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984" w:rsidRDefault="00437984" w:rsidP="00437984">
      <w:pPr>
        <w:spacing w:after="0" w:line="240" w:lineRule="auto"/>
        <w:jc w:val="center"/>
        <w:rPr>
          <w:sz w:val="28"/>
          <w:szCs w:val="28"/>
        </w:rPr>
      </w:pPr>
      <w:r>
        <w:rPr>
          <w:sz w:val="28"/>
          <w:szCs w:val="28"/>
        </w:rPr>
        <w:t xml:space="preserve">бюджетное профессиональное образовательное учреждение </w:t>
      </w:r>
    </w:p>
    <w:p w:rsidR="00437984" w:rsidRDefault="00437984" w:rsidP="00437984">
      <w:pPr>
        <w:spacing w:after="0" w:line="240" w:lineRule="auto"/>
        <w:jc w:val="center"/>
        <w:rPr>
          <w:kern w:val="2"/>
          <w:sz w:val="28"/>
          <w:szCs w:val="28"/>
          <w:lang w:eastAsia="ar-SA"/>
        </w:rPr>
      </w:pPr>
      <w:r>
        <w:rPr>
          <w:sz w:val="28"/>
          <w:szCs w:val="28"/>
        </w:rPr>
        <w:t>Вологодской области «Вологодский колледж технологии и дизайна»</w:t>
      </w:r>
    </w:p>
    <w:p w:rsidR="00437984" w:rsidRDefault="00437984" w:rsidP="00437984">
      <w:pPr>
        <w:spacing w:after="0" w:line="240" w:lineRule="auto"/>
        <w:jc w:val="both"/>
        <w:rPr>
          <w:color w:val="FF0000"/>
          <w:sz w:val="28"/>
          <w:szCs w:val="28"/>
        </w:rPr>
      </w:pPr>
    </w:p>
    <w:p w:rsidR="00437984" w:rsidRDefault="00437984" w:rsidP="00437984">
      <w:pPr>
        <w:spacing w:after="0" w:line="240" w:lineRule="auto"/>
        <w:jc w:val="both"/>
        <w:rPr>
          <w:color w:val="000000"/>
          <w:sz w:val="28"/>
          <w:szCs w:val="28"/>
        </w:rPr>
      </w:pPr>
    </w:p>
    <w:p w:rsidR="00437984" w:rsidRDefault="00437984" w:rsidP="00437984">
      <w:pPr>
        <w:spacing w:after="0" w:line="240" w:lineRule="auto"/>
        <w:ind w:left="5245"/>
        <w:rPr>
          <w:sz w:val="28"/>
          <w:szCs w:val="28"/>
        </w:rPr>
      </w:pPr>
      <w:r>
        <w:rPr>
          <w:sz w:val="28"/>
          <w:szCs w:val="28"/>
        </w:rPr>
        <w:t>УТВЕРЖДЕНО</w:t>
      </w:r>
    </w:p>
    <w:p w:rsidR="00437984" w:rsidRDefault="00437984" w:rsidP="00437984">
      <w:pPr>
        <w:spacing w:after="0" w:line="240" w:lineRule="auto"/>
        <w:ind w:left="5245"/>
        <w:rPr>
          <w:sz w:val="28"/>
          <w:szCs w:val="28"/>
        </w:rPr>
      </w:pPr>
      <w:r>
        <w:rPr>
          <w:sz w:val="28"/>
          <w:szCs w:val="28"/>
        </w:rPr>
        <w:t>приказом директора</w:t>
      </w:r>
    </w:p>
    <w:p w:rsidR="00437984" w:rsidRDefault="00437984" w:rsidP="00437984">
      <w:pPr>
        <w:spacing w:after="0" w:line="240" w:lineRule="auto"/>
        <w:ind w:left="5245"/>
        <w:rPr>
          <w:sz w:val="28"/>
          <w:szCs w:val="28"/>
        </w:rPr>
      </w:pPr>
      <w:r>
        <w:rPr>
          <w:sz w:val="28"/>
          <w:szCs w:val="28"/>
        </w:rPr>
        <w:t>БПОУ ВО «Вологодский колледж технологии и дизайна»</w:t>
      </w:r>
    </w:p>
    <w:p w:rsidR="00E376E6" w:rsidRDefault="00600E7E" w:rsidP="00E376E6">
      <w:pPr>
        <w:spacing w:after="0" w:line="240" w:lineRule="auto"/>
        <w:ind w:firstLine="709"/>
        <w:rPr>
          <w:sz w:val="28"/>
          <w:szCs w:val="28"/>
        </w:rPr>
      </w:pPr>
      <w:r>
        <w:rPr>
          <w:sz w:val="28"/>
          <w:szCs w:val="28"/>
        </w:rPr>
        <w:t xml:space="preserve">                                                                 от 31. 08. 2021 № 528</w:t>
      </w:r>
    </w:p>
    <w:p w:rsidR="0044589D" w:rsidRPr="00E376E6" w:rsidRDefault="00E376E6" w:rsidP="00E376E6">
      <w:pPr>
        <w:spacing w:after="0" w:line="240" w:lineRule="auto"/>
        <w:ind w:firstLine="709"/>
        <w:rPr>
          <w:sz w:val="28"/>
          <w:szCs w:val="28"/>
        </w:rPr>
      </w:pPr>
      <w:r>
        <w:rPr>
          <w:sz w:val="28"/>
          <w:szCs w:val="28"/>
        </w:rPr>
        <w:t xml:space="preserve">                                                                 </w:t>
      </w:r>
      <w:r w:rsidRPr="00E376E6">
        <w:rPr>
          <w:sz w:val="28"/>
        </w:rPr>
        <w:t>от 31.08.2022 № 580</w:t>
      </w:r>
    </w:p>
    <w:p w:rsidR="0044589D" w:rsidRDefault="0044589D" w:rsidP="0044589D">
      <w:pPr>
        <w:spacing w:after="0" w:line="360" w:lineRule="auto"/>
        <w:jc w:val="center"/>
        <w:rPr>
          <w:b/>
          <w:sz w:val="28"/>
          <w:szCs w:val="28"/>
        </w:rPr>
      </w:pPr>
    </w:p>
    <w:p w:rsidR="0044589D" w:rsidRDefault="0044589D" w:rsidP="0044589D">
      <w:pPr>
        <w:spacing w:after="0" w:line="360" w:lineRule="auto"/>
        <w:jc w:val="center"/>
        <w:rPr>
          <w:b/>
          <w:sz w:val="28"/>
          <w:szCs w:val="28"/>
        </w:rPr>
      </w:pPr>
    </w:p>
    <w:p w:rsidR="00D0221E" w:rsidRDefault="00D0221E" w:rsidP="0044589D">
      <w:pPr>
        <w:spacing w:line="100" w:lineRule="atLeast"/>
        <w:jc w:val="center"/>
        <w:rPr>
          <w:b/>
          <w:sz w:val="28"/>
          <w:szCs w:val="28"/>
        </w:rPr>
      </w:pPr>
    </w:p>
    <w:p w:rsidR="00D0221E" w:rsidRDefault="00D0221E" w:rsidP="0044589D">
      <w:pPr>
        <w:spacing w:line="100" w:lineRule="atLeast"/>
        <w:jc w:val="center"/>
        <w:rPr>
          <w:b/>
          <w:sz w:val="28"/>
          <w:szCs w:val="28"/>
        </w:rPr>
      </w:pPr>
    </w:p>
    <w:p w:rsidR="00D0221E" w:rsidRDefault="00D0221E" w:rsidP="0044589D">
      <w:pPr>
        <w:spacing w:line="100" w:lineRule="atLeast"/>
        <w:jc w:val="center"/>
        <w:rPr>
          <w:b/>
          <w:sz w:val="28"/>
          <w:szCs w:val="28"/>
        </w:rPr>
      </w:pPr>
    </w:p>
    <w:p w:rsidR="00D0221E" w:rsidRDefault="00D0221E" w:rsidP="00437984">
      <w:pPr>
        <w:spacing w:after="0" w:line="240" w:lineRule="auto"/>
        <w:jc w:val="center"/>
        <w:rPr>
          <w:b/>
          <w:sz w:val="28"/>
          <w:szCs w:val="28"/>
        </w:rPr>
      </w:pPr>
    </w:p>
    <w:p w:rsidR="00EF5A9C" w:rsidRPr="002B7294" w:rsidRDefault="00437984" w:rsidP="00437984">
      <w:pPr>
        <w:spacing w:after="0" w:line="240" w:lineRule="auto"/>
        <w:jc w:val="center"/>
        <w:rPr>
          <w:b/>
          <w:sz w:val="28"/>
          <w:szCs w:val="28"/>
        </w:rPr>
      </w:pPr>
      <w:r w:rsidRPr="002B7294">
        <w:rPr>
          <w:b/>
          <w:sz w:val="28"/>
          <w:szCs w:val="28"/>
        </w:rPr>
        <w:t>МЕТОДИЧЕСКИЕ РЕКОМЕНДАЦИИ</w:t>
      </w:r>
      <w:r>
        <w:rPr>
          <w:b/>
          <w:sz w:val="28"/>
          <w:szCs w:val="28"/>
        </w:rPr>
        <w:t xml:space="preserve"> </w:t>
      </w:r>
      <w:r w:rsidRPr="002B7294">
        <w:rPr>
          <w:b/>
          <w:sz w:val="28"/>
          <w:szCs w:val="28"/>
        </w:rPr>
        <w:t>ПО ОРГАНИЗАЦИИ ВНЕАУДИТОРНОЙ СА</w:t>
      </w:r>
      <w:r>
        <w:rPr>
          <w:b/>
          <w:sz w:val="28"/>
          <w:szCs w:val="28"/>
        </w:rPr>
        <w:t xml:space="preserve">МОСТОЯТЕЛЬНОЙ РАБОТЫ </w:t>
      </w:r>
    </w:p>
    <w:p w:rsidR="00EF5A9C" w:rsidRPr="00437984" w:rsidRDefault="00600E7E" w:rsidP="00437984">
      <w:pPr>
        <w:spacing w:after="0" w:line="240" w:lineRule="auto"/>
        <w:jc w:val="center"/>
        <w:rPr>
          <w:sz w:val="28"/>
          <w:szCs w:val="28"/>
        </w:rPr>
      </w:pPr>
      <w:r>
        <w:rPr>
          <w:sz w:val="28"/>
          <w:szCs w:val="28"/>
        </w:rPr>
        <w:t>ПО УЧЕБНОМУ ПРЕДМЕТУ</w:t>
      </w:r>
    </w:p>
    <w:p w:rsidR="00EF5A9C" w:rsidRPr="00437984" w:rsidRDefault="00437984" w:rsidP="00437984">
      <w:pPr>
        <w:spacing w:after="0" w:line="240" w:lineRule="auto"/>
        <w:jc w:val="center"/>
        <w:rPr>
          <w:sz w:val="28"/>
          <w:szCs w:val="28"/>
        </w:rPr>
      </w:pPr>
      <w:r w:rsidRPr="00437984">
        <w:rPr>
          <w:rStyle w:val="s2"/>
          <w:color w:val="000000"/>
          <w:sz w:val="28"/>
          <w:szCs w:val="28"/>
        </w:rPr>
        <w:t>ОУДБ.03 ИНОСТРАННЫЙ ЯЗЫК (НЕМЕЦКИЙ)</w:t>
      </w:r>
    </w:p>
    <w:p w:rsidR="00EF5A9C" w:rsidRDefault="00EF5A9C" w:rsidP="00437984">
      <w:pPr>
        <w:widowControl w:val="0"/>
        <w:tabs>
          <w:tab w:val="left" w:pos="3150"/>
        </w:tabs>
        <w:suppressAutoHyphens/>
        <w:autoSpaceDE w:val="0"/>
        <w:autoSpaceDN w:val="0"/>
        <w:adjustRightInd w:val="0"/>
        <w:spacing w:after="0" w:line="240" w:lineRule="auto"/>
        <w:jc w:val="center"/>
        <w:rPr>
          <w:caps/>
          <w:sz w:val="28"/>
          <w:szCs w:val="28"/>
        </w:rPr>
      </w:pPr>
    </w:p>
    <w:p w:rsidR="001C4CCC" w:rsidRDefault="00E376E6" w:rsidP="001C4CCC">
      <w:pPr>
        <w:widowControl w:val="0"/>
        <w:autoSpaceDE w:val="0"/>
        <w:autoSpaceDN w:val="0"/>
        <w:adjustRightInd w:val="0"/>
        <w:spacing w:after="0" w:line="240" w:lineRule="auto"/>
        <w:jc w:val="center"/>
        <w:rPr>
          <w:rFonts w:eastAsia="Times New Roman"/>
          <w:bCs/>
          <w:sz w:val="28"/>
          <w:szCs w:val="28"/>
          <w:lang w:eastAsia="ru-RU"/>
        </w:rPr>
      </w:pPr>
      <w:r>
        <w:rPr>
          <w:rFonts w:eastAsia="Times New Roman"/>
          <w:bCs/>
          <w:sz w:val="28"/>
          <w:szCs w:val="28"/>
          <w:lang w:eastAsia="ru-RU"/>
        </w:rPr>
        <w:t xml:space="preserve">Специальность </w:t>
      </w:r>
      <w:r w:rsidR="001C4CCC">
        <w:rPr>
          <w:rFonts w:eastAsia="Times New Roman"/>
          <w:bCs/>
          <w:sz w:val="28"/>
          <w:szCs w:val="28"/>
          <w:lang w:eastAsia="ru-RU"/>
        </w:rPr>
        <w:t>46.02.01 Документационное обеспечение управления и архивоведение</w:t>
      </w:r>
    </w:p>
    <w:p w:rsidR="001C4CCC" w:rsidRPr="00437984" w:rsidRDefault="001C4CCC" w:rsidP="00437984">
      <w:pPr>
        <w:widowControl w:val="0"/>
        <w:tabs>
          <w:tab w:val="left" w:pos="3150"/>
        </w:tabs>
        <w:suppressAutoHyphens/>
        <w:autoSpaceDE w:val="0"/>
        <w:autoSpaceDN w:val="0"/>
        <w:adjustRightInd w:val="0"/>
        <w:spacing w:after="0" w:line="240" w:lineRule="auto"/>
        <w:jc w:val="center"/>
        <w:rPr>
          <w:caps/>
          <w:sz w:val="28"/>
          <w:szCs w:val="28"/>
        </w:rPr>
      </w:pPr>
    </w:p>
    <w:p w:rsidR="0044589D" w:rsidRDefault="0044589D" w:rsidP="00EF653E">
      <w:pPr>
        <w:spacing w:after="0" w:line="360" w:lineRule="auto"/>
        <w:jc w:val="center"/>
        <w:rPr>
          <w:sz w:val="28"/>
          <w:szCs w:val="28"/>
        </w:rPr>
      </w:pPr>
    </w:p>
    <w:p w:rsidR="0044589D" w:rsidRDefault="0044589D" w:rsidP="0044589D">
      <w:pPr>
        <w:spacing w:after="0" w:line="360" w:lineRule="auto"/>
        <w:jc w:val="center"/>
        <w:rPr>
          <w:sz w:val="28"/>
          <w:szCs w:val="28"/>
        </w:rPr>
      </w:pPr>
    </w:p>
    <w:p w:rsidR="004A592B" w:rsidRDefault="004A592B" w:rsidP="0044589D">
      <w:pPr>
        <w:spacing w:after="0" w:line="360" w:lineRule="auto"/>
        <w:jc w:val="center"/>
        <w:rPr>
          <w:sz w:val="28"/>
          <w:szCs w:val="28"/>
        </w:rPr>
      </w:pPr>
    </w:p>
    <w:p w:rsidR="004A592B" w:rsidRDefault="004A592B" w:rsidP="0044589D">
      <w:pPr>
        <w:spacing w:after="0" w:line="360" w:lineRule="auto"/>
        <w:jc w:val="center"/>
        <w:rPr>
          <w:sz w:val="28"/>
          <w:szCs w:val="28"/>
        </w:rPr>
      </w:pPr>
    </w:p>
    <w:p w:rsidR="004A592B" w:rsidRDefault="004A592B" w:rsidP="0044589D">
      <w:pPr>
        <w:spacing w:after="0" w:line="360" w:lineRule="auto"/>
        <w:jc w:val="center"/>
        <w:rPr>
          <w:sz w:val="28"/>
          <w:szCs w:val="28"/>
        </w:rPr>
      </w:pPr>
    </w:p>
    <w:p w:rsidR="0044589D" w:rsidRDefault="0044589D" w:rsidP="0044589D">
      <w:pPr>
        <w:spacing w:after="0" w:line="360" w:lineRule="auto"/>
        <w:jc w:val="center"/>
        <w:rPr>
          <w:sz w:val="28"/>
          <w:szCs w:val="28"/>
        </w:rPr>
      </w:pPr>
    </w:p>
    <w:p w:rsidR="00EF5A9C" w:rsidRDefault="00EF5A9C" w:rsidP="00D0221E">
      <w:pPr>
        <w:spacing w:after="0" w:line="360" w:lineRule="auto"/>
        <w:jc w:val="center"/>
        <w:rPr>
          <w:sz w:val="28"/>
          <w:szCs w:val="28"/>
        </w:rPr>
      </w:pPr>
    </w:p>
    <w:p w:rsidR="00437984" w:rsidRDefault="00437984" w:rsidP="00437984">
      <w:pPr>
        <w:spacing w:after="0" w:line="240" w:lineRule="auto"/>
        <w:jc w:val="center"/>
        <w:rPr>
          <w:sz w:val="28"/>
          <w:szCs w:val="28"/>
        </w:rPr>
      </w:pPr>
    </w:p>
    <w:p w:rsidR="00437984" w:rsidRDefault="00437984" w:rsidP="00437984">
      <w:pPr>
        <w:spacing w:after="0" w:line="240" w:lineRule="auto"/>
        <w:jc w:val="center"/>
        <w:rPr>
          <w:sz w:val="28"/>
          <w:szCs w:val="28"/>
        </w:rPr>
      </w:pPr>
    </w:p>
    <w:p w:rsidR="00437984" w:rsidRDefault="00437984" w:rsidP="00437984">
      <w:pPr>
        <w:spacing w:after="0" w:line="240" w:lineRule="auto"/>
        <w:jc w:val="center"/>
        <w:rPr>
          <w:sz w:val="28"/>
          <w:szCs w:val="28"/>
        </w:rPr>
      </w:pPr>
    </w:p>
    <w:p w:rsidR="00437984" w:rsidRDefault="00437984" w:rsidP="00437984">
      <w:pPr>
        <w:spacing w:after="0" w:line="240" w:lineRule="auto"/>
        <w:jc w:val="center"/>
        <w:rPr>
          <w:sz w:val="28"/>
          <w:szCs w:val="28"/>
        </w:rPr>
      </w:pPr>
    </w:p>
    <w:p w:rsidR="00437984" w:rsidRDefault="00437984" w:rsidP="00437984">
      <w:pPr>
        <w:spacing w:after="0" w:line="240" w:lineRule="auto"/>
        <w:jc w:val="center"/>
        <w:rPr>
          <w:sz w:val="28"/>
          <w:szCs w:val="28"/>
        </w:rPr>
      </w:pPr>
    </w:p>
    <w:p w:rsidR="0044589D" w:rsidRPr="00697570" w:rsidRDefault="0044589D" w:rsidP="00437984">
      <w:pPr>
        <w:spacing w:after="0" w:line="240" w:lineRule="auto"/>
        <w:jc w:val="center"/>
        <w:rPr>
          <w:color w:val="111111"/>
          <w:sz w:val="28"/>
          <w:szCs w:val="28"/>
        </w:rPr>
      </w:pPr>
      <w:r w:rsidRPr="00697570">
        <w:rPr>
          <w:sz w:val="28"/>
          <w:szCs w:val="28"/>
        </w:rPr>
        <w:t>Вологда</w:t>
      </w:r>
    </w:p>
    <w:p w:rsidR="0044589D" w:rsidRDefault="00E376E6" w:rsidP="00437984">
      <w:pPr>
        <w:spacing w:after="0" w:line="240" w:lineRule="auto"/>
        <w:jc w:val="center"/>
        <w:rPr>
          <w:color w:val="111111"/>
          <w:sz w:val="28"/>
          <w:szCs w:val="28"/>
        </w:rPr>
      </w:pPr>
      <w:r>
        <w:rPr>
          <w:color w:val="111111"/>
          <w:sz w:val="28"/>
          <w:szCs w:val="28"/>
        </w:rPr>
        <w:t>2022</w:t>
      </w:r>
    </w:p>
    <w:p w:rsidR="00600E7E" w:rsidRDefault="00600E7E" w:rsidP="00437984">
      <w:pPr>
        <w:spacing w:after="0" w:line="240" w:lineRule="auto"/>
        <w:jc w:val="center"/>
        <w:rPr>
          <w:color w:val="111111"/>
          <w:sz w:val="28"/>
          <w:szCs w:val="28"/>
        </w:rPr>
      </w:pPr>
    </w:p>
    <w:p w:rsidR="00600E7E" w:rsidRDefault="00600E7E" w:rsidP="00D326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color w:val="000000"/>
          <w:sz w:val="28"/>
          <w:szCs w:val="28"/>
          <w:lang w:eastAsia="ru-RU"/>
        </w:rPr>
      </w:pPr>
    </w:p>
    <w:p w:rsidR="00600E7E" w:rsidRPr="00076861" w:rsidRDefault="00600E7E" w:rsidP="00600E7E">
      <w:pPr>
        <w:spacing w:after="0" w:line="240" w:lineRule="auto"/>
        <w:ind w:firstLine="709"/>
        <w:jc w:val="both"/>
        <w:rPr>
          <w:sz w:val="28"/>
          <w:szCs w:val="28"/>
        </w:rPr>
      </w:pPr>
      <w:r w:rsidRPr="00076861">
        <w:rPr>
          <w:sz w:val="28"/>
          <w:szCs w:val="28"/>
        </w:rPr>
        <w:lastRenderedPageBreak/>
        <w:t xml:space="preserve">Методические рекомендации по выполнению </w:t>
      </w:r>
      <w:r>
        <w:rPr>
          <w:sz w:val="28"/>
          <w:szCs w:val="28"/>
        </w:rPr>
        <w:t>самостоятельной работы</w:t>
      </w:r>
      <w:r w:rsidRPr="00076861">
        <w:rPr>
          <w:sz w:val="28"/>
          <w:szCs w:val="28"/>
        </w:rPr>
        <w:t xml:space="preserve"> по учебному предмету ОУДБ.03 Иностранный язык (</w:t>
      </w:r>
      <w:r w:rsidR="00161012">
        <w:rPr>
          <w:sz w:val="28"/>
          <w:szCs w:val="28"/>
        </w:rPr>
        <w:t>немецкий</w:t>
      </w:r>
      <w:r w:rsidRPr="00076861">
        <w:rPr>
          <w:sz w:val="28"/>
          <w:szCs w:val="28"/>
        </w:rPr>
        <w:t xml:space="preserve">) разработаны в соответствии с: </w:t>
      </w:r>
    </w:p>
    <w:p w:rsidR="00600E7E" w:rsidRPr="00076861" w:rsidRDefault="00600E7E" w:rsidP="00600E7E">
      <w:pPr>
        <w:spacing w:after="0" w:line="240" w:lineRule="auto"/>
        <w:jc w:val="both"/>
        <w:rPr>
          <w:sz w:val="28"/>
          <w:szCs w:val="28"/>
        </w:rPr>
      </w:pPr>
      <w:r w:rsidRPr="00076861">
        <w:rPr>
          <w:sz w:val="28"/>
          <w:szCs w:val="28"/>
        </w:rPr>
        <w:t xml:space="preserve">- федеральным государственным образовательным стандартом среднего общего образования, утвержденным приказом Минобрнауки России от 17 мая 2012 года № 413 (с изменениями и дополнениями); </w:t>
      </w:r>
    </w:p>
    <w:p w:rsidR="00600E7E" w:rsidRPr="00076861" w:rsidRDefault="00600E7E" w:rsidP="00600E7E">
      <w:pPr>
        <w:shd w:val="clear" w:color="auto" w:fill="FFFFFF"/>
        <w:spacing w:after="0" w:line="240" w:lineRule="auto"/>
        <w:jc w:val="both"/>
        <w:outlineLvl w:val="1"/>
        <w:rPr>
          <w:bCs/>
          <w:sz w:val="28"/>
          <w:szCs w:val="28"/>
        </w:rPr>
      </w:pPr>
      <w:r w:rsidRPr="00076861">
        <w:rPr>
          <w:sz w:val="28"/>
          <w:szCs w:val="28"/>
        </w:rPr>
        <w:t xml:space="preserve">- </w:t>
      </w:r>
      <w:r w:rsidRPr="00076861">
        <w:rPr>
          <w:bCs/>
          <w:sz w:val="28"/>
          <w:szCs w:val="28"/>
        </w:rPr>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утвержденными Министерством просвещения РФ 14 апреля 2021 г.;</w:t>
      </w:r>
    </w:p>
    <w:p w:rsidR="00600E7E" w:rsidRPr="00076861" w:rsidRDefault="00600E7E" w:rsidP="00600E7E">
      <w:pPr>
        <w:spacing w:after="0" w:line="240" w:lineRule="auto"/>
        <w:rPr>
          <w:sz w:val="28"/>
          <w:szCs w:val="28"/>
        </w:rPr>
      </w:pPr>
      <w:r w:rsidRPr="00076861">
        <w:rPr>
          <w:sz w:val="28"/>
          <w:szCs w:val="28"/>
        </w:rPr>
        <w:t>- рабочей программой воспитания по специальности (профессии).</w:t>
      </w:r>
    </w:p>
    <w:p w:rsidR="00600E7E" w:rsidRPr="00076861" w:rsidRDefault="00600E7E" w:rsidP="00600E7E">
      <w:pPr>
        <w:widowControl w:val="0"/>
        <w:autoSpaceDE w:val="0"/>
        <w:autoSpaceDN w:val="0"/>
        <w:adjustRightInd w:val="0"/>
        <w:spacing w:after="0" w:line="240" w:lineRule="auto"/>
        <w:ind w:left="426"/>
        <w:jc w:val="both"/>
        <w:rPr>
          <w:rFonts w:eastAsia="Calibri"/>
          <w:bCs/>
          <w:sz w:val="28"/>
          <w:szCs w:val="28"/>
        </w:rPr>
      </w:pPr>
    </w:p>
    <w:p w:rsidR="00600E7E" w:rsidRPr="00076861" w:rsidRDefault="00600E7E" w:rsidP="00600E7E">
      <w:pPr>
        <w:widowControl w:val="0"/>
        <w:autoSpaceDE w:val="0"/>
        <w:autoSpaceDN w:val="0"/>
        <w:adjustRightInd w:val="0"/>
        <w:spacing w:after="0" w:line="240" w:lineRule="auto"/>
        <w:ind w:left="426"/>
        <w:jc w:val="both"/>
        <w:rPr>
          <w:rFonts w:eastAsia="Calibri"/>
          <w:bCs/>
          <w:sz w:val="28"/>
          <w:szCs w:val="28"/>
        </w:rPr>
      </w:pPr>
    </w:p>
    <w:p w:rsidR="00600E7E" w:rsidRPr="00076861" w:rsidRDefault="00600E7E" w:rsidP="00600E7E">
      <w:pPr>
        <w:tabs>
          <w:tab w:val="left" w:leader="underscore" w:pos="7824"/>
        </w:tabs>
        <w:autoSpaceDE w:val="0"/>
        <w:autoSpaceDN w:val="0"/>
        <w:adjustRightInd w:val="0"/>
        <w:spacing w:after="0" w:line="240" w:lineRule="auto"/>
        <w:ind w:firstLine="709"/>
        <w:jc w:val="both"/>
        <w:rPr>
          <w:rFonts w:eastAsia="Calibri"/>
          <w:b/>
          <w:sz w:val="28"/>
          <w:szCs w:val="28"/>
        </w:rPr>
      </w:pPr>
    </w:p>
    <w:p w:rsidR="00600E7E" w:rsidRPr="00076861" w:rsidRDefault="00600E7E" w:rsidP="00600E7E">
      <w:pPr>
        <w:spacing w:after="0" w:line="240" w:lineRule="auto"/>
        <w:jc w:val="center"/>
        <w:rPr>
          <w:sz w:val="28"/>
          <w:szCs w:val="28"/>
          <w:vertAlign w:val="superscript"/>
        </w:rPr>
      </w:pPr>
    </w:p>
    <w:p w:rsidR="00600E7E" w:rsidRPr="00076861" w:rsidRDefault="00600E7E" w:rsidP="00600E7E">
      <w:pPr>
        <w:spacing w:after="0" w:line="240" w:lineRule="auto"/>
        <w:jc w:val="both"/>
        <w:rPr>
          <w:sz w:val="28"/>
          <w:szCs w:val="28"/>
        </w:rPr>
      </w:pPr>
      <w:r w:rsidRPr="00076861">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00E7E" w:rsidRPr="00076861" w:rsidRDefault="00600E7E" w:rsidP="00600E7E">
      <w:pPr>
        <w:spacing w:after="0" w:line="240" w:lineRule="auto"/>
        <w:rPr>
          <w:color w:val="000000"/>
          <w:sz w:val="28"/>
          <w:szCs w:val="28"/>
        </w:rPr>
      </w:pPr>
    </w:p>
    <w:p w:rsidR="00600E7E" w:rsidRPr="00076861" w:rsidRDefault="00600E7E" w:rsidP="00600E7E">
      <w:pPr>
        <w:spacing w:after="0" w:line="240" w:lineRule="auto"/>
        <w:jc w:val="both"/>
        <w:rPr>
          <w:color w:val="000000"/>
          <w:sz w:val="28"/>
          <w:szCs w:val="28"/>
        </w:rPr>
      </w:pPr>
      <w:r w:rsidRPr="00076861">
        <w:rPr>
          <w:color w:val="000000"/>
          <w:sz w:val="28"/>
          <w:szCs w:val="28"/>
        </w:rPr>
        <w:t xml:space="preserve">Разработчики: </w:t>
      </w:r>
    </w:p>
    <w:p w:rsidR="00600E7E" w:rsidRPr="00076861" w:rsidRDefault="00600E7E" w:rsidP="00600E7E">
      <w:pPr>
        <w:spacing w:after="0" w:line="240" w:lineRule="auto"/>
        <w:jc w:val="both"/>
        <w:rPr>
          <w:color w:val="000000"/>
          <w:sz w:val="28"/>
          <w:szCs w:val="28"/>
        </w:rPr>
      </w:pPr>
      <w:r w:rsidRPr="00076861">
        <w:rPr>
          <w:color w:val="000000"/>
          <w:sz w:val="28"/>
          <w:szCs w:val="28"/>
        </w:rPr>
        <w:t xml:space="preserve">Тарасова А.В., </w:t>
      </w:r>
      <w:r w:rsidR="00EF653E">
        <w:rPr>
          <w:color w:val="000000"/>
          <w:sz w:val="28"/>
          <w:szCs w:val="28"/>
        </w:rPr>
        <w:t>Преображенская В</w:t>
      </w:r>
      <w:r w:rsidRPr="00076861">
        <w:rPr>
          <w:color w:val="000000"/>
          <w:sz w:val="28"/>
          <w:szCs w:val="28"/>
        </w:rPr>
        <w:t xml:space="preserve">.В., </w:t>
      </w:r>
      <w:r w:rsidRPr="00076861">
        <w:rPr>
          <w:sz w:val="28"/>
          <w:szCs w:val="28"/>
        </w:rPr>
        <w:t>преподаватели БПОУ ВО «Вологодский колледж технологии и дизайна»</w:t>
      </w:r>
    </w:p>
    <w:p w:rsidR="00600E7E" w:rsidRPr="00076861" w:rsidRDefault="00600E7E" w:rsidP="00600E7E">
      <w:pPr>
        <w:autoSpaceDE w:val="0"/>
        <w:autoSpaceDN w:val="0"/>
        <w:adjustRightInd w:val="0"/>
        <w:spacing w:after="0" w:line="240" w:lineRule="auto"/>
        <w:jc w:val="both"/>
        <w:rPr>
          <w:color w:val="000000"/>
          <w:sz w:val="28"/>
          <w:szCs w:val="28"/>
        </w:rPr>
      </w:pPr>
    </w:p>
    <w:p w:rsidR="00600E7E" w:rsidRPr="00076861" w:rsidRDefault="00600E7E" w:rsidP="00600E7E">
      <w:pPr>
        <w:autoSpaceDE w:val="0"/>
        <w:autoSpaceDN w:val="0"/>
        <w:adjustRightInd w:val="0"/>
        <w:spacing w:after="0" w:line="240" w:lineRule="auto"/>
        <w:jc w:val="both"/>
        <w:rPr>
          <w:rFonts w:eastAsia="Calibri"/>
          <w:sz w:val="28"/>
          <w:szCs w:val="28"/>
        </w:rPr>
      </w:pPr>
      <w:r w:rsidRPr="00076861">
        <w:rPr>
          <w:color w:val="000000"/>
          <w:sz w:val="28"/>
          <w:szCs w:val="28"/>
        </w:rPr>
        <w:t xml:space="preserve">Рассмотрены и рекомендованы к использованию в учебном процессе </w:t>
      </w:r>
      <w:r w:rsidRPr="00076861">
        <w:rPr>
          <w:color w:val="000000"/>
          <w:sz w:val="28"/>
          <w:szCs w:val="28"/>
        </w:rPr>
        <w:br/>
        <w:t>предметной цикловой комиссией общеобразовательных учебных дисциплин, п</w:t>
      </w:r>
      <w:r w:rsidRPr="00076861">
        <w:rPr>
          <w:rFonts w:eastAsia="Calibri"/>
          <w:sz w:val="28"/>
          <w:szCs w:val="28"/>
        </w:rPr>
        <w:t>ротокол № 1 от 30.08.2021</w:t>
      </w:r>
      <w:r w:rsidR="00E376E6">
        <w:rPr>
          <w:rFonts w:eastAsia="Calibri"/>
          <w:sz w:val="28"/>
          <w:szCs w:val="28"/>
        </w:rPr>
        <w:t xml:space="preserve"> </w:t>
      </w:r>
      <w:r w:rsidRPr="00076861">
        <w:rPr>
          <w:rFonts w:eastAsia="Calibri"/>
          <w:sz w:val="28"/>
          <w:szCs w:val="28"/>
        </w:rPr>
        <w:t>г.</w:t>
      </w:r>
      <w:r w:rsidR="00E376E6">
        <w:rPr>
          <w:rFonts w:eastAsia="Calibri"/>
          <w:sz w:val="28"/>
          <w:szCs w:val="28"/>
        </w:rPr>
        <w:t>,</w:t>
      </w:r>
      <w:r w:rsidR="00E376E6" w:rsidRPr="00E376E6">
        <w:rPr>
          <w:sz w:val="28"/>
          <w:szCs w:val="28"/>
        </w:rPr>
        <w:t xml:space="preserve"> </w:t>
      </w:r>
      <w:r w:rsidR="00E376E6">
        <w:rPr>
          <w:sz w:val="28"/>
          <w:szCs w:val="28"/>
        </w:rPr>
        <w:t>протокол № 1 от 31.08.2022 г.</w:t>
      </w:r>
      <w:bookmarkStart w:id="0" w:name="_GoBack"/>
      <w:bookmarkEnd w:id="0"/>
    </w:p>
    <w:p w:rsidR="00600E7E" w:rsidRDefault="00600E7E" w:rsidP="00D326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D32607" w:rsidRDefault="00D32607" w:rsidP="00D3260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p>
    <w:p w:rsidR="0044589D" w:rsidRDefault="0044589D" w:rsidP="004106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p>
    <w:p w:rsidR="0044589D" w:rsidRDefault="0044589D">
      <w:r>
        <w:br w:type="page"/>
      </w:r>
    </w:p>
    <w:p w:rsidR="00D32607" w:rsidRDefault="00D32607" w:rsidP="00D32607">
      <w:pPr>
        <w:pStyle w:val="p2"/>
        <w:shd w:val="clear" w:color="auto" w:fill="FFFFFF"/>
        <w:spacing w:before="0" w:beforeAutospacing="0" w:after="0" w:afterAutospacing="0"/>
        <w:ind w:firstLine="708"/>
        <w:jc w:val="center"/>
        <w:rPr>
          <w:rStyle w:val="s8"/>
          <w:b/>
          <w:bCs/>
          <w:color w:val="000000"/>
          <w:sz w:val="28"/>
          <w:szCs w:val="28"/>
        </w:rPr>
      </w:pPr>
      <w:r w:rsidRPr="00DB1390">
        <w:rPr>
          <w:rStyle w:val="s8"/>
          <w:b/>
          <w:bCs/>
          <w:color w:val="000000"/>
          <w:sz w:val="28"/>
          <w:szCs w:val="28"/>
        </w:rPr>
        <w:lastRenderedPageBreak/>
        <w:t>Пояснительная записка</w:t>
      </w:r>
    </w:p>
    <w:p w:rsidR="00D32607" w:rsidRPr="00DB1390" w:rsidRDefault="00D32607" w:rsidP="00D32607">
      <w:pPr>
        <w:pStyle w:val="p2"/>
        <w:shd w:val="clear" w:color="auto" w:fill="FFFFFF"/>
        <w:spacing w:before="0" w:beforeAutospacing="0" w:after="0" w:afterAutospacing="0"/>
        <w:ind w:firstLine="708"/>
        <w:jc w:val="center"/>
        <w:rPr>
          <w:color w:val="000000"/>
          <w:sz w:val="28"/>
          <w:szCs w:val="28"/>
        </w:rPr>
      </w:pPr>
    </w:p>
    <w:p w:rsidR="00D32607" w:rsidRDefault="00D32607" w:rsidP="00D32607">
      <w:pPr>
        <w:keepNext/>
        <w:keepLines/>
        <w:suppressLineNumbers/>
        <w:spacing w:after="0" w:line="240" w:lineRule="atLeast"/>
        <w:jc w:val="both"/>
        <w:rPr>
          <w:sz w:val="28"/>
          <w:szCs w:val="28"/>
        </w:rPr>
      </w:pPr>
      <w:r w:rsidRPr="00DB1390">
        <w:rPr>
          <w:rStyle w:val="s2"/>
          <w:color w:val="000000"/>
          <w:sz w:val="28"/>
          <w:szCs w:val="28"/>
        </w:rPr>
        <w:t>Методические рекомендации по выполнению внеаудиторной самостоятель</w:t>
      </w:r>
      <w:r w:rsidR="00600E7E">
        <w:rPr>
          <w:rStyle w:val="s2"/>
          <w:color w:val="000000"/>
          <w:sz w:val="28"/>
          <w:szCs w:val="28"/>
        </w:rPr>
        <w:t>ной работы по учебному предмету</w:t>
      </w:r>
      <w:r>
        <w:rPr>
          <w:rStyle w:val="s2"/>
          <w:color w:val="000000"/>
          <w:sz w:val="28"/>
          <w:szCs w:val="28"/>
        </w:rPr>
        <w:t xml:space="preserve"> </w:t>
      </w:r>
      <w:r>
        <w:rPr>
          <w:sz w:val="28"/>
          <w:szCs w:val="28"/>
        </w:rPr>
        <w:t xml:space="preserve">ОУДБ.03 </w:t>
      </w:r>
      <w:r w:rsidRPr="00EA0CE8">
        <w:rPr>
          <w:sz w:val="28"/>
          <w:szCs w:val="28"/>
        </w:rPr>
        <w:t>Иностранный язык</w:t>
      </w:r>
      <w:r w:rsidR="00600E7E">
        <w:rPr>
          <w:sz w:val="28"/>
          <w:szCs w:val="28"/>
        </w:rPr>
        <w:t xml:space="preserve"> </w:t>
      </w:r>
      <w:r>
        <w:rPr>
          <w:sz w:val="28"/>
          <w:szCs w:val="28"/>
        </w:rPr>
        <w:t>(немецкий)</w:t>
      </w:r>
    </w:p>
    <w:p w:rsidR="00D32607" w:rsidRDefault="00D32607" w:rsidP="00D32607">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самост</w:t>
      </w:r>
      <w:r>
        <w:rPr>
          <w:color w:val="000000"/>
          <w:sz w:val="28"/>
          <w:szCs w:val="28"/>
        </w:rPr>
        <w:t xml:space="preserve">оятельную работу, составляет 59 </w:t>
      </w:r>
      <w:r w:rsidRPr="00DB1390">
        <w:rPr>
          <w:color w:val="000000"/>
          <w:sz w:val="28"/>
          <w:szCs w:val="28"/>
        </w:rPr>
        <w:t xml:space="preserve">часов. </w:t>
      </w:r>
    </w:p>
    <w:p w:rsidR="00D32607" w:rsidRPr="00DB1390" w:rsidRDefault="00D32607" w:rsidP="00D32607">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D32607" w:rsidRPr="00DB1390" w:rsidRDefault="00D32607" w:rsidP="00D32607">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Pr>
          <w:rStyle w:val="s2"/>
          <w:sz w:val="28"/>
          <w:szCs w:val="28"/>
        </w:rPr>
        <w:t xml:space="preserve"> </w:t>
      </w:r>
      <w:r w:rsidRPr="00DB1390">
        <w:rPr>
          <w:rStyle w:val="s2"/>
          <w:sz w:val="28"/>
          <w:szCs w:val="28"/>
        </w:rPr>
        <w:t>обучающихся;</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D32607" w:rsidRPr="00DB1390" w:rsidRDefault="00D32607" w:rsidP="00D32607">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D32607" w:rsidRPr="00DB1390" w:rsidRDefault="00D32607" w:rsidP="00D32607">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w:t>
      </w:r>
      <w:r w:rsidR="00600E7E">
        <w:rPr>
          <w:rStyle w:val="s2"/>
          <w:color w:val="000000"/>
          <w:sz w:val="28"/>
          <w:szCs w:val="28"/>
        </w:rPr>
        <w:t>определяются содержанием учебного предмета</w:t>
      </w:r>
      <w:r w:rsidRPr="00DB1390">
        <w:rPr>
          <w:rStyle w:val="s2"/>
          <w:color w:val="000000"/>
          <w:sz w:val="28"/>
          <w:szCs w:val="28"/>
        </w:rPr>
        <w:t>, степенью их подготовленности. Преподаватель самостоятельно подбирает виды самостоятельной работы в соответствии со спецификой дисциплины, вырабатывает критерии оценки. К основным формам самостоятельной работы обучающихся можно отнести:</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D32607" w:rsidRPr="00DB1390" w:rsidRDefault="00D32607" w:rsidP="00D32607">
      <w:pPr>
        <w:pStyle w:val="p12"/>
        <w:shd w:val="clear" w:color="auto" w:fill="FFFFFF"/>
        <w:tabs>
          <w:tab w:val="left" w:pos="7530"/>
        </w:tabs>
        <w:spacing w:before="0" w:beforeAutospacing="0" w:after="0" w:afterAutospacing="0"/>
        <w:jc w:val="both"/>
        <w:rPr>
          <w:rStyle w:val="s2"/>
          <w:sz w:val="28"/>
          <w:szCs w:val="28"/>
        </w:rPr>
      </w:pPr>
      <w:r w:rsidRPr="00DB1390">
        <w:rPr>
          <w:rStyle w:val="s2"/>
          <w:sz w:val="28"/>
          <w:szCs w:val="28"/>
        </w:rPr>
        <w:t>3. Работа со словарем, справочником.</w:t>
      </w:r>
      <w:r>
        <w:rPr>
          <w:rStyle w:val="s2"/>
          <w:sz w:val="28"/>
          <w:szCs w:val="28"/>
        </w:rPr>
        <w:tab/>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lastRenderedPageBreak/>
        <w:t>6. Составление рецензий и отзывов на прочитанный материал.</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7</w:t>
      </w:r>
      <w:r w:rsidRPr="00DB1390">
        <w:rPr>
          <w:rStyle w:val="s2"/>
          <w:sz w:val="28"/>
          <w:szCs w:val="28"/>
        </w:rPr>
        <w:t>. Составление или заполнение таблиц.</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8</w:t>
      </w:r>
      <w:r w:rsidRPr="00DB1390">
        <w:rPr>
          <w:rStyle w:val="s2"/>
          <w:sz w:val="28"/>
          <w:szCs w:val="28"/>
        </w:rPr>
        <w:t>. Прослушивание учебных аудиозаписей, просмотр видеоматериала.</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9.</w:t>
      </w:r>
      <w:r w:rsidRPr="00DB1390">
        <w:rPr>
          <w:rStyle w:val="s2"/>
          <w:sz w:val="28"/>
          <w:szCs w:val="28"/>
        </w:rPr>
        <w:t>Подготовка к различным формам промежуточной и итоговой аттестации (к тестированию, контрольной работе, зачету, экзамену).</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1</w:t>
      </w:r>
      <w:r>
        <w:rPr>
          <w:rStyle w:val="s2"/>
          <w:sz w:val="28"/>
          <w:szCs w:val="28"/>
        </w:rPr>
        <w:t>0</w:t>
      </w:r>
      <w:r w:rsidRPr="00DB1390">
        <w:rPr>
          <w:rStyle w:val="s2"/>
          <w:sz w:val="28"/>
          <w:szCs w:val="28"/>
        </w:rPr>
        <w:t>. Самостоятельное выполнение практических заданий репродуктивного типа (ответы на вопросы, тренировочные упражнения, опыты, задачи, тесты).</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1</w:t>
      </w:r>
      <w:r>
        <w:rPr>
          <w:rStyle w:val="s2"/>
          <w:sz w:val="28"/>
          <w:szCs w:val="28"/>
        </w:rPr>
        <w:t>1</w:t>
      </w:r>
      <w:r w:rsidRPr="00DB1390">
        <w:rPr>
          <w:rStyle w:val="s2"/>
          <w:sz w:val="28"/>
          <w:szCs w:val="28"/>
        </w:rPr>
        <w:t>. Выполнение творческих заданий.</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12</w:t>
      </w:r>
      <w:r w:rsidRPr="00DB1390">
        <w:rPr>
          <w:rStyle w:val="s2"/>
          <w:sz w:val="28"/>
          <w:szCs w:val="28"/>
        </w:rPr>
        <w:t>. Подготовка устного сообщения для выступления на занятии.</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13</w:t>
      </w:r>
      <w:r w:rsidRPr="00DB1390">
        <w:rPr>
          <w:rStyle w:val="s2"/>
          <w:sz w:val="28"/>
          <w:szCs w:val="28"/>
        </w:rPr>
        <w:t>. Написание реферата. Подготовка к защите (представлению) реферата на занятии.</w:t>
      </w:r>
    </w:p>
    <w:p w:rsidR="00D32607"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1</w:t>
      </w:r>
      <w:r w:rsidRPr="00DB1390">
        <w:rPr>
          <w:rStyle w:val="s2"/>
          <w:sz w:val="28"/>
          <w:szCs w:val="28"/>
        </w:rPr>
        <w:t>4. Выполнение проекта или исследования.</w:t>
      </w:r>
    </w:p>
    <w:p w:rsidR="00D32607" w:rsidRDefault="00D32607" w:rsidP="00D32607">
      <w:pPr>
        <w:pStyle w:val="p12"/>
        <w:shd w:val="clear" w:color="auto" w:fill="FFFFFF"/>
        <w:spacing w:before="0" w:beforeAutospacing="0" w:after="0" w:afterAutospacing="0"/>
        <w:jc w:val="both"/>
        <w:rPr>
          <w:rStyle w:val="s2"/>
          <w:sz w:val="28"/>
          <w:szCs w:val="28"/>
        </w:rPr>
      </w:pPr>
    </w:p>
    <w:p w:rsidR="00D32607" w:rsidRDefault="00D32607" w:rsidP="00D32607">
      <w:pPr>
        <w:pStyle w:val="p12"/>
        <w:shd w:val="clear" w:color="auto" w:fill="FFFFFF"/>
        <w:spacing w:before="0" w:beforeAutospacing="0" w:after="0" w:afterAutospacing="0"/>
        <w:jc w:val="both"/>
        <w:rPr>
          <w:rStyle w:val="s2"/>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61"/>
        <w:gridCol w:w="5920"/>
      </w:tblGrid>
      <w:tr w:rsidR="00D32607" w:rsidRPr="00437984" w:rsidTr="00437984">
        <w:tc>
          <w:tcPr>
            <w:tcW w:w="2121" w:type="pct"/>
          </w:tcPr>
          <w:p w:rsidR="00D32607" w:rsidRPr="00437984" w:rsidRDefault="00D32607" w:rsidP="00D415B2">
            <w:pPr>
              <w:pStyle w:val="p12"/>
              <w:spacing w:before="0" w:beforeAutospacing="0" w:after="0" w:afterAutospacing="0"/>
              <w:jc w:val="center"/>
              <w:rPr>
                <w:rStyle w:val="s2"/>
                <w:b/>
              </w:rPr>
            </w:pPr>
            <w:r w:rsidRPr="00437984">
              <w:rPr>
                <w:rStyle w:val="s2"/>
                <w:b/>
              </w:rPr>
              <w:t>Типы самостоятельной работы</w:t>
            </w:r>
          </w:p>
        </w:tc>
        <w:tc>
          <w:tcPr>
            <w:tcW w:w="2879" w:type="pct"/>
          </w:tcPr>
          <w:p w:rsidR="00D32607" w:rsidRPr="00437984" w:rsidRDefault="00D32607" w:rsidP="00D415B2">
            <w:pPr>
              <w:pStyle w:val="p12"/>
              <w:spacing w:before="0" w:beforeAutospacing="0" w:after="0" w:afterAutospacing="0"/>
              <w:jc w:val="center"/>
              <w:rPr>
                <w:rStyle w:val="s2"/>
                <w:b/>
              </w:rPr>
            </w:pPr>
            <w:r w:rsidRPr="00437984">
              <w:rPr>
                <w:rStyle w:val="s2"/>
                <w:b/>
              </w:rPr>
              <w:t>Виды самостоятельной работы</w:t>
            </w:r>
          </w:p>
        </w:tc>
      </w:tr>
      <w:tr w:rsidR="00D32607" w:rsidRPr="00437984" w:rsidTr="00437984">
        <w:tc>
          <w:tcPr>
            <w:tcW w:w="2121" w:type="pct"/>
          </w:tcPr>
          <w:p w:rsidR="00D32607" w:rsidRPr="00437984" w:rsidRDefault="00D32607" w:rsidP="00D415B2">
            <w:pPr>
              <w:pStyle w:val="p12"/>
              <w:spacing w:before="0" w:beforeAutospacing="0" w:after="0" w:afterAutospacing="0"/>
              <w:jc w:val="both"/>
              <w:rPr>
                <w:rStyle w:val="s2"/>
              </w:rPr>
            </w:pPr>
            <w:r w:rsidRPr="00437984">
              <w:rPr>
                <w:rStyle w:val="s2"/>
              </w:rPr>
              <w:t xml:space="preserve">Репродуктивная </w:t>
            </w:r>
          </w:p>
          <w:p w:rsidR="00D32607" w:rsidRPr="00437984" w:rsidRDefault="00D32607" w:rsidP="00D415B2">
            <w:pPr>
              <w:pStyle w:val="p12"/>
              <w:spacing w:before="0" w:beforeAutospacing="0" w:after="0" w:afterAutospacing="0"/>
              <w:jc w:val="both"/>
              <w:rPr>
                <w:rStyle w:val="s2"/>
              </w:rPr>
            </w:pPr>
            <w:r w:rsidRPr="00437984">
              <w:rPr>
                <w:rStyle w:val="s2"/>
              </w:rPr>
              <w:t>самостоятельная работа</w:t>
            </w:r>
          </w:p>
        </w:tc>
        <w:tc>
          <w:tcPr>
            <w:tcW w:w="2879" w:type="pct"/>
          </w:tcPr>
          <w:p w:rsidR="00D32607" w:rsidRPr="00437984" w:rsidRDefault="00D32607" w:rsidP="00D415B2">
            <w:pPr>
              <w:pStyle w:val="p12"/>
              <w:spacing w:before="0" w:beforeAutospacing="0" w:after="0" w:afterAutospacing="0"/>
              <w:rPr>
                <w:rStyle w:val="s2"/>
              </w:rPr>
            </w:pPr>
            <w:r w:rsidRPr="00437984">
              <w:rPr>
                <w:rStyle w:val="s2"/>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w:t>
            </w:r>
          </w:p>
        </w:tc>
      </w:tr>
      <w:tr w:rsidR="00D32607" w:rsidRPr="00437984" w:rsidTr="00437984">
        <w:tc>
          <w:tcPr>
            <w:tcW w:w="2121" w:type="pct"/>
          </w:tcPr>
          <w:p w:rsidR="00D32607" w:rsidRPr="00437984" w:rsidRDefault="00D32607" w:rsidP="00D415B2">
            <w:pPr>
              <w:pStyle w:val="p12"/>
              <w:spacing w:before="0" w:beforeAutospacing="0" w:after="0" w:afterAutospacing="0"/>
              <w:jc w:val="both"/>
              <w:rPr>
                <w:rStyle w:val="s2"/>
              </w:rPr>
            </w:pPr>
            <w:r w:rsidRPr="00437984">
              <w:rPr>
                <w:rStyle w:val="s2"/>
              </w:rPr>
              <w:t xml:space="preserve">Познавательно-поисковая </w:t>
            </w:r>
          </w:p>
          <w:p w:rsidR="00D32607" w:rsidRPr="00437984" w:rsidRDefault="00D32607" w:rsidP="00D415B2">
            <w:pPr>
              <w:pStyle w:val="p12"/>
              <w:spacing w:before="0" w:beforeAutospacing="0" w:after="0" w:afterAutospacing="0"/>
              <w:jc w:val="both"/>
              <w:rPr>
                <w:rStyle w:val="s2"/>
              </w:rPr>
            </w:pPr>
            <w:r w:rsidRPr="00437984">
              <w:rPr>
                <w:rStyle w:val="s2"/>
              </w:rPr>
              <w:t>самостоятельная работа</w:t>
            </w:r>
          </w:p>
        </w:tc>
        <w:tc>
          <w:tcPr>
            <w:tcW w:w="2879" w:type="pct"/>
          </w:tcPr>
          <w:p w:rsidR="00D32607" w:rsidRPr="00437984" w:rsidRDefault="00D32607" w:rsidP="00D415B2">
            <w:pPr>
              <w:pStyle w:val="p12"/>
              <w:spacing w:before="0" w:beforeAutospacing="0" w:after="0" w:afterAutospacing="0"/>
              <w:rPr>
                <w:rStyle w:val="s2"/>
              </w:rPr>
            </w:pPr>
            <w:r w:rsidRPr="00437984">
              <w:rPr>
                <w:rStyle w:val="s2"/>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D32607" w:rsidRPr="00437984" w:rsidTr="00437984">
        <w:tc>
          <w:tcPr>
            <w:tcW w:w="2121" w:type="pct"/>
          </w:tcPr>
          <w:p w:rsidR="00D32607" w:rsidRPr="00437984" w:rsidRDefault="00D32607" w:rsidP="00D415B2">
            <w:pPr>
              <w:pStyle w:val="p12"/>
              <w:spacing w:before="0" w:beforeAutospacing="0" w:after="0" w:afterAutospacing="0"/>
              <w:jc w:val="both"/>
              <w:rPr>
                <w:rStyle w:val="s2"/>
              </w:rPr>
            </w:pPr>
            <w:r w:rsidRPr="00437984">
              <w:rPr>
                <w:rStyle w:val="s2"/>
              </w:rPr>
              <w:t xml:space="preserve">Творческая </w:t>
            </w:r>
          </w:p>
          <w:p w:rsidR="00D32607" w:rsidRPr="00437984" w:rsidRDefault="00D32607" w:rsidP="00D415B2">
            <w:pPr>
              <w:pStyle w:val="p12"/>
              <w:spacing w:before="0" w:beforeAutospacing="0" w:after="0" w:afterAutospacing="0"/>
              <w:jc w:val="both"/>
              <w:rPr>
                <w:rStyle w:val="s2"/>
              </w:rPr>
            </w:pPr>
            <w:r w:rsidRPr="00437984">
              <w:rPr>
                <w:rStyle w:val="s2"/>
              </w:rPr>
              <w:t>самостоятельная работа</w:t>
            </w:r>
          </w:p>
        </w:tc>
        <w:tc>
          <w:tcPr>
            <w:tcW w:w="2879" w:type="pct"/>
          </w:tcPr>
          <w:p w:rsidR="00D32607" w:rsidRPr="00437984" w:rsidRDefault="00D32607" w:rsidP="00D415B2">
            <w:pPr>
              <w:pStyle w:val="p12"/>
              <w:spacing w:before="0" w:beforeAutospacing="0" w:after="0" w:afterAutospacing="0"/>
              <w:rPr>
                <w:rStyle w:val="s2"/>
              </w:rPr>
            </w:pPr>
            <w:r w:rsidRPr="00437984">
              <w:rPr>
                <w:rStyle w:val="s2"/>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D32607" w:rsidRDefault="00D32607" w:rsidP="00D32607">
      <w:pPr>
        <w:pStyle w:val="p12"/>
        <w:shd w:val="clear" w:color="auto" w:fill="FFFFFF"/>
        <w:spacing w:before="0" w:beforeAutospacing="0" w:after="0" w:afterAutospacing="0"/>
        <w:jc w:val="both"/>
        <w:rPr>
          <w:rStyle w:val="s2"/>
          <w:sz w:val="28"/>
          <w:szCs w:val="28"/>
        </w:rPr>
      </w:pPr>
    </w:p>
    <w:p w:rsidR="00600E7E" w:rsidRDefault="00600E7E" w:rsidP="00600E7E">
      <w:pPr>
        <w:spacing w:after="0" w:line="240" w:lineRule="auto"/>
        <w:jc w:val="center"/>
        <w:rPr>
          <w:b/>
          <w:sz w:val="28"/>
          <w:szCs w:val="28"/>
        </w:rPr>
      </w:pPr>
      <w:r>
        <w:rPr>
          <w:b/>
          <w:sz w:val="28"/>
          <w:szCs w:val="28"/>
        </w:rPr>
        <w:t>Планируемые результаты освоения учебного предмета</w:t>
      </w:r>
    </w:p>
    <w:p w:rsidR="00600E7E" w:rsidRDefault="00600E7E" w:rsidP="00600E7E">
      <w:pPr>
        <w:spacing w:after="0" w:line="240" w:lineRule="auto"/>
        <w:ind w:firstLine="709"/>
        <w:jc w:val="center"/>
        <w:rPr>
          <w:sz w:val="28"/>
          <w:szCs w:val="28"/>
        </w:rPr>
      </w:pPr>
    </w:p>
    <w:p w:rsidR="00600E7E" w:rsidRDefault="00600E7E" w:rsidP="00600E7E">
      <w:pPr>
        <w:autoSpaceDE w:val="0"/>
        <w:autoSpaceDN w:val="0"/>
        <w:adjustRightInd w:val="0"/>
        <w:spacing w:after="0" w:line="240" w:lineRule="auto"/>
        <w:ind w:firstLine="709"/>
        <w:jc w:val="both"/>
        <w:rPr>
          <w:color w:val="000000"/>
          <w:sz w:val="28"/>
          <w:szCs w:val="28"/>
        </w:rPr>
      </w:pPr>
      <w:r>
        <w:rPr>
          <w:color w:val="000000"/>
          <w:sz w:val="28"/>
          <w:szCs w:val="28"/>
        </w:rPr>
        <w:t>Освоение содержания учебного предмета обеспечивает достижение следующих результатов:</w:t>
      </w:r>
    </w:p>
    <w:p w:rsidR="00600E7E" w:rsidRDefault="00600E7E" w:rsidP="00600E7E">
      <w:pPr>
        <w:spacing w:after="0" w:line="240" w:lineRule="auto"/>
        <w:jc w:val="both"/>
        <w:rPr>
          <w:b/>
          <w:i/>
          <w:sz w:val="28"/>
          <w:szCs w:val="28"/>
        </w:rPr>
      </w:pPr>
      <w:r>
        <w:rPr>
          <w:b/>
          <w:i/>
          <w:sz w:val="28"/>
          <w:szCs w:val="28"/>
        </w:rPr>
        <w:t xml:space="preserve">Личностных, </w:t>
      </w:r>
      <w:r>
        <w:rPr>
          <w:sz w:val="28"/>
          <w:szCs w:val="28"/>
        </w:rPr>
        <w:t>с учетом рабочей программы воспитания</w:t>
      </w:r>
      <w:r>
        <w:rPr>
          <w:b/>
          <w:i/>
          <w:sz w:val="28"/>
          <w:szCs w:val="28"/>
        </w:rPr>
        <w:t>:</w:t>
      </w:r>
    </w:p>
    <w:tbl>
      <w:tblPr>
        <w:tblW w:w="97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62"/>
        <w:gridCol w:w="1803"/>
      </w:tblGrid>
      <w:tr w:rsidR="00600E7E">
        <w:trPr>
          <w:trHeight w:val="1953"/>
        </w:trPr>
        <w:tc>
          <w:tcPr>
            <w:tcW w:w="7967"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right="-108" w:firstLine="33"/>
              <w:jc w:val="both"/>
              <w:rPr>
                <w:b/>
                <w:bCs/>
                <w:sz w:val="28"/>
                <w:szCs w:val="28"/>
              </w:rPr>
            </w:pPr>
            <w:r>
              <w:rPr>
                <w:b/>
                <w:bCs/>
                <w:sz w:val="28"/>
                <w:szCs w:val="28"/>
              </w:rPr>
              <w:t>Личностные результаты</w:t>
            </w:r>
          </w:p>
          <w:p w:rsidR="00600E7E" w:rsidRDefault="00600E7E">
            <w:pPr>
              <w:spacing w:after="0" w:line="240" w:lineRule="auto"/>
              <w:ind w:right="-108" w:firstLine="33"/>
              <w:jc w:val="both"/>
              <w:rPr>
                <w:b/>
                <w:bCs/>
                <w:sz w:val="28"/>
                <w:szCs w:val="28"/>
              </w:rPr>
            </w:pPr>
            <w:r>
              <w:rPr>
                <w:b/>
                <w:bCs/>
                <w:sz w:val="28"/>
                <w:szCs w:val="28"/>
              </w:rPr>
              <w:t>реализации программы воспитания</w:t>
            </w:r>
          </w:p>
          <w:p w:rsidR="00600E7E" w:rsidRDefault="00600E7E">
            <w:pPr>
              <w:spacing w:after="0" w:line="240" w:lineRule="auto"/>
              <w:ind w:right="-108" w:firstLine="33"/>
              <w:jc w:val="both"/>
              <w:rPr>
                <w:b/>
                <w:bCs/>
                <w:sz w:val="28"/>
                <w:szCs w:val="28"/>
              </w:rPr>
            </w:pPr>
            <w:r>
              <w:rPr>
                <w:i/>
                <w:iCs/>
                <w:sz w:val="28"/>
                <w:szCs w:val="28"/>
              </w:rPr>
              <w:t>(дескрипторы)</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left="-108" w:right="-108"/>
              <w:jc w:val="both"/>
              <w:rPr>
                <w:b/>
                <w:bCs/>
                <w:sz w:val="28"/>
                <w:szCs w:val="28"/>
              </w:rPr>
            </w:pPr>
            <w:r>
              <w:rPr>
                <w:b/>
                <w:bCs/>
                <w:sz w:val="28"/>
                <w:szCs w:val="28"/>
              </w:rPr>
              <w:t>Код личностных результатов реализации программы воспитания</w:t>
            </w:r>
          </w:p>
        </w:tc>
      </w:tr>
      <w:tr w:rsidR="00600E7E">
        <w:trPr>
          <w:trHeight w:val="131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firstLine="33"/>
              <w:rPr>
                <w:b/>
                <w:bCs/>
                <w:sz w:val="28"/>
                <w:szCs w:val="28"/>
              </w:rPr>
            </w:pPr>
            <w:r>
              <w:rPr>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4</w:t>
            </w:r>
          </w:p>
        </w:tc>
      </w:tr>
      <w:tr w:rsidR="00600E7E">
        <w:trPr>
          <w:trHeight w:val="131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firstLine="33"/>
              <w:rPr>
                <w:b/>
                <w:bCs/>
                <w:sz w:val="28"/>
                <w:szCs w:val="28"/>
              </w:rPr>
            </w:pPr>
            <w:r>
              <w:rPr>
                <w:sz w:val="28"/>
                <w:szCs w:val="28"/>
              </w:rPr>
              <w:lastRenderedPageBreak/>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5</w:t>
            </w:r>
          </w:p>
        </w:tc>
      </w:tr>
      <w:tr w:rsidR="00600E7E">
        <w:trPr>
          <w:trHeight w:val="976"/>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firstLine="33"/>
              <w:rPr>
                <w:b/>
                <w:bCs/>
                <w:sz w:val="28"/>
                <w:szCs w:val="28"/>
              </w:rPr>
            </w:pPr>
            <w:r>
              <w:rPr>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6</w:t>
            </w:r>
          </w:p>
        </w:tc>
      </w:tr>
      <w:tr w:rsidR="00600E7E">
        <w:trPr>
          <w:trHeight w:val="319"/>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firstLine="33"/>
              <w:rPr>
                <w:b/>
                <w:bCs/>
                <w:sz w:val="28"/>
                <w:szCs w:val="28"/>
              </w:rPr>
            </w:pPr>
            <w:r>
              <w:rPr>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8</w:t>
            </w:r>
          </w:p>
        </w:tc>
      </w:tr>
      <w:tr w:rsidR="00600E7E">
        <w:trPr>
          <w:trHeight w:val="640"/>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
                <w:bCs/>
                <w:sz w:val="28"/>
                <w:szCs w:val="28"/>
              </w:rPr>
            </w:pPr>
            <w:r>
              <w:rPr>
                <w:sz w:val="28"/>
                <w:szCs w:val="28"/>
              </w:rPr>
              <w:t xml:space="preserve">Проявляющий уважение к эстетическим ценностям, обладающий основами эстетической культуры. </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11</w:t>
            </w:r>
          </w:p>
        </w:tc>
      </w:tr>
      <w:tr w:rsidR="00600E7E">
        <w:trPr>
          <w:trHeight w:val="131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
                <w:bCs/>
                <w:sz w:val="28"/>
                <w:szCs w:val="28"/>
              </w:rPr>
            </w:pPr>
            <w:r>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12</w:t>
            </w:r>
          </w:p>
        </w:tc>
      </w:tr>
      <w:tr w:rsidR="00600E7E">
        <w:trPr>
          <w:trHeight w:val="640"/>
        </w:trPr>
        <w:tc>
          <w:tcPr>
            <w:tcW w:w="9771" w:type="dxa"/>
            <w:gridSpan w:val="2"/>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right="-108" w:firstLine="33"/>
              <w:jc w:val="both"/>
              <w:rPr>
                <w:b/>
                <w:bCs/>
                <w:sz w:val="28"/>
                <w:szCs w:val="28"/>
              </w:rPr>
            </w:pPr>
            <w:r>
              <w:rPr>
                <w:b/>
                <w:bCs/>
                <w:sz w:val="28"/>
                <w:szCs w:val="28"/>
              </w:rPr>
              <w:t xml:space="preserve">Личностные результаты реализации программы воспитания, </w:t>
            </w:r>
            <w:r>
              <w:rPr>
                <w:b/>
                <w:bCs/>
                <w:sz w:val="28"/>
                <w:szCs w:val="28"/>
              </w:rPr>
              <w:br/>
              <w:t>определенные отраслевыми требованиями к деловым качествам личности</w:t>
            </w:r>
          </w:p>
        </w:tc>
      </w:tr>
      <w:tr w:rsidR="00600E7E">
        <w:trPr>
          <w:trHeight w:val="163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Cs/>
                <w:sz w:val="28"/>
                <w:szCs w:val="28"/>
              </w:rPr>
            </w:pPr>
            <w:r>
              <w:rPr>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14</w:t>
            </w:r>
          </w:p>
        </w:tc>
      </w:tr>
      <w:tr w:rsidR="00600E7E">
        <w:trPr>
          <w:trHeight w:val="131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Cs/>
                <w:sz w:val="28"/>
                <w:szCs w:val="28"/>
              </w:rPr>
            </w:pPr>
            <w:r>
              <w:rPr>
                <w:bCs/>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15</w:t>
            </w:r>
          </w:p>
        </w:tc>
      </w:tr>
      <w:tr w:rsidR="00600E7E">
        <w:trPr>
          <w:trHeight w:val="976"/>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Cs/>
                <w:sz w:val="28"/>
                <w:szCs w:val="28"/>
              </w:rPr>
            </w:pPr>
            <w:r>
              <w:rPr>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16</w:t>
            </w:r>
          </w:p>
        </w:tc>
      </w:tr>
    </w:tbl>
    <w:p w:rsidR="00600E7E" w:rsidRDefault="00600E7E" w:rsidP="00600E7E">
      <w:pPr>
        <w:tabs>
          <w:tab w:val="left" w:pos="5280"/>
        </w:tabs>
        <w:suppressAutoHyphens/>
        <w:spacing w:line="240" w:lineRule="atLeast"/>
        <w:jc w:val="both"/>
        <w:rPr>
          <w:rFonts w:eastAsia="Calibri"/>
          <w:b/>
          <w:kern w:val="2"/>
          <w:sz w:val="28"/>
          <w:szCs w:val="28"/>
          <w:lang w:eastAsia="ar-SA"/>
        </w:rPr>
      </w:pPr>
    </w:p>
    <w:p w:rsidR="00600E7E" w:rsidRDefault="00600E7E" w:rsidP="00600E7E">
      <w:pPr>
        <w:widowControl w:val="0"/>
        <w:suppressAutoHyphens/>
        <w:spacing w:after="0" w:line="240" w:lineRule="auto"/>
        <w:jc w:val="both"/>
        <w:textAlignment w:val="baseline"/>
        <w:rPr>
          <w:rFonts w:eastAsia="Calibri"/>
          <w:kern w:val="2"/>
          <w:sz w:val="28"/>
          <w:szCs w:val="28"/>
          <w:lang w:eastAsia="ar-SA"/>
        </w:rPr>
      </w:pPr>
      <w:r>
        <w:rPr>
          <w:rFonts w:eastAsia="Calibri"/>
          <w:kern w:val="2"/>
          <w:sz w:val="28"/>
          <w:szCs w:val="28"/>
          <w:lang w:eastAsia="ar-SA"/>
        </w:rPr>
        <w:t>А также:</w:t>
      </w:r>
    </w:p>
    <w:p w:rsidR="00600E7E" w:rsidRDefault="00600E7E" w:rsidP="00600E7E">
      <w:pPr>
        <w:widowControl w:val="0"/>
        <w:suppressAutoHyphens/>
        <w:spacing w:after="0" w:line="240" w:lineRule="auto"/>
        <w:jc w:val="both"/>
        <w:textAlignment w:val="baseline"/>
        <w:rPr>
          <w:rFonts w:eastAsia="Calibri"/>
          <w:b/>
          <w:i/>
          <w:kern w:val="2"/>
          <w:sz w:val="28"/>
          <w:szCs w:val="28"/>
          <w:lang w:eastAsia="ar-SA"/>
        </w:rPr>
      </w:pPr>
    </w:p>
    <w:p w:rsidR="00600E7E" w:rsidRDefault="00600E7E" w:rsidP="00600E7E">
      <w:pPr>
        <w:shd w:val="clear" w:color="auto" w:fill="FFFFFF"/>
        <w:suppressAutoHyphens/>
        <w:spacing w:after="0" w:line="240" w:lineRule="auto"/>
        <w:ind w:left="284"/>
        <w:jc w:val="both"/>
        <w:textAlignment w:val="baseline"/>
        <w:rPr>
          <w:rFonts w:eastAsia="Times New Roman"/>
          <w:color w:val="000000"/>
          <w:kern w:val="2"/>
          <w:sz w:val="28"/>
          <w:szCs w:val="28"/>
          <w:lang w:eastAsia="ar-SA"/>
        </w:rPr>
      </w:pPr>
      <w:r>
        <w:rPr>
          <w:color w:val="000000"/>
          <w:kern w:val="2"/>
          <w:sz w:val="28"/>
          <w:szCs w:val="28"/>
          <w:lang w:eastAsia="ar-SA"/>
        </w:rPr>
        <w:t>1)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t>2)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lastRenderedPageBreak/>
        <w:t>3)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t>4)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t>5)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p>
    <w:p w:rsidR="00600E7E" w:rsidRDefault="00600E7E" w:rsidP="00600E7E">
      <w:pPr>
        <w:widowControl w:val="0"/>
        <w:suppressAutoHyphens/>
        <w:spacing w:after="0" w:line="240" w:lineRule="auto"/>
        <w:jc w:val="both"/>
        <w:textAlignment w:val="baseline"/>
        <w:rPr>
          <w:rFonts w:eastAsia="Calibri"/>
          <w:b/>
          <w:i/>
          <w:kern w:val="2"/>
          <w:sz w:val="28"/>
          <w:szCs w:val="28"/>
          <w:lang w:eastAsia="ar-SA"/>
        </w:rPr>
      </w:pPr>
      <w:r>
        <w:rPr>
          <w:rFonts w:eastAsia="Calibri"/>
          <w:b/>
          <w:i/>
          <w:kern w:val="2"/>
          <w:sz w:val="28"/>
          <w:szCs w:val="28"/>
          <w:lang w:eastAsia="ar-SA"/>
        </w:rPr>
        <w:t>метапредметных:</w:t>
      </w:r>
    </w:p>
    <w:p w:rsidR="00600E7E" w:rsidRDefault="00600E7E" w:rsidP="00600E7E">
      <w:pPr>
        <w:widowControl w:val="0"/>
        <w:suppressAutoHyphens/>
        <w:spacing w:after="0" w:line="240" w:lineRule="auto"/>
        <w:jc w:val="both"/>
        <w:textAlignment w:val="baseline"/>
        <w:rPr>
          <w:rFonts w:eastAsia="Calibri"/>
          <w:b/>
          <w:i/>
          <w:kern w:val="2"/>
          <w:sz w:val="28"/>
          <w:szCs w:val="28"/>
          <w:lang w:eastAsia="ar-SA"/>
        </w:rPr>
      </w:pPr>
    </w:p>
    <w:p w:rsidR="00600E7E" w:rsidRDefault="00600E7E" w:rsidP="00600E7E">
      <w:pPr>
        <w:widowControl w:val="0"/>
        <w:shd w:val="clear" w:color="auto" w:fill="FFFFFF"/>
        <w:suppressAutoHyphens/>
        <w:spacing w:after="0" w:line="240" w:lineRule="auto"/>
        <w:ind w:left="6"/>
        <w:jc w:val="both"/>
        <w:textAlignment w:val="baseline"/>
        <w:rPr>
          <w:rFonts w:eastAsia="Calibri"/>
          <w:color w:val="000000"/>
          <w:kern w:val="2"/>
          <w:sz w:val="28"/>
          <w:szCs w:val="28"/>
          <w:lang w:eastAsia="ar-SA"/>
        </w:rPr>
      </w:pPr>
      <w:r>
        <w:rPr>
          <w:rFonts w:eastAsia="Calibri"/>
          <w:b/>
          <w:bCs/>
          <w:color w:val="000000"/>
          <w:kern w:val="2"/>
          <w:sz w:val="28"/>
          <w:szCs w:val="28"/>
          <w:lang w:eastAsia="ar-SA"/>
        </w:rPr>
        <w:t xml:space="preserve">Регулятивные </w:t>
      </w:r>
      <w:r>
        <w:rPr>
          <w:rFonts w:eastAsia="Calibri"/>
          <w:b/>
          <w:bCs/>
          <w:color w:val="000000"/>
          <w:kern w:val="2"/>
          <w:sz w:val="28"/>
          <w:szCs w:val="28"/>
          <w:shd w:val="clear" w:color="auto" w:fill="FFFFFF"/>
          <w:lang w:eastAsia="ar-SA"/>
        </w:rPr>
        <w:t>универсальные учебные действия</w:t>
      </w:r>
    </w:p>
    <w:p w:rsidR="00600E7E" w:rsidRDefault="00600E7E" w:rsidP="00600E7E">
      <w:pPr>
        <w:widowControl w:val="0"/>
        <w:suppressAutoHyphens/>
        <w:spacing w:after="0" w:line="240" w:lineRule="auto"/>
        <w:jc w:val="both"/>
        <w:textAlignment w:val="baseline"/>
        <w:rPr>
          <w:rFonts w:eastAsia="Calibri"/>
          <w:bCs/>
          <w:iCs/>
          <w:kern w:val="2"/>
          <w:sz w:val="28"/>
          <w:szCs w:val="28"/>
          <w:lang w:eastAsia="ar-SA"/>
        </w:rPr>
      </w:pPr>
      <w:r>
        <w:rPr>
          <w:rFonts w:eastAsia="Calibri"/>
          <w:bCs/>
          <w:iCs/>
          <w:kern w:val="2"/>
          <w:sz w:val="28"/>
          <w:szCs w:val="28"/>
          <w:lang w:eastAsia="ar-SA"/>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600E7E" w:rsidRDefault="00600E7E" w:rsidP="00600E7E">
      <w:pPr>
        <w:widowControl w:val="0"/>
        <w:suppressAutoHyphens/>
        <w:spacing w:after="0" w:line="240" w:lineRule="auto"/>
        <w:jc w:val="both"/>
        <w:textAlignment w:val="baseline"/>
        <w:rPr>
          <w:rFonts w:eastAsia="Calibri"/>
          <w:bCs/>
          <w:iCs/>
          <w:kern w:val="2"/>
          <w:sz w:val="28"/>
          <w:szCs w:val="28"/>
          <w:lang w:eastAsia="ar-SA"/>
        </w:rPr>
      </w:pPr>
      <w:r>
        <w:rPr>
          <w:rFonts w:eastAsia="Calibri"/>
          <w:bCs/>
          <w:iCs/>
          <w:kern w:val="2"/>
          <w:sz w:val="28"/>
          <w:szCs w:val="28"/>
          <w:lang w:eastAsia="ar-SA"/>
        </w:rPr>
        <w:t>2) умение самостоятельно оценивать и принимать решения, определяющие стратегию поведения, с учетом гражданских и нравственных ценностей.</w:t>
      </w:r>
    </w:p>
    <w:p w:rsidR="00600E7E" w:rsidRDefault="00600E7E" w:rsidP="00600E7E">
      <w:pPr>
        <w:shd w:val="clear" w:color="auto" w:fill="FFFFFF"/>
        <w:suppressAutoHyphens/>
        <w:spacing w:after="0" w:line="240" w:lineRule="auto"/>
        <w:ind w:left="284"/>
        <w:jc w:val="both"/>
        <w:textAlignment w:val="baseline"/>
        <w:rPr>
          <w:rFonts w:eastAsia="Times New Roman"/>
          <w:color w:val="000000"/>
          <w:kern w:val="2"/>
          <w:sz w:val="28"/>
          <w:szCs w:val="28"/>
          <w:lang w:eastAsia="ar-SA"/>
        </w:rPr>
      </w:pPr>
    </w:p>
    <w:p w:rsidR="00600E7E" w:rsidRDefault="00600E7E" w:rsidP="00600E7E">
      <w:pPr>
        <w:shd w:val="clear" w:color="auto" w:fill="FFFFFF"/>
        <w:spacing w:after="0" w:line="240" w:lineRule="auto"/>
        <w:jc w:val="both"/>
        <w:rPr>
          <w:b/>
          <w:bCs/>
          <w:color w:val="000000"/>
          <w:sz w:val="28"/>
          <w:szCs w:val="28"/>
          <w:lang w:eastAsia="ru-RU"/>
        </w:rPr>
      </w:pPr>
      <w:r>
        <w:rPr>
          <w:b/>
          <w:bCs/>
          <w:color w:val="000000"/>
          <w:sz w:val="28"/>
          <w:szCs w:val="28"/>
        </w:rPr>
        <w:t>Познавательные универсальные учебные действия</w:t>
      </w:r>
    </w:p>
    <w:p w:rsidR="00600E7E" w:rsidRDefault="00600E7E" w:rsidP="00600E7E">
      <w:pPr>
        <w:shd w:val="clear" w:color="auto" w:fill="FFFFFF"/>
        <w:spacing w:after="0" w:line="240" w:lineRule="auto"/>
        <w:jc w:val="both"/>
        <w:rPr>
          <w:color w:val="000000"/>
          <w:sz w:val="28"/>
          <w:szCs w:val="28"/>
        </w:rPr>
      </w:pPr>
      <w:r>
        <w:rPr>
          <w:color w:val="000000"/>
          <w:sz w:val="28"/>
          <w:szCs w:val="28"/>
        </w:rPr>
        <w:t>1)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600E7E" w:rsidRDefault="00600E7E" w:rsidP="00600E7E">
      <w:pPr>
        <w:shd w:val="clear" w:color="auto" w:fill="FFFFFF"/>
        <w:spacing w:after="0" w:line="240" w:lineRule="auto"/>
        <w:jc w:val="both"/>
        <w:rPr>
          <w:color w:val="000000"/>
          <w:sz w:val="28"/>
          <w:szCs w:val="28"/>
        </w:rPr>
      </w:pPr>
      <w:r>
        <w:rPr>
          <w:color w:val="000000"/>
          <w:sz w:val="28"/>
          <w:szCs w:val="28"/>
        </w:rPr>
        <w:t>2)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600E7E" w:rsidRDefault="00600E7E" w:rsidP="00600E7E">
      <w:pPr>
        <w:shd w:val="clear" w:color="auto" w:fill="FFFFFF"/>
        <w:spacing w:after="0" w:line="240" w:lineRule="auto"/>
        <w:jc w:val="both"/>
        <w:rPr>
          <w:color w:val="000000"/>
          <w:sz w:val="28"/>
          <w:szCs w:val="28"/>
        </w:rPr>
      </w:pPr>
      <w:r>
        <w:rPr>
          <w:color w:val="000000"/>
          <w:sz w:val="28"/>
          <w:szCs w:val="28"/>
        </w:rPr>
        <w:t>3) умение определять назначение и функции различных социальных институтов;</w:t>
      </w:r>
    </w:p>
    <w:p w:rsidR="00600E7E" w:rsidRDefault="00600E7E" w:rsidP="00600E7E">
      <w:pPr>
        <w:shd w:val="clear" w:color="auto" w:fill="FFFFFF"/>
        <w:spacing w:after="0" w:line="240" w:lineRule="auto"/>
        <w:jc w:val="both"/>
        <w:rPr>
          <w:color w:val="000000"/>
          <w:sz w:val="28"/>
          <w:szCs w:val="28"/>
        </w:rPr>
      </w:pPr>
      <w:r>
        <w:rPr>
          <w:color w:val="000000"/>
          <w:sz w:val="28"/>
          <w:szCs w:val="28"/>
        </w:rPr>
        <w:t>4)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600E7E" w:rsidRDefault="00600E7E" w:rsidP="00600E7E">
      <w:pPr>
        <w:shd w:val="clear" w:color="auto" w:fill="FFFFFF"/>
        <w:spacing w:after="0" w:line="240" w:lineRule="auto"/>
        <w:jc w:val="both"/>
        <w:rPr>
          <w:color w:val="000000"/>
          <w:sz w:val="28"/>
          <w:szCs w:val="28"/>
        </w:rPr>
      </w:pPr>
    </w:p>
    <w:p w:rsidR="00600E7E" w:rsidRDefault="00600E7E" w:rsidP="00600E7E">
      <w:pPr>
        <w:shd w:val="clear" w:color="auto" w:fill="FFFFFF"/>
        <w:spacing w:after="0" w:line="240" w:lineRule="auto"/>
        <w:jc w:val="both"/>
        <w:rPr>
          <w:b/>
          <w:bCs/>
          <w:color w:val="000000"/>
          <w:sz w:val="28"/>
          <w:szCs w:val="28"/>
          <w:shd w:val="clear" w:color="auto" w:fill="FFFFFF"/>
        </w:rPr>
      </w:pPr>
      <w:r>
        <w:rPr>
          <w:b/>
          <w:bCs/>
          <w:color w:val="000000"/>
          <w:sz w:val="28"/>
          <w:szCs w:val="28"/>
        </w:rPr>
        <w:t xml:space="preserve">Коммуникативные </w:t>
      </w:r>
      <w:r>
        <w:rPr>
          <w:b/>
          <w:bCs/>
          <w:color w:val="000000"/>
          <w:sz w:val="28"/>
          <w:szCs w:val="28"/>
          <w:shd w:val="clear" w:color="auto" w:fill="FFFFFF"/>
        </w:rPr>
        <w:t>универсальные учебные действия</w:t>
      </w:r>
    </w:p>
    <w:p w:rsidR="00600E7E" w:rsidRDefault="00600E7E" w:rsidP="00600E7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t>1)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600E7E" w:rsidRDefault="00600E7E" w:rsidP="00600E7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lastRenderedPageBreak/>
        <w:t>2)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00E7E" w:rsidRDefault="00600E7E" w:rsidP="00600E7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t>3) владение языковыми средствами - умение ясно, логично и точно излагать свою точку зрения, использовать адекватные языковые средства.</w:t>
      </w:r>
    </w:p>
    <w:p w:rsidR="00600E7E" w:rsidRDefault="00600E7E" w:rsidP="00600E7E">
      <w:pPr>
        <w:shd w:val="clear" w:color="auto" w:fill="FFFFFF"/>
        <w:suppressAutoHyphens/>
        <w:spacing w:after="0" w:line="240" w:lineRule="auto"/>
        <w:ind w:left="284"/>
        <w:jc w:val="both"/>
        <w:textAlignment w:val="baseline"/>
        <w:rPr>
          <w:rFonts w:eastAsia="Calibri"/>
          <w:b/>
          <w:i/>
          <w:kern w:val="2"/>
          <w:sz w:val="28"/>
          <w:szCs w:val="28"/>
          <w:lang w:eastAsia="ar-SA"/>
        </w:rPr>
      </w:pPr>
    </w:p>
    <w:p w:rsidR="00600E7E" w:rsidRDefault="00600E7E" w:rsidP="00600E7E">
      <w:pPr>
        <w:shd w:val="clear" w:color="auto" w:fill="FFFFFF"/>
        <w:suppressAutoHyphens/>
        <w:spacing w:after="0" w:line="240" w:lineRule="auto"/>
        <w:ind w:left="284"/>
        <w:jc w:val="both"/>
        <w:textAlignment w:val="baseline"/>
        <w:rPr>
          <w:rFonts w:eastAsia="Times New Roman"/>
          <w:b/>
          <w:i/>
          <w:color w:val="000000"/>
          <w:kern w:val="2"/>
          <w:sz w:val="28"/>
          <w:szCs w:val="28"/>
          <w:lang w:eastAsia="ar-SA"/>
        </w:rPr>
      </w:pPr>
      <w:r>
        <w:rPr>
          <w:b/>
          <w:i/>
          <w:color w:val="000000"/>
          <w:kern w:val="2"/>
          <w:sz w:val="28"/>
          <w:szCs w:val="28"/>
          <w:lang w:eastAsia="ar-SA"/>
        </w:rPr>
        <w:t>предметных:</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1" w:name="sub_9301"/>
      <w:r>
        <w:rPr>
          <w:rFonts w:ascii="Times New Roman CYR" w:hAnsi="Times New Roman CYR" w:cs="Times New Roman CYR"/>
          <w:sz w:val="28"/>
          <w:szCs w:val="28"/>
        </w:rPr>
        <w:t>1) 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2" w:name="sub_9302"/>
      <w:bookmarkEnd w:id="1"/>
      <w:r>
        <w:rPr>
          <w:rFonts w:ascii="Times New Roman CYR" w:hAnsi="Times New Roman CYR" w:cs="Times New Roman CYR"/>
          <w:sz w:val="28"/>
          <w:szCs w:val="28"/>
        </w:rPr>
        <w:t>2)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3" w:name="sub_93033"/>
      <w:bookmarkEnd w:id="2"/>
      <w:r>
        <w:rPr>
          <w:rFonts w:ascii="Times New Roman CYR" w:hAnsi="Times New Roman CYR" w:cs="Times New Roman CYR"/>
          <w:sz w:val="28"/>
          <w:szCs w:val="28"/>
        </w:rPr>
        <w:t>3) 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общения;</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4" w:name="sub_95211"/>
      <w:bookmarkEnd w:id="3"/>
      <w:r>
        <w:rPr>
          <w:rFonts w:ascii="Times New Roman CYR" w:hAnsi="Times New Roman CYR" w:cs="Times New Roman CYR"/>
          <w:sz w:val="28"/>
          <w:szCs w:val="28"/>
        </w:rPr>
        <w:t>4)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5" w:name="sub_9303"/>
      <w:bookmarkEnd w:id="4"/>
      <w:r>
        <w:rPr>
          <w:rFonts w:ascii="Times New Roman CYR" w:hAnsi="Times New Roman CYR" w:cs="Times New Roman CYR"/>
          <w:sz w:val="28"/>
          <w:szCs w:val="28"/>
        </w:rPr>
        <w:t>5) достижение уровня владения иностранным языком, превышающего пороговый, достаточного для делового общения в рамках выбранного профиля;</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6" w:name="sub_9304"/>
      <w:bookmarkEnd w:id="5"/>
      <w:r>
        <w:rPr>
          <w:rFonts w:ascii="Times New Roman CYR" w:hAnsi="Times New Roman CYR" w:cs="Times New Roman CYR"/>
          <w:sz w:val="28"/>
          <w:szCs w:val="28"/>
        </w:rPr>
        <w:t>6) сформированность умения перевода с иностранного языка на русский при работе с несложными текстами в русле выбранного профиля;</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7" w:name="sub_9305"/>
      <w:bookmarkEnd w:id="6"/>
      <w:r>
        <w:rPr>
          <w:rFonts w:ascii="Times New Roman CYR" w:hAnsi="Times New Roman CYR" w:cs="Times New Roman CYR"/>
          <w:sz w:val="28"/>
          <w:szCs w:val="28"/>
        </w:rPr>
        <w:t>7)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bookmarkEnd w:id="7"/>
    </w:p>
    <w:p w:rsidR="00600E7E" w:rsidRDefault="00600E7E" w:rsidP="00600E7E">
      <w:pPr>
        <w:pStyle w:val="p12"/>
        <w:shd w:val="clear" w:color="auto" w:fill="FFFFFF"/>
        <w:spacing w:before="0" w:beforeAutospacing="0" w:after="0" w:afterAutospacing="0"/>
        <w:ind w:firstLine="708"/>
        <w:jc w:val="both"/>
        <w:rPr>
          <w:color w:val="000000"/>
          <w:sz w:val="28"/>
          <w:szCs w:val="28"/>
        </w:rPr>
      </w:pPr>
    </w:p>
    <w:p w:rsidR="00600E7E" w:rsidRDefault="00600E7E" w:rsidP="00600E7E">
      <w:pPr>
        <w:pStyle w:val="p12"/>
        <w:shd w:val="clear" w:color="auto" w:fill="FFFFFF"/>
        <w:spacing w:before="0" w:beforeAutospacing="0" w:after="0" w:afterAutospacing="0"/>
        <w:ind w:firstLine="708"/>
        <w:jc w:val="both"/>
        <w:rPr>
          <w:color w:val="000000"/>
          <w:sz w:val="28"/>
          <w:szCs w:val="28"/>
        </w:rPr>
      </w:pPr>
      <w:r>
        <w:rPr>
          <w:color w:val="000000"/>
          <w:sz w:val="28"/>
          <w:szCs w:val="28"/>
        </w:rPr>
        <w:t>Программой учебного предмета предусматривается выполнение внеаудиторной самостоятельной работы, направленной на формирование:</w:t>
      </w:r>
    </w:p>
    <w:p w:rsidR="00600E7E" w:rsidRDefault="00600E7E" w:rsidP="00600E7E">
      <w:pPr>
        <w:spacing w:after="0" w:line="240" w:lineRule="auto"/>
        <w:jc w:val="both"/>
        <w:rPr>
          <w:b/>
          <w:color w:val="000000"/>
          <w:sz w:val="28"/>
          <w:szCs w:val="28"/>
        </w:rPr>
      </w:pPr>
      <w:r>
        <w:rPr>
          <w:b/>
          <w:color w:val="000000"/>
          <w:sz w:val="28"/>
          <w:szCs w:val="28"/>
        </w:rPr>
        <w:t xml:space="preserve">знаний: </w:t>
      </w:r>
    </w:p>
    <w:p w:rsidR="00600E7E" w:rsidRDefault="00600E7E" w:rsidP="00600E7E">
      <w:pPr>
        <w:spacing w:after="0"/>
        <w:jc w:val="both"/>
        <w:rPr>
          <w:sz w:val="28"/>
          <w:szCs w:val="28"/>
        </w:rPr>
      </w:pPr>
      <w:r>
        <w:rPr>
          <w:sz w:val="28"/>
          <w:szCs w:val="28"/>
        </w:rPr>
        <w:t>– понимать относительно полно (общий смысл) высказывания на изучаемом иностранном языке в различных ситуациях общения;</w:t>
      </w:r>
    </w:p>
    <w:p w:rsidR="00600E7E" w:rsidRDefault="00600E7E" w:rsidP="00600E7E">
      <w:pPr>
        <w:spacing w:after="0"/>
        <w:jc w:val="both"/>
        <w:rPr>
          <w:sz w:val="28"/>
          <w:szCs w:val="28"/>
        </w:rPr>
      </w:pPr>
      <w:r>
        <w:rPr>
          <w:sz w:val="28"/>
          <w:szCs w:val="28"/>
        </w:rPr>
        <w:t>– понимать основное содержание аутентичных аудио- или видеотекстов познавательного характера на темы, предлагаемые в рамках курса, выборочно извлекать из них необходимую информацию;</w:t>
      </w:r>
    </w:p>
    <w:p w:rsidR="00600E7E" w:rsidRDefault="00600E7E" w:rsidP="00600E7E">
      <w:pPr>
        <w:spacing w:after="0"/>
        <w:jc w:val="both"/>
        <w:rPr>
          <w:sz w:val="28"/>
          <w:szCs w:val="28"/>
        </w:rPr>
      </w:pPr>
      <w:r>
        <w:rPr>
          <w:sz w:val="28"/>
          <w:szCs w:val="28"/>
        </w:rPr>
        <w:t>– знать значения новых лексических единиц, связанных с тематикой данного этапа и с соответствующими ситуациями общения;</w:t>
      </w:r>
    </w:p>
    <w:p w:rsidR="00600E7E" w:rsidRDefault="00600E7E" w:rsidP="00600E7E">
      <w:pPr>
        <w:spacing w:after="0"/>
        <w:jc w:val="both"/>
        <w:rPr>
          <w:sz w:val="28"/>
          <w:szCs w:val="28"/>
        </w:rPr>
      </w:pPr>
      <w:r>
        <w:rPr>
          <w:sz w:val="28"/>
          <w:szCs w:val="28"/>
        </w:rPr>
        <w:t>– знать языковой материал:  оценочную лексику, единицы речевого этикета;</w:t>
      </w:r>
    </w:p>
    <w:p w:rsidR="00600E7E" w:rsidRDefault="00600E7E" w:rsidP="00600E7E">
      <w:pPr>
        <w:spacing w:after="0"/>
        <w:jc w:val="both"/>
        <w:rPr>
          <w:sz w:val="28"/>
          <w:szCs w:val="28"/>
        </w:rPr>
      </w:pPr>
      <w:r>
        <w:rPr>
          <w:sz w:val="28"/>
          <w:szCs w:val="28"/>
        </w:rPr>
        <w:lastRenderedPageBreak/>
        <w:t>– знать новые значения изученных глагольных форм (видовременных, неличных), средства и способы выражения модальности; условия, предположения, причины, следствия, побуждения к действию;</w:t>
      </w:r>
    </w:p>
    <w:p w:rsidR="00600E7E" w:rsidRDefault="00600E7E" w:rsidP="00600E7E">
      <w:pPr>
        <w:spacing w:after="0"/>
        <w:jc w:val="both"/>
        <w:rPr>
          <w:i/>
          <w:sz w:val="28"/>
          <w:szCs w:val="28"/>
        </w:rPr>
      </w:pPr>
      <w:r>
        <w:rPr>
          <w:sz w:val="28"/>
          <w:szCs w:val="28"/>
        </w:rPr>
        <w:t>– знать лингвострановедческую, страноведческую и социокультурную информацию, расширенную за счет новой тематики и проблематики речевого общения;</w:t>
      </w:r>
    </w:p>
    <w:p w:rsidR="00600E7E" w:rsidRDefault="00600E7E" w:rsidP="00600E7E">
      <w:pPr>
        <w:spacing w:after="0" w:line="240" w:lineRule="auto"/>
        <w:jc w:val="both"/>
        <w:rPr>
          <w:b/>
          <w:color w:val="FF0000"/>
          <w:sz w:val="28"/>
          <w:szCs w:val="28"/>
        </w:rPr>
      </w:pPr>
      <w:r>
        <w:rPr>
          <w:sz w:val="28"/>
          <w:szCs w:val="28"/>
        </w:rPr>
        <w:t>– понимать тексты, построенные на языковом материале повседневного и профессионального общения.</w:t>
      </w:r>
    </w:p>
    <w:p w:rsidR="00600E7E" w:rsidRDefault="00600E7E" w:rsidP="00600E7E">
      <w:pPr>
        <w:spacing w:after="0"/>
        <w:jc w:val="both"/>
        <w:rPr>
          <w:rStyle w:val="s12"/>
          <w:bCs/>
          <w:i/>
          <w:iCs/>
          <w:color w:val="000000"/>
        </w:rPr>
      </w:pPr>
      <w:r>
        <w:rPr>
          <w:rStyle w:val="s3"/>
          <w:b/>
          <w:bCs/>
          <w:color w:val="000000"/>
          <w:sz w:val="28"/>
          <w:szCs w:val="28"/>
        </w:rPr>
        <w:t>умений:</w:t>
      </w:r>
    </w:p>
    <w:p w:rsidR="00600E7E" w:rsidRDefault="00600E7E" w:rsidP="00600E7E">
      <w:pPr>
        <w:spacing w:after="0"/>
        <w:jc w:val="both"/>
      </w:pPr>
      <w:r>
        <w:rPr>
          <w:sz w:val="28"/>
          <w:szCs w:val="28"/>
        </w:rPr>
        <w:t>– вести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
    <w:p w:rsidR="00600E7E" w:rsidRDefault="00600E7E" w:rsidP="00600E7E">
      <w:pPr>
        <w:spacing w:after="0"/>
        <w:jc w:val="both"/>
        <w:rPr>
          <w:sz w:val="28"/>
          <w:szCs w:val="28"/>
        </w:rPr>
      </w:pPr>
      <w:r>
        <w:rPr>
          <w:sz w:val="28"/>
          <w:szCs w:val="28"/>
        </w:rPr>
        <w:t>– 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600E7E" w:rsidRDefault="00600E7E" w:rsidP="00600E7E">
      <w:pPr>
        <w:spacing w:after="0"/>
        <w:jc w:val="both"/>
        <w:rPr>
          <w:sz w:val="28"/>
          <w:szCs w:val="28"/>
        </w:rPr>
      </w:pPr>
      <w:r>
        <w:rPr>
          <w:sz w:val="28"/>
          <w:szCs w:val="28"/>
        </w:rPr>
        <w:t>– создавать словесный социокультурный портрет своей страны и страны/стран изучаемого языка на основе разнообразной страноведческой и культуроведческой информации;</w:t>
      </w:r>
    </w:p>
    <w:p w:rsidR="00600E7E" w:rsidRDefault="00600E7E" w:rsidP="00600E7E">
      <w:pPr>
        <w:spacing w:after="0"/>
        <w:jc w:val="both"/>
        <w:rPr>
          <w:sz w:val="28"/>
          <w:szCs w:val="28"/>
        </w:rPr>
      </w:pPr>
      <w:r>
        <w:rPr>
          <w:sz w:val="28"/>
          <w:szCs w:val="28"/>
        </w:rPr>
        <w:t>– оценивать важность/новизну информации, определять свое отношение к ней;</w:t>
      </w:r>
    </w:p>
    <w:p w:rsidR="00600E7E" w:rsidRDefault="00600E7E" w:rsidP="00600E7E">
      <w:pPr>
        <w:spacing w:after="0"/>
        <w:jc w:val="both"/>
        <w:rPr>
          <w:sz w:val="28"/>
          <w:szCs w:val="28"/>
        </w:rPr>
      </w:pPr>
      <w:r>
        <w:rPr>
          <w:sz w:val="28"/>
          <w:szCs w:val="28"/>
        </w:rPr>
        <w:t>– 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600E7E" w:rsidRDefault="00600E7E" w:rsidP="00600E7E">
      <w:pPr>
        <w:spacing w:after="0"/>
        <w:jc w:val="both"/>
        <w:rPr>
          <w:sz w:val="28"/>
          <w:szCs w:val="28"/>
        </w:rPr>
      </w:pPr>
      <w:r>
        <w:rPr>
          <w:sz w:val="28"/>
          <w:szCs w:val="28"/>
        </w:rPr>
        <w:t>– описывать явления, события, излагать факты в письме личного и делового характера;</w:t>
      </w:r>
    </w:p>
    <w:p w:rsidR="00600E7E" w:rsidRDefault="00600E7E" w:rsidP="00600E7E">
      <w:pPr>
        <w:spacing w:after="0"/>
        <w:jc w:val="both"/>
        <w:rPr>
          <w:sz w:val="28"/>
          <w:szCs w:val="28"/>
        </w:rPr>
      </w:pPr>
      <w:r>
        <w:rPr>
          <w:sz w:val="28"/>
          <w:szCs w:val="28"/>
        </w:rPr>
        <w:t>– заполнять различные виды анкет, сообщать сведения о себе в форме, принятой в стране/странах изучаемого языка.</w:t>
      </w:r>
    </w:p>
    <w:p w:rsidR="00600E7E" w:rsidRDefault="00600E7E" w:rsidP="00600E7E">
      <w:pPr>
        <w:pStyle w:val="p12"/>
        <w:shd w:val="clear" w:color="auto" w:fill="FFFFFF"/>
        <w:spacing w:before="0" w:beforeAutospacing="0" w:after="0" w:afterAutospacing="0"/>
        <w:ind w:firstLine="708"/>
        <w:jc w:val="both"/>
        <w:rPr>
          <w:color w:val="000000"/>
          <w:sz w:val="28"/>
          <w:szCs w:val="28"/>
        </w:rPr>
      </w:pPr>
      <w:r>
        <w:rPr>
          <w:b/>
          <w:sz w:val="28"/>
          <w:szCs w:val="28"/>
        </w:rPr>
        <w:br w:type="page"/>
      </w:r>
    </w:p>
    <w:p w:rsidR="00D32607" w:rsidRPr="00DB1390" w:rsidRDefault="00600E7E" w:rsidP="00437984">
      <w:pPr>
        <w:pStyle w:val="p12"/>
        <w:shd w:val="clear" w:color="auto" w:fill="FFFFFF"/>
        <w:spacing w:before="0" w:beforeAutospacing="0" w:after="0" w:afterAutospacing="0"/>
        <w:ind w:firstLine="708"/>
        <w:jc w:val="both"/>
        <w:rPr>
          <w:color w:val="000000"/>
          <w:sz w:val="28"/>
          <w:szCs w:val="28"/>
        </w:rPr>
      </w:pPr>
      <w:r>
        <w:rPr>
          <w:color w:val="000000"/>
          <w:sz w:val="28"/>
          <w:szCs w:val="28"/>
        </w:rPr>
        <w:lastRenderedPageBreak/>
        <w:t>Программой учебного предмета</w:t>
      </w:r>
      <w:r w:rsidR="00D32607" w:rsidRPr="00DB1390">
        <w:rPr>
          <w:color w:val="000000"/>
          <w:sz w:val="28"/>
          <w:szCs w:val="28"/>
        </w:rPr>
        <w:t xml:space="preserve"> предусматривается выполнение внеаудиторной самостоятельной работы, направленной на формирование:</w:t>
      </w:r>
    </w:p>
    <w:p w:rsidR="00D32607" w:rsidRPr="00DC55EB" w:rsidRDefault="00D32607" w:rsidP="00437984">
      <w:pPr>
        <w:spacing w:after="0" w:line="240" w:lineRule="auto"/>
        <w:jc w:val="both"/>
        <w:rPr>
          <w:b/>
          <w:color w:val="FF0000"/>
          <w:sz w:val="28"/>
          <w:szCs w:val="28"/>
        </w:rPr>
      </w:pPr>
      <w:r w:rsidRPr="00DC55EB">
        <w:rPr>
          <w:b/>
          <w:color w:val="000000"/>
          <w:sz w:val="28"/>
          <w:szCs w:val="28"/>
        </w:rPr>
        <w:t xml:space="preserve">знаний: </w:t>
      </w:r>
      <w:r w:rsidRPr="00DC55EB">
        <w:rPr>
          <w:color w:val="000000"/>
          <w:sz w:val="28"/>
          <w:szCs w:val="28"/>
        </w:rPr>
        <w:t>лексического (1200-1400 лексических единиц) и грамматического минимума, необходимого для чтения и перевода (со словарем) иностранных текстов профессиональной направленности;</w:t>
      </w:r>
    </w:p>
    <w:p w:rsidR="00D32607" w:rsidRPr="00DC55EB" w:rsidRDefault="00D32607" w:rsidP="00437984">
      <w:pPr>
        <w:pStyle w:val="Standard"/>
        <w:shd w:val="clear" w:color="auto" w:fill="FFFFFF"/>
        <w:tabs>
          <w:tab w:val="left" w:pos="178"/>
        </w:tabs>
        <w:jc w:val="both"/>
        <w:rPr>
          <w:color w:val="000000"/>
          <w:sz w:val="28"/>
          <w:szCs w:val="28"/>
        </w:rPr>
      </w:pPr>
      <w:r w:rsidRPr="00DC55EB">
        <w:rPr>
          <w:rStyle w:val="s3"/>
          <w:b/>
          <w:bCs/>
          <w:color w:val="000000"/>
          <w:sz w:val="28"/>
          <w:szCs w:val="28"/>
        </w:rPr>
        <w:t>умений:</w:t>
      </w:r>
      <w:r w:rsidRPr="00DC55EB">
        <w:rPr>
          <w:rStyle w:val="s12"/>
          <w:b/>
          <w:bCs/>
          <w:i/>
          <w:iCs/>
          <w:color w:val="000000"/>
          <w:sz w:val="28"/>
          <w:szCs w:val="28"/>
        </w:rPr>
        <w:t xml:space="preserve"> </w:t>
      </w:r>
      <w:r w:rsidRPr="00DC55EB">
        <w:rPr>
          <w:color w:val="000000"/>
          <w:sz w:val="28"/>
          <w:szCs w:val="28"/>
        </w:rPr>
        <w:tab/>
        <w:t>общаться (устно и письменно) на иностранном языке на профессиональные</w:t>
      </w:r>
      <w:r w:rsidRPr="00DC55EB">
        <w:rPr>
          <w:color w:val="000000"/>
          <w:sz w:val="28"/>
          <w:szCs w:val="28"/>
        </w:rPr>
        <w:br/>
        <w:t>и повседневные темы;</w:t>
      </w:r>
    </w:p>
    <w:p w:rsidR="00D32607" w:rsidRPr="00DC55EB" w:rsidRDefault="00D32607" w:rsidP="00437984">
      <w:pPr>
        <w:pStyle w:val="Standard"/>
        <w:shd w:val="clear" w:color="auto" w:fill="FFFFFF"/>
        <w:tabs>
          <w:tab w:val="left" w:pos="384"/>
        </w:tabs>
        <w:jc w:val="both"/>
        <w:rPr>
          <w:color w:val="000000"/>
          <w:sz w:val="28"/>
          <w:szCs w:val="28"/>
        </w:rPr>
      </w:pPr>
      <w:r w:rsidRPr="00DC55EB">
        <w:rPr>
          <w:color w:val="000000"/>
          <w:sz w:val="28"/>
          <w:szCs w:val="28"/>
        </w:rPr>
        <w:t>-</w:t>
      </w:r>
      <w:r w:rsidRPr="00DC55EB">
        <w:rPr>
          <w:color w:val="000000"/>
          <w:sz w:val="28"/>
          <w:szCs w:val="28"/>
        </w:rPr>
        <w:tab/>
        <w:t>переводить (со словарем) иностранные тексты профессиональной</w:t>
      </w:r>
      <w:r w:rsidRPr="00DC55EB">
        <w:rPr>
          <w:color w:val="000000"/>
          <w:sz w:val="28"/>
          <w:szCs w:val="28"/>
        </w:rPr>
        <w:br/>
        <w:t>направленности;</w:t>
      </w:r>
    </w:p>
    <w:p w:rsidR="00D32607" w:rsidRDefault="00D32607" w:rsidP="00437984">
      <w:pPr>
        <w:pStyle w:val="p12"/>
        <w:shd w:val="clear" w:color="auto" w:fill="FFFFFF"/>
        <w:spacing w:before="0" w:beforeAutospacing="0" w:after="0" w:afterAutospacing="0"/>
        <w:jc w:val="both"/>
        <w:rPr>
          <w:color w:val="000000"/>
          <w:sz w:val="28"/>
          <w:szCs w:val="28"/>
        </w:rPr>
      </w:pPr>
      <w:r w:rsidRPr="00DC55EB">
        <w:rPr>
          <w:color w:val="000000"/>
          <w:sz w:val="28"/>
          <w:szCs w:val="28"/>
        </w:rPr>
        <w:t>самостоятельно совершенствовать устную и письменную речь, пополнять словарный запас</w:t>
      </w:r>
    </w:p>
    <w:p w:rsidR="00D32607" w:rsidRPr="00DC55EB" w:rsidRDefault="00D32607" w:rsidP="00437984">
      <w:pPr>
        <w:pStyle w:val="Standard"/>
        <w:shd w:val="clear" w:color="auto" w:fill="FFFFFF"/>
        <w:tabs>
          <w:tab w:val="left" w:pos="499"/>
        </w:tabs>
        <w:jc w:val="both"/>
        <w:rPr>
          <w:rStyle w:val="s3"/>
          <w:b/>
          <w:bCs/>
          <w:color w:val="000000"/>
          <w:sz w:val="28"/>
          <w:szCs w:val="28"/>
        </w:rPr>
      </w:pPr>
      <w:r w:rsidRPr="00DC55EB">
        <w:rPr>
          <w:rStyle w:val="s3"/>
          <w:b/>
          <w:bCs/>
          <w:color w:val="000000"/>
          <w:sz w:val="28"/>
          <w:szCs w:val="28"/>
        </w:rPr>
        <w:t>практический опыт:</w:t>
      </w:r>
    </w:p>
    <w:p w:rsidR="00D32607" w:rsidRPr="00DC55EB" w:rsidRDefault="00D32607" w:rsidP="00D32607">
      <w:pPr>
        <w:pStyle w:val="Standard"/>
        <w:shd w:val="clear" w:color="auto" w:fill="FFFFFF"/>
        <w:tabs>
          <w:tab w:val="left" w:pos="499"/>
        </w:tabs>
        <w:jc w:val="both"/>
        <w:rPr>
          <w:color w:val="000000"/>
          <w:sz w:val="28"/>
          <w:szCs w:val="28"/>
          <w:u w:val="single"/>
        </w:rPr>
      </w:pPr>
      <w:r w:rsidRPr="00DC55EB">
        <w:rPr>
          <w:rStyle w:val="s12"/>
          <w:b/>
          <w:bCs/>
          <w:i/>
          <w:iCs/>
          <w:color w:val="000000"/>
          <w:sz w:val="28"/>
          <w:szCs w:val="28"/>
        </w:rPr>
        <w:t xml:space="preserve"> </w:t>
      </w:r>
      <w:r w:rsidRPr="00DC55EB">
        <w:rPr>
          <w:color w:val="000000"/>
          <w:sz w:val="28"/>
          <w:szCs w:val="28"/>
          <w:u w:val="single"/>
        </w:rPr>
        <w:t>говорение</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вести диалог (диалог-расспрос, диалог-обмен мнениями/суждениями,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создавать словесный социокультурный портрет своей страны/стран изучаемого языка на основе разнообразной страноведческой и культуроведческой информации;</w:t>
      </w:r>
    </w:p>
    <w:p w:rsidR="00D32607" w:rsidRPr="00DC55EB" w:rsidRDefault="00D32607" w:rsidP="00D32607">
      <w:pPr>
        <w:pStyle w:val="Standard"/>
        <w:shd w:val="clear" w:color="auto" w:fill="FFFFFF"/>
        <w:tabs>
          <w:tab w:val="left" w:pos="1219"/>
        </w:tabs>
        <w:jc w:val="both"/>
        <w:rPr>
          <w:color w:val="000000"/>
          <w:sz w:val="28"/>
          <w:szCs w:val="28"/>
          <w:u w:val="single"/>
        </w:rPr>
      </w:pPr>
      <w:r w:rsidRPr="00DC55EB">
        <w:rPr>
          <w:color w:val="000000"/>
          <w:sz w:val="28"/>
          <w:szCs w:val="28"/>
          <w:u w:val="single"/>
        </w:rPr>
        <w:t>аудирование</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информацию;</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оценивать важность/новизну информации, определять свое отношение к ней;</w:t>
      </w:r>
    </w:p>
    <w:p w:rsidR="00D32607" w:rsidRPr="00DC55EB" w:rsidRDefault="00D32607" w:rsidP="00D32607">
      <w:pPr>
        <w:pStyle w:val="Standard"/>
        <w:shd w:val="clear" w:color="auto" w:fill="FFFFFF"/>
        <w:tabs>
          <w:tab w:val="left" w:pos="1219"/>
        </w:tabs>
        <w:jc w:val="both"/>
        <w:rPr>
          <w:color w:val="000000"/>
          <w:sz w:val="28"/>
          <w:szCs w:val="28"/>
          <w:u w:val="single"/>
        </w:rPr>
      </w:pPr>
      <w:r w:rsidRPr="00DC55EB">
        <w:rPr>
          <w:color w:val="000000"/>
          <w:sz w:val="28"/>
          <w:szCs w:val="28"/>
          <w:u w:val="single"/>
        </w:rPr>
        <w:t>чтение</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D32607" w:rsidRPr="00DC55EB" w:rsidRDefault="00D32607" w:rsidP="00D32607">
      <w:pPr>
        <w:pStyle w:val="Standard"/>
        <w:shd w:val="clear" w:color="auto" w:fill="FFFFFF"/>
        <w:tabs>
          <w:tab w:val="left" w:pos="1219"/>
        </w:tabs>
        <w:jc w:val="both"/>
        <w:rPr>
          <w:color w:val="000000"/>
          <w:sz w:val="28"/>
          <w:szCs w:val="28"/>
          <w:u w:val="single"/>
        </w:rPr>
      </w:pPr>
      <w:r w:rsidRPr="00DC55EB">
        <w:rPr>
          <w:color w:val="000000"/>
          <w:sz w:val="28"/>
          <w:szCs w:val="28"/>
          <w:u w:val="single"/>
        </w:rPr>
        <w:t>письменная речь</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описывать явления, события, излагать факты в письме личного и делового характера;</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 xml:space="preserve">заполнять различные виды анкет, сообщать сведения о себе в форме, принятой в </w:t>
      </w:r>
      <w:r>
        <w:rPr>
          <w:color w:val="000000"/>
          <w:sz w:val="28"/>
          <w:szCs w:val="28"/>
        </w:rPr>
        <w:t>стране/странах изучаемого языка</w:t>
      </w:r>
    </w:p>
    <w:p w:rsidR="00D32607" w:rsidRPr="00DC55EB" w:rsidRDefault="00D32607" w:rsidP="00D32607">
      <w:pPr>
        <w:spacing w:after="0" w:line="240" w:lineRule="auto"/>
        <w:rPr>
          <w:color w:val="FF0000"/>
          <w:sz w:val="28"/>
          <w:szCs w:val="28"/>
          <w:u w:val="single"/>
        </w:rPr>
      </w:pPr>
    </w:p>
    <w:p w:rsidR="00D32607" w:rsidRDefault="00D32607" w:rsidP="00D32607">
      <w:pPr>
        <w:pStyle w:val="p12"/>
        <w:shd w:val="clear" w:color="auto" w:fill="FFFFFF"/>
        <w:spacing w:before="0" w:beforeAutospacing="0" w:after="0" w:afterAutospacing="0"/>
        <w:jc w:val="both"/>
        <w:rPr>
          <w:b/>
          <w:bCs/>
          <w:sz w:val="28"/>
          <w:szCs w:val="28"/>
        </w:rPr>
      </w:pPr>
    </w:p>
    <w:p w:rsidR="00D32607" w:rsidRPr="001A3B8E" w:rsidRDefault="00D32607" w:rsidP="00D32607">
      <w:pPr>
        <w:autoSpaceDE w:val="0"/>
        <w:autoSpaceDN w:val="0"/>
        <w:adjustRightInd w:val="0"/>
        <w:spacing w:after="0" w:line="240" w:lineRule="auto"/>
        <w:ind w:firstLine="539"/>
        <w:jc w:val="both"/>
        <w:rPr>
          <w:sz w:val="28"/>
          <w:szCs w:val="28"/>
        </w:rPr>
      </w:pPr>
      <w:r>
        <w:rPr>
          <w:rStyle w:val="s5"/>
          <w:i/>
          <w:iCs/>
          <w:color w:val="FF0000"/>
          <w:sz w:val="28"/>
          <w:szCs w:val="28"/>
        </w:rPr>
        <w:lastRenderedPageBreak/>
        <w:tab/>
      </w:r>
      <w:r w:rsidRPr="001A3B8E">
        <w:rPr>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Контроль результатов внеаудиторной самостоятельной работы студентов по дисциплине проходит в устной или смешанной форме.</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Критериями оценки результатов внеаудиторной самостоятельной работы студента являются:</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 уровень освоения студентом учебного материала;</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 умение студента использовать теоретические знания при выполнении практических задач;</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 сформированность общеучебных умений;</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 обоснованность и четкость изложения ответа;</w:t>
      </w:r>
    </w:p>
    <w:p w:rsidR="00D32607" w:rsidRDefault="00D32607" w:rsidP="00D32607">
      <w:pPr>
        <w:pStyle w:val="p12"/>
        <w:shd w:val="clear" w:color="auto" w:fill="FFFFFF"/>
        <w:spacing w:before="0" w:beforeAutospacing="0" w:after="0" w:afterAutospacing="0"/>
        <w:jc w:val="both"/>
        <w:rPr>
          <w:rStyle w:val="s2"/>
          <w:sz w:val="28"/>
          <w:szCs w:val="28"/>
        </w:rPr>
      </w:pPr>
      <w:r w:rsidRPr="001A3B8E">
        <w:rPr>
          <w:sz w:val="28"/>
          <w:szCs w:val="28"/>
        </w:rPr>
        <w:t>- оформление материала в соответствии с требо</w:t>
      </w:r>
    </w:p>
    <w:p w:rsidR="00437984" w:rsidRDefault="00437984" w:rsidP="00D32607">
      <w:pPr>
        <w:pStyle w:val="p12"/>
        <w:shd w:val="clear" w:color="auto" w:fill="FFFFFF"/>
        <w:spacing w:before="0" w:beforeAutospacing="0" w:after="0" w:afterAutospacing="0"/>
        <w:jc w:val="both"/>
        <w:rPr>
          <w:rStyle w:val="s2"/>
          <w:sz w:val="28"/>
          <w:szCs w:val="28"/>
        </w:rPr>
        <w:sectPr w:rsidR="00437984" w:rsidSect="00862B2F">
          <w:headerReference w:type="default" r:id="rId8"/>
          <w:footerReference w:type="default" r:id="rId9"/>
          <w:pgSz w:w="11906" w:h="16838"/>
          <w:pgMar w:top="709" w:right="707" w:bottom="993" w:left="1134" w:header="709" w:footer="709" w:gutter="0"/>
          <w:cols w:space="708"/>
          <w:titlePg/>
          <w:docGrid w:linePitch="360"/>
        </w:sectPr>
      </w:pPr>
    </w:p>
    <w:p w:rsidR="00D32607" w:rsidRDefault="00D32607" w:rsidP="00D32607">
      <w:pPr>
        <w:pStyle w:val="p12"/>
        <w:shd w:val="clear" w:color="auto" w:fill="FFFFFF"/>
        <w:spacing w:before="0" w:beforeAutospacing="0" w:after="0" w:afterAutospacing="0"/>
        <w:jc w:val="both"/>
        <w:rPr>
          <w:rStyle w:val="s2"/>
          <w:sz w:val="28"/>
          <w:szCs w:val="28"/>
        </w:rPr>
      </w:pPr>
    </w:p>
    <w:p w:rsidR="00B30259" w:rsidRPr="00B30259" w:rsidRDefault="00B30259" w:rsidP="007C5620">
      <w:pPr>
        <w:pStyle w:val="1"/>
        <w:ind w:firstLine="0"/>
        <w:contextualSpacing/>
        <w:rPr>
          <w:b/>
          <w:sz w:val="28"/>
          <w:szCs w:val="28"/>
        </w:rPr>
      </w:pPr>
      <w:r w:rsidRPr="00B30259">
        <w:rPr>
          <w:b/>
          <w:sz w:val="28"/>
          <w:szCs w:val="28"/>
        </w:rPr>
        <w:t>Тематический план внеаудитор</w:t>
      </w:r>
      <w:r w:rsidR="007C5620">
        <w:rPr>
          <w:b/>
          <w:sz w:val="28"/>
          <w:szCs w:val="28"/>
        </w:rPr>
        <w:t>ной самостоятельной работы</w:t>
      </w:r>
    </w:p>
    <w:p w:rsidR="00B30259" w:rsidRPr="00726E51" w:rsidRDefault="00B30259" w:rsidP="00B30259">
      <w:pPr>
        <w:pStyle w:val="p12"/>
        <w:shd w:val="clear" w:color="auto" w:fill="FFFFFF"/>
        <w:spacing w:before="0" w:beforeAutospacing="0" w:after="0" w:afterAutospacing="0"/>
        <w:jc w:val="both"/>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6382"/>
        <w:gridCol w:w="1417"/>
      </w:tblGrid>
      <w:tr w:rsidR="00B30259" w:rsidRPr="00B30259" w:rsidTr="007C5620">
        <w:trPr>
          <w:trHeight w:val="20"/>
        </w:trPr>
        <w:tc>
          <w:tcPr>
            <w:tcW w:w="2090"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B30259">
              <w:rPr>
                <w:b/>
                <w:bCs/>
              </w:rPr>
              <w:t>Наименование разделов и тем</w:t>
            </w:r>
          </w:p>
        </w:tc>
        <w:tc>
          <w:tcPr>
            <w:tcW w:w="6382"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center"/>
              <w:rPr>
                <w:b/>
                <w:bCs/>
              </w:rPr>
            </w:pPr>
            <w:r w:rsidRPr="00B30259">
              <w:rPr>
                <w:b/>
                <w:bCs/>
              </w:rPr>
              <w:t>Наименование практической работы</w:t>
            </w:r>
          </w:p>
        </w:tc>
        <w:tc>
          <w:tcPr>
            <w:tcW w:w="1417"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2"/>
              <w:jc w:val="center"/>
              <w:rPr>
                <w:b/>
                <w:bCs/>
              </w:rPr>
            </w:pPr>
            <w:r w:rsidRPr="00B30259">
              <w:rPr>
                <w:b/>
              </w:rPr>
              <w:t>Кол-во часов</w:t>
            </w:r>
          </w:p>
        </w:tc>
      </w:tr>
      <w:tr w:rsidR="00B30259" w:rsidRPr="00B30259" w:rsidTr="007C5620">
        <w:trPr>
          <w:trHeight w:val="634"/>
        </w:trPr>
        <w:tc>
          <w:tcPr>
            <w:tcW w:w="2090" w:type="dxa"/>
            <w:shd w:val="clear" w:color="auto" w:fill="auto"/>
          </w:tcPr>
          <w:p w:rsidR="00B30259" w:rsidRPr="00B30259" w:rsidRDefault="00B30259" w:rsidP="007C5620">
            <w:pPr>
              <w:spacing w:after="0" w:line="240" w:lineRule="auto"/>
              <w:ind w:firstLine="142"/>
              <w:jc w:val="center"/>
              <w:rPr>
                <w:b/>
              </w:rPr>
            </w:pPr>
            <w:r w:rsidRPr="00B30259">
              <w:rPr>
                <w:b/>
                <w:bCs/>
              </w:rPr>
              <w:t>Раздел 1. Начинаем заново</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rPr>
            </w:pPr>
          </w:p>
        </w:tc>
        <w:tc>
          <w:tcPr>
            <w:tcW w:w="6382"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color w:val="000000"/>
                <w:spacing w:val="-5"/>
              </w:rPr>
            </w:pPr>
            <w:r w:rsidRPr="00B30259">
              <w:rPr>
                <w:b/>
                <w:bCs/>
              </w:rPr>
              <w:t xml:space="preserve">Тема 1.1. </w:t>
            </w:r>
            <w:r w:rsidRPr="00B30259">
              <w:rPr>
                <w:bCs/>
              </w:rPr>
              <w:t xml:space="preserve"> Образование, обучение</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color w:val="000000"/>
                <w:spacing w:val="-5"/>
              </w:rPr>
            </w:pPr>
            <w:r w:rsidRPr="00B30259">
              <w:rPr>
                <w:bCs/>
              </w:rPr>
              <w:t>1. Выполнить проект «Образование в стране изучаемого языка».</w:t>
            </w:r>
          </w:p>
        </w:tc>
        <w:tc>
          <w:tcPr>
            <w:tcW w:w="1417" w:type="dxa"/>
          </w:tcPr>
          <w:p w:rsidR="00B30259" w:rsidRPr="00B30259" w:rsidRDefault="00B30259" w:rsidP="007C5620">
            <w:pPr>
              <w:spacing w:after="0" w:line="240" w:lineRule="auto"/>
              <w:ind w:firstLine="172"/>
              <w:jc w:val="center"/>
              <w:rPr>
                <w:bCs/>
              </w:rPr>
            </w:pPr>
            <w:r w:rsidRPr="00B30259">
              <w:rPr>
                <w:bCs/>
              </w:rPr>
              <w:t>6</w:t>
            </w:r>
          </w:p>
          <w:p w:rsidR="00B30259" w:rsidRPr="00B30259" w:rsidRDefault="00B30259" w:rsidP="007C5620">
            <w:pPr>
              <w:spacing w:after="0" w:line="240" w:lineRule="auto"/>
              <w:ind w:firstLine="172"/>
              <w:jc w:val="center"/>
              <w:rPr>
                <w:bCs/>
              </w:rPr>
            </w:pPr>
          </w:p>
        </w:tc>
      </w:tr>
      <w:tr w:rsidR="00B30259" w:rsidRPr="00B30259" w:rsidTr="007C5620">
        <w:trPr>
          <w:trHeight w:val="559"/>
        </w:trPr>
        <w:tc>
          <w:tcPr>
            <w:tcW w:w="2090" w:type="dxa"/>
            <w:shd w:val="clear" w:color="auto" w:fill="auto"/>
          </w:tcPr>
          <w:p w:rsidR="00B30259" w:rsidRPr="00B30259" w:rsidRDefault="00B30259" w:rsidP="007C5620">
            <w:pPr>
              <w:spacing w:after="0" w:line="240" w:lineRule="auto"/>
              <w:ind w:firstLine="142"/>
              <w:jc w:val="center"/>
              <w:rPr>
                <w:b/>
              </w:rPr>
            </w:pPr>
            <w:r w:rsidRPr="00B30259">
              <w:rPr>
                <w:b/>
                <w:bCs/>
              </w:rPr>
              <w:t>Раздел 2. Описание человека</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2.</w:t>
            </w:r>
            <w:r w:rsidRPr="00B30259">
              <w:t xml:space="preserve"> </w:t>
            </w:r>
            <w:r w:rsidRPr="00B30259">
              <w:rPr>
                <w:b/>
              </w:rPr>
              <w:t>1.</w:t>
            </w:r>
            <w:r w:rsidRPr="00B30259">
              <w:t xml:space="preserve"> В</w:t>
            </w:r>
            <w:r w:rsidRPr="00B30259">
              <w:rPr>
                <w:bCs/>
              </w:rPr>
              <w:t>нешность. Одежда.</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Calibri"/>
                <w:bCs/>
              </w:rPr>
            </w:pPr>
            <w:r w:rsidRPr="00B30259">
              <w:rPr>
                <w:bCs/>
              </w:rPr>
              <w:t>1. Выполнить презентацию «Тенденции в моде в 21 веке».</w:t>
            </w:r>
          </w:p>
        </w:tc>
        <w:tc>
          <w:tcPr>
            <w:tcW w:w="1417" w:type="dxa"/>
          </w:tcPr>
          <w:p w:rsidR="00B30259" w:rsidRPr="00B30259" w:rsidRDefault="00B30259" w:rsidP="007C5620">
            <w:pPr>
              <w:spacing w:after="0" w:line="240" w:lineRule="auto"/>
              <w:ind w:firstLine="172"/>
              <w:jc w:val="center"/>
            </w:pPr>
            <w:r w:rsidRPr="00B30259">
              <w:t>5</w:t>
            </w:r>
          </w:p>
        </w:tc>
      </w:tr>
      <w:tr w:rsidR="00B30259" w:rsidRPr="00B30259" w:rsidTr="007C5620">
        <w:trPr>
          <w:trHeight w:val="684"/>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pPr>
            <w:r w:rsidRPr="00B30259">
              <w:rPr>
                <w:b/>
                <w:bCs/>
              </w:rPr>
              <w:t>Раздел 3.  Физкультура и спорт. Здоровый образ жизни</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
                <w:bCs/>
              </w:rPr>
              <w:t>Тема 3.1.</w:t>
            </w:r>
            <w:r w:rsidRPr="00B30259">
              <w:rPr>
                <w:bCs/>
              </w:rPr>
              <w:t xml:space="preserve"> Человек, здоровье, спорт</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Cs/>
              </w:rPr>
              <w:t>1. Выполнение проекта «Мой любимый вид спорта».</w:t>
            </w:r>
          </w:p>
        </w:tc>
        <w:tc>
          <w:tcPr>
            <w:tcW w:w="1417" w:type="dxa"/>
          </w:tcPr>
          <w:p w:rsidR="00B30259" w:rsidRPr="00B30259" w:rsidRDefault="00B30259" w:rsidP="007C5620">
            <w:pPr>
              <w:spacing w:after="0" w:line="240" w:lineRule="auto"/>
              <w:ind w:firstLine="172"/>
              <w:jc w:val="center"/>
            </w:pPr>
            <w:r w:rsidRPr="00B30259">
              <w:t>6</w:t>
            </w:r>
          </w:p>
          <w:p w:rsidR="00B30259" w:rsidRPr="00B30259" w:rsidRDefault="00B30259" w:rsidP="007C5620">
            <w:pPr>
              <w:spacing w:after="0" w:line="240" w:lineRule="auto"/>
              <w:ind w:firstLine="172"/>
              <w:jc w:val="center"/>
            </w:pPr>
          </w:p>
        </w:tc>
      </w:tr>
      <w:tr w:rsidR="00B30259" w:rsidRPr="00B30259" w:rsidTr="007C5620">
        <w:trPr>
          <w:trHeight w:val="705"/>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rPr>
            </w:pPr>
            <w:r w:rsidRPr="00B30259">
              <w:rPr>
                <w:b/>
                <w:bCs/>
              </w:rPr>
              <w:t>Раздел 4.  Искусство в стране изучаемого языка</w:t>
            </w:r>
          </w:p>
        </w:tc>
        <w:tc>
          <w:tcPr>
            <w:tcW w:w="6382" w:type="dxa"/>
            <w:shd w:val="clear" w:color="auto" w:fill="auto"/>
          </w:tcPr>
          <w:p w:rsidR="00B30259" w:rsidRPr="00B30259" w:rsidRDefault="00B30259" w:rsidP="007C5620">
            <w:pPr>
              <w:spacing w:after="0" w:line="240" w:lineRule="auto"/>
              <w:ind w:firstLine="128"/>
              <w:jc w:val="both"/>
              <w:rPr>
                <w:rFonts w:eastAsia="Calibri"/>
                <w:bCs/>
              </w:rPr>
            </w:pPr>
            <w:r w:rsidRPr="00B30259">
              <w:rPr>
                <w:b/>
                <w:bCs/>
              </w:rPr>
              <w:t xml:space="preserve">Тема 4.1. </w:t>
            </w:r>
            <w:r w:rsidRPr="00B30259">
              <w:rPr>
                <w:bCs/>
              </w:rPr>
              <w:t>Искусство, музыка</w:t>
            </w:r>
            <w:r w:rsidRPr="00B30259">
              <w:rPr>
                <w:rFonts w:eastAsia="Calibri"/>
                <w:bCs/>
              </w:rPr>
              <w:t xml:space="preserve"> </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Calibri"/>
                <w:bCs/>
              </w:rPr>
            </w:pPr>
            <w:r w:rsidRPr="00B30259">
              <w:rPr>
                <w:bCs/>
              </w:rPr>
              <w:t>1. Написать эссе «Музыканты в стране изучаемого языка».</w:t>
            </w:r>
          </w:p>
        </w:tc>
        <w:tc>
          <w:tcPr>
            <w:tcW w:w="1417" w:type="dxa"/>
          </w:tcPr>
          <w:p w:rsidR="00B30259" w:rsidRPr="00B30259" w:rsidRDefault="00B30259" w:rsidP="007C5620">
            <w:pPr>
              <w:spacing w:after="0" w:line="240" w:lineRule="auto"/>
              <w:ind w:firstLine="172"/>
              <w:jc w:val="center"/>
            </w:pPr>
            <w:r w:rsidRPr="00B30259">
              <w:t>4</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Cs/>
              </w:rPr>
            </w:pPr>
            <w:r w:rsidRPr="00B30259">
              <w:rPr>
                <w:b/>
                <w:bCs/>
              </w:rPr>
              <w:t>Раздел 5.  Распорядок дня студента колледжа</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SimSun"/>
                <w:bCs/>
              </w:rPr>
            </w:pPr>
            <w:r w:rsidRPr="00B30259">
              <w:rPr>
                <w:b/>
                <w:bCs/>
              </w:rPr>
              <w:t>Тема 5.1.</w:t>
            </w:r>
            <w:r w:rsidRPr="00B30259">
              <w:rPr>
                <w:bCs/>
              </w:rPr>
              <w:t xml:space="preserve"> Организация времени, рабочий день, досуг</w:t>
            </w:r>
          </w:p>
          <w:p w:rsidR="00B30259" w:rsidRPr="00B30259" w:rsidRDefault="00B30259" w:rsidP="007C5620">
            <w:pPr>
              <w:spacing w:after="0" w:line="240" w:lineRule="auto"/>
              <w:ind w:firstLine="128"/>
              <w:jc w:val="both"/>
              <w:rPr>
                <w:rFonts w:eastAsia="SimSun"/>
                <w:bCs/>
              </w:rPr>
            </w:pPr>
            <w:r w:rsidRPr="00B30259">
              <w:rPr>
                <w:bCs/>
              </w:rPr>
              <w:t xml:space="preserve">1. Написать эссе «Как я провожу свободное время».                                                                                                                    </w:t>
            </w:r>
          </w:p>
        </w:tc>
        <w:tc>
          <w:tcPr>
            <w:tcW w:w="1417" w:type="dxa"/>
          </w:tcPr>
          <w:p w:rsidR="00B30259" w:rsidRPr="00B30259" w:rsidRDefault="00B30259" w:rsidP="007C5620">
            <w:pPr>
              <w:spacing w:after="0" w:line="240" w:lineRule="auto"/>
              <w:ind w:firstLine="172"/>
              <w:jc w:val="center"/>
            </w:pPr>
            <w:r w:rsidRPr="00B30259">
              <w:t>4</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vMerge w:val="restart"/>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Cs/>
              </w:rPr>
            </w:pPr>
            <w:r w:rsidRPr="00B30259">
              <w:rPr>
                <w:b/>
                <w:bCs/>
              </w:rPr>
              <w:t>Раздел 6. Семья и семейные отношения</w:t>
            </w: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
                <w:bCs/>
              </w:rPr>
              <w:t>Тема 6.1.</w:t>
            </w:r>
            <w:r w:rsidRPr="00B30259">
              <w:rPr>
                <w:bCs/>
              </w:rPr>
              <w:t xml:space="preserve"> Отношения в семье </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Межличностные отношения</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1. Выполнить проект «Моё семейное дерево».</w:t>
            </w:r>
          </w:p>
        </w:tc>
        <w:tc>
          <w:tcPr>
            <w:tcW w:w="1417" w:type="dxa"/>
          </w:tcPr>
          <w:p w:rsidR="00B30259" w:rsidRPr="00B30259" w:rsidRDefault="00B30259" w:rsidP="007C5620">
            <w:pPr>
              <w:spacing w:after="0" w:line="240" w:lineRule="auto"/>
              <w:ind w:firstLine="172"/>
              <w:jc w:val="center"/>
            </w:pPr>
            <w:r w:rsidRPr="00B30259">
              <w:t>5</w:t>
            </w:r>
          </w:p>
          <w:p w:rsidR="00B30259" w:rsidRPr="00B30259" w:rsidRDefault="00B30259" w:rsidP="007C5620">
            <w:pPr>
              <w:spacing w:after="0" w:line="240" w:lineRule="auto"/>
              <w:ind w:firstLine="172"/>
              <w:jc w:val="center"/>
            </w:pPr>
          </w:p>
        </w:tc>
      </w:tr>
      <w:tr w:rsidR="00B30259" w:rsidRPr="00B30259" w:rsidTr="007C5620">
        <w:trPr>
          <w:trHeight w:val="562"/>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B30259">
              <w:rPr>
                <w:b/>
                <w:bCs/>
              </w:rPr>
              <w:t>Тема 6.2.</w:t>
            </w:r>
            <w:r w:rsidRPr="00B30259">
              <w:rPr>
                <w:bCs/>
              </w:rPr>
              <w:t xml:space="preserve"> Чувства и эмоции</w:t>
            </w:r>
          </w:p>
          <w:p w:rsidR="00B30259" w:rsidRPr="00B30259" w:rsidRDefault="00B30259" w:rsidP="007C5620">
            <w:pPr>
              <w:pStyle w:val="a4"/>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Cs/>
              </w:rPr>
              <w:t>Выполнить проект проекта «Как стать хорошим другом».</w:t>
            </w:r>
          </w:p>
        </w:tc>
        <w:tc>
          <w:tcPr>
            <w:tcW w:w="1417" w:type="dxa"/>
          </w:tcPr>
          <w:p w:rsidR="00B30259" w:rsidRPr="00B30259" w:rsidRDefault="00B30259" w:rsidP="007C5620">
            <w:pPr>
              <w:spacing w:after="0" w:line="240" w:lineRule="auto"/>
              <w:ind w:firstLine="172"/>
              <w:jc w:val="center"/>
            </w:pPr>
            <w:r w:rsidRPr="00B30259">
              <w:t>6</w:t>
            </w:r>
          </w:p>
        </w:tc>
      </w:tr>
      <w:tr w:rsidR="00B30259" w:rsidRPr="00B30259" w:rsidTr="007C5620">
        <w:trPr>
          <w:trHeight w:val="561"/>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
                <w:bCs/>
              </w:rPr>
              <w:t xml:space="preserve">Тема 6.3. </w:t>
            </w:r>
            <w:r w:rsidRPr="00B30259">
              <w:rPr>
                <w:bCs/>
              </w:rPr>
              <w:t>Семейные обычаи и праздники</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1. Выполнить презентацию «Мой любимый праздник»</w:t>
            </w:r>
          </w:p>
        </w:tc>
        <w:tc>
          <w:tcPr>
            <w:tcW w:w="1417" w:type="dxa"/>
          </w:tcPr>
          <w:p w:rsidR="00B30259" w:rsidRPr="00B30259" w:rsidRDefault="00B30259" w:rsidP="007C5620">
            <w:pPr>
              <w:spacing w:after="0" w:line="240" w:lineRule="auto"/>
              <w:ind w:firstLine="172"/>
              <w:jc w:val="center"/>
            </w:pPr>
            <w:r w:rsidRPr="00B30259">
              <w:t>6</w:t>
            </w:r>
          </w:p>
        </w:tc>
      </w:tr>
      <w:tr w:rsidR="00B30259" w:rsidRPr="00B30259" w:rsidTr="007C5620">
        <w:trPr>
          <w:trHeight w:val="1288"/>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bCs/>
              </w:rPr>
            </w:pPr>
            <w:r w:rsidRPr="00B30259">
              <w:rPr>
                <w:b/>
                <w:bCs/>
              </w:rPr>
              <w:t>Раздел 7. Научно-технический прогресс</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
                <w:bCs/>
              </w:rPr>
              <w:t>Тема 7.1.</w:t>
            </w:r>
            <w:r w:rsidRPr="00B30259">
              <w:rPr>
                <w:bCs/>
              </w:rPr>
              <w:t xml:space="preserve"> Наука и общество</w:t>
            </w:r>
          </w:p>
          <w:p w:rsidR="00B30259" w:rsidRPr="00B30259" w:rsidRDefault="00B30259" w:rsidP="007C5620">
            <w:pPr>
              <w:pStyle w:val="a4"/>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Cs/>
              </w:rPr>
              <w:t>Написать эссе «Влияние научно-технического прогресса на жизнь человека».</w:t>
            </w:r>
          </w:p>
        </w:tc>
        <w:tc>
          <w:tcPr>
            <w:tcW w:w="1417" w:type="dxa"/>
          </w:tcPr>
          <w:p w:rsidR="00B30259" w:rsidRPr="00B30259" w:rsidRDefault="00B30259" w:rsidP="007C5620">
            <w:pPr>
              <w:spacing w:after="0" w:line="240" w:lineRule="auto"/>
              <w:ind w:firstLine="172"/>
              <w:jc w:val="center"/>
            </w:pPr>
            <w:r w:rsidRPr="00B30259">
              <w:t>5</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vMerge w:val="restart"/>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B30259">
              <w:rPr>
                <w:b/>
                <w:bCs/>
              </w:rPr>
              <w:t>Раздел 8. Путешествие по своей стране и за рубежом</w:t>
            </w:r>
          </w:p>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8.1.</w:t>
            </w:r>
            <w:r w:rsidRPr="00B30259">
              <w:rPr>
                <w:bCs/>
              </w:rPr>
              <w:t xml:space="preserve"> Путешествия, туризм</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Cs/>
              </w:rPr>
              <w:t>1. Выполнить проект «Путешествие моей мечты».</w:t>
            </w:r>
          </w:p>
        </w:tc>
        <w:tc>
          <w:tcPr>
            <w:tcW w:w="1417" w:type="dxa"/>
          </w:tcPr>
          <w:p w:rsidR="00B30259" w:rsidRPr="00B30259" w:rsidRDefault="00B30259" w:rsidP="007C5620">
            <w:pPr>
              <w:spacing w:after="0" w:line="240" w:lineRule="auto"/>
              <w:ind w:firstLine="172"/>
              <w:jc w:val="center"/>
            </w:pPr>
            <w:r w:rsidRPr="00B30259">
              <w:t>6</w:t>
            </w:r>
          </w:p>
          <w:p w:rsidR="00B30259" w:rsidRPr="00B30259" w:rsidRDefault="00B30259" w:rsidP="007C5620">
            <w:pPr>
              <w:spacing w:after="0" w:line="240" w:lineRule="auto"/>
              <w:ind w:firstLine="172"/>
              <w:jc w:val="center"/>
            </w:pPr>
          </w:p>
        </w:tc>
      </w:tr>
      <w:tr w:rsidR="00B30259" w:rsidRPr="00B30259" w:rsidTr="007C5620">
        <w:trPr>
          <w:trHeight w:val="979"/>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8.2.</w:t>
            </w:r>
            <w:r w:rsidRPr="00B30259">
              <w:rPr>
                <w:bCs/>
              </w:rPr>
              <w:t xml:space="preserve"> Правила этикета</w:t>
            </w:r>
          </w:p>
          <w:p w:rsidR="00B30259" w:rsidRPr="00B30259" w:rsidRDefault="00B30259" w:rsidP="007C5620">
            <w:pPr>
              <w:pStyle w:val="a4"/>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B30259">
              <w:rPr>
                <w:bCs/>
              </w:rPr>
              <w:t>Выполнить презентацию «В гости к немецкоязычной семье».</w:t>
            </w:r>
          </w:p>
        </w:tc>
        <w:tc>
          <w:tcPr>
            <w:tcW w:w="1417" w:type="dxa"/>
          </w:tcPr>
          <w:p w:rsidR="00B30259" w:rsidRPr="00B30259" w:rsidRDefault="00B30259" w:rsidP="007C5620">
            <w:pPr>
              <w:spacing w:after="0" w:line="240" w:lineRule="auto"/>
              <w:ind w:firstLine="172"/>
              <w:jc w:val="center"/>
            </w:pPr>
            <w:r w:rsidRPr="00B30259">
              <w:t>6</w:t>
            </w:r>
          </w:p>
        </w:tc>
      </w:tr>
      <w:tr w:rsidR="00B30259" w:rsidRPr="00B30259" w:rsidTr="007C5620">
        <w:trPr>
          <w:trHeight w:val="20"/>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bCs/>
              </w:rPr>
            </w:pPr>
            <w:r w:rsidRPr="00B30259">
              <w:rPr>
                <w:b/>
                <w:bCs/>
              </w:rPr>
              <w:t>ИТОГО</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rPr>
            </w:pPr>
          </w:p>
        </w:tc>
        <w:tc>
          <w:tcPr>
            <w:tcW w:w="1417" w:type="dxa"/>
          </w:tcPr>
          <w:p w:rsidR="00B30259" w:rsidRPr="00B30259" w:rsidRDefault="00B30259" w:rsidP="007C5620">
            <w:pPr>
              <w:spacing w:after="0" w:line="240" w:lineRule="auto"/>
              <w:ind w:firstLine="172"/>
              <w:jc w:val="center"/>
              <w:rPr>
                <w:b/>
              </w:rPr>
            </w:pPr>
            <w:r w:rsidRPr="00B30259">
              <w:rPr>
                <w:b/>
              </w:rPr>
              <w:t>59</w:t>
            </w:r>
          </w:p>
        </w:tc>
      </w:tr>
    </w:tbl>
    <w:p w:rsidR="00B30259" w:rsidRDefault="00B30259" w:rsidP="006A2FA2">
      <w:pPr>
        <w:widowControl w:val="0"/>
        <w:ind w:firstLine="709"/>
        <w:jc w:val="both"/>
        <w:rPr>
          <w:sz w:val="28"/>
        </w:rPr>
      </w:pPr>
    </w:p>
    <w:p w:rsidR="00B30259" w:rsidRDefault="00B30259">
      <w:pPr>
        <w:rPr>
          <w:sz w:val="28"/>
        </w:rPr>
      </w:pPr>
      <w:r>
        <w:rPr>
          <w:sz w:val="28"/>
        </w:rPr>
        <w:br w:type="page"/>
      </w:r>
    </w:p>
    <w:p w:rsidR="007C5620" w:rsidRPr="007C5620" w:rsidRDefault="007C5620" w:rsidP="006A2FA2">
      <w:pPr>
        <w:widowControl w:val="0"/>
        <w:ind w:firstLine="709"/>
        <w:jc w:val="both"/>
        <w:rPr>
          <w:b/>
          <w:sz w:val="28"/>
        </w:rPr>
      </w:pPr>
      <w:r w:rsidRPr="007C5620">
        <w:rPr>
          <w:b/>
          <w:sz w:val="28"/>
        </w:rPr>
        <w:lastRenderedPageBreak/>
        <w:t>Методические рекомендации по внеаудиторной самостоятельной работе</w:t>
      </w:r>
    </w:p>
    <w:p w:rsidR="006A2FA2" w:rsidRPr="007C5620" w:rsidRDefault="006A2FA2" w:rsidP="007C5620">
      <w:pPr>
        <w:spacing w:after="0" w:line="240" w:lineRule="auto"/>
        <w:ind w:firstLine="709"/>
        <w:contextualSpacing/>
        <w:jc w:val="both"/>
        <w:rPr>
          <w:sz w:val="28"/>
          <w:szCs w:val="28"/>
        </w:rPr>
      </w:pPr>
      <w:r w:rsidRPr="007C5620">
        <w:rPr>
          <w:sz w:val="28"/>
          <w:szCs w:val="28"/>
        </w:rPr>
        <w:t>Слово «эссе» - очерк произошло от французского «essai» - в буквальном переводе «опыт».</w:t>
      </w:r>
    </w:p>
    <w:p w:rsidR="006A2FA2" w:rsidRPr="007C5620" w:rsidRDefault="006A2FA2" w:rsidP="007C5620">
      <w:pPr>
        <w:spacing w:after="0" w:line="240" w:lineRule="auto"/>
        <w:ind w:firstLine="709"/>
        <w:contextualSpacing/>
        <w:jc w:val="both"/>
        <w:rPr>
          <w:sz w:val="28"/>
          <w:szCs w:val="28"/>
        </w:rPr>
      </w:pPr>
      <w:r w:rsidRPr="007C5620">
        <w:rPr>
          <w:sz w:val="28"/>
          <w:szCs w:val="28"/>
        </w:rPr>
        <w:t>«Эссе – короткое произведение, не относящееся к художественной литературе, часто касается отдельной темы, отражающей личную точку зрения». ( Большой энциклопедический словарь).</w:t>
      </w:r>
    </w:p>
    <w:p w:rsidR="006A2FA2" w:rsidRPr="007C5620" w:rsidRDefault="006A2FA2" w:rsidP="007C5620">
      <w:pPr>
        <w:spacing w:after="0" w:line="240" w:lineRule="auto"/>
        <w:ind w:firstLine="709"/>
        <w:contextualSpacing/>
        <w:jc w:val="both"/>
        <w:rPr>
          <w:sz w:val="28"/>
          <w:szCs w:val="28"/>
        </w:rPr>
      </w:pPr>
      <w:r w:rsidRPr="007C5620">
        <w:rPr>
          <w:sz w:val="28"/>
          <w:szCs w:val="28"/>
        </w:rPr>
        <w:t>Эссе выделилось в отдельный жанр благодаря книге «Опыты» французского писателя Мишеля Монтеня (1580) и «Эссе» (1597) английского писателя Фрэнсиса Бэкона. Сегодня эссе является частью журналистики. С 19 века эссе широко распространилось в Европе и Америке как прием литературной критики. В литературной журналистике традиции эссе были продолжены Марком Твеном.</w:t>
      </w:r>
    </w:p>
    <w:p w:rsidR="006A2FA2" w:rsidRPr="007C5620" w:rsidRDefault="006A2FA2" w:rsidP="007C5620">
      <w:pPr>
        <w:spacing w:after="0" w:line="240" w:lineRule="auto"/>
        <w:ind w:firstLine="709"/>
        <w:contextualSpacing/>
        <w:jc w:val="both"/>
        <w:rPr>
          <w:sz w:val="28"/>
          <w:szCs w:val="28"/>
        </w:rPr>
      </w:pPr>
      <w:r w:rsidRPr="007C5620">
        <w:rPr>
          <w:sz w:val="28"/>
          <w:szCs w:val="28"/>
        </w:rPr>
        <w:t>Аргументированное эссе – сочинение-рассуждение небольшого объема, написанное на спорную тему. Эссе защищает некий тезис, относительно которого возможно привести доводы «за» и «против».</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Цель написания эссе – высказать и доказать свое мнение, убедить аудиторию в определенной точке зрения и склонить ее на свою сторону. При этом большое внимание уделяется критике противоположной позиции. Важно сформулировать доказательства, почему предпочтительна данная позиция, а не другая. </w:t>
      </w:r>
    </w:p>
    <w:p w:rsidR="006A2FA2" w:rsidRPr="00DE267A" w:rsidRDefault="006A2FA2" w:rsidP="007C5620">
      <w:pPr>
        <w:spacing w:after="0" w:line="240" w:lineRule="auto"/>
        <w:ind w:firstLine="709"/>
        <w:contextualSpacing/>
        <w:jc w:val="both"/>
        <w:rPr>
          <w:sz w:val="28"/>
          <w:szCs w:val="28"/>
        </w:rPr>
      </w:pPr>
      <w:r w:rsidRPr="007C5620">
        <w:rPr>
          <w:sz w:val="28"/>
          <w:szCs w:val="28"/>
        </w:rPr>
        <w:t>Эссе студента</w:t>
      </w:r>
      <w:r w:rsidRPr="00DE267A">
        <w:rPr>
          <w:sz w:val="28"/>
          <w:szCs w:val="28"/>
        </w:rPr>
        <w:t xml:space="preserve"> - это самостоятельная письменная работа </w:t>
      </w:r>
      <w:r w:rsidRPr="007C5620">
        <w:rPr>
          <w:sz w:val="28"/>
          <w:szCs w:val="28"/>
        </w:rPr>
        <w:t>на тему, предложенную преподавателем.</w:t>
      </w:r>
      <w:r w:rsidRPr="00DE267A">
        <w:rPr>
          <w:sz w:val="28"/>
          <w:szCs w:val="28"/>
        </w:rPr>
        <w:t xml:space="preserve"> Писать эссе 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Сочинение пишется в официально-деловом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w:t>
      </w:r>
    </w:p>
    <w:p w:rsidR="006A2FA2" w:rsidRPr="007C5620" w:rsidRDefault="006A2FA2" w:rsidP="007C5620">
      <w:pPr>
        <w:spacing w:after="0" w:line="240" w:lineRule="auto"/>
        <w:ind w:firstLine="709"/>
        <w:contextualSpacing/>
        <w:jc w:val="both"/>
        <w:rPr>
          <w:sz w:val="28"/>
          <w:szCs w:val="28"/>
        </w:rPr>
      </w:pPr>
      <w:r w:rsidRPr="007C5620">
        <w:rPr>
          <w:sz w:val="28"/>
          <w:szCs w:val="28"/>
        </w:rPr>
        <w:t>В какой форме выразить свои мысли и чувства?</w:t>
      </w:r>
    </w:p>
    <w:p w:rsidR="006A2FA2" w:rsidRPr="00DE267A" w:rsidRDefault="006A2FA2" w:rsidP="007C5620">
      <w:pPr>
        <w:pStyle w:val="a4"/>
        <w:widowControl w:val="0"/>
        <w:numPr>
          <w:ilvl w:val="0"/>
          <w:numId w:val="19"/>
        </w:numPr>
        <w:ind w:left="0" w:firstLine="709"/>
        <w:jc w:val="both"/>
        <w:rPr>
          <w:sz w:val="28"/>
        </w:rPr>
      </w:pPr>
      <w:r w:rsidRPr="00DE267A">
        <w:rPr>
          <w:sz w:val="28"/>
        </w:rPr>
        <w:t>аналогии, т.е. способ рассуждения, построенный на сравнении (если А и Б схожи по некоторым направлениям, то они должны иметь одинаковые свойства)</w:t>
      </w:r>
    </w:p>
    <w:p w:rsidR="006A2FA2" w:rsidRPr="00DE267A" w:rsidRDefault="006A2FA2" w:rsidP="007C5620">
      <w:pPr>
        <w:pStyle w:val="a4"/>
        <w:widowControl w:val="0"/>
        <w:numPr>
          <w:ilvl w:val="0"/>
          <w:numId w:val="19"/>
        </w:numPr>
        <w:ind w:left="0" w:firstLine="709"/>
        <w:jc w:val="both"/>
        <w:rPr>
          <w:sz w:val="28"/>
        </w:rPr>
      </w:pPr>
      <w:r w:rsidRPr="00DE267A">
        <w:rPr>
          <w:sz w:val="28"/>
        </w:rPr>
        <w:t>ассоциации, т.е. первая пришедшая в голову реакция на слово</w:t>
      </w:r>
    </w:p>
    <w:p w:rsidR="006A2FA2" w:rsidRPr="00DE267A" w:rsidRDefault="006A2FA2" w:rsidP="007C5620">
      <w:pPr>
        <w:pStyle w:val="a4"/>
        <w:widowControl w:val="0"/>
        <w:numPr>
          <w:ilvl w:val="0"/>
          <w:numId w:val="19"/>
        </w:numPr>
        <w:ind w:left="0" w:firstLine="709"/>
        <w:jc w:val="both"/>
        <w:rPr>
          <w:sz w:val="28"/>
        </w:rPr>
      </w:pPr>
      <w:r w:rsidRPr="00DE267A">
        <w:rPr>
          <w:sz w:val="28"/>
        </w:rPr>
        <w:t>рассуждения, т.е. формулировка и доказательство мнения.</w:t>
      </w:r>
    </w:p>
    <w:p w:rsidR="006A2FA2" w:rsidRPr="00DE267A" w:rsidRDefault="006A2FA2" w:rsidP="007C5620">
      <w:pPr>
        <w:pStyle w:val="a4"/>
        <w:widowControl w:val="0"/>
        <w:numPr>
          <w:ilvl w:val="0"/>
          <w:numId w:val="19"/>
        </w:numPr>
        <w:ind w:left="0" w:firstLine="709"/>
        <w:jc w:val="both"/>
        <w:rPr>
          <w:sz w:val="28"/>
        </w:rPr>
      </w:pPr>
      <w:r w:rsidRPr="00DE267A">
        <w:rPr>
          <w:sz w:val="28"/>
        </w:rPr>
        <w:t>предположение, т.е. утверждение, не подтвержденное доказательствами</w:t>
      </w:r>
    </w:p>
    <w:p w:rsidR="006A2FA2" w:rsidRPr="00DE267A" w:rsidRDefault="006A2FA2" w:rsidP="007C5620">
      <w:pPr>
        <w:pStyle w:val="a4"/>
        <w:widowControl w:val="0"/>
        <w:numPr>
          <w:ilvl w:val="0"/>
          <w:numId w:val="19"/>
        </w:numPr>
        <w:ind w:left="0" w:firstLine="709"/>
        <w:jc w:val="both"/>
        <w:rPr>
          <w:sz w:val="28"/>
        </w:rPr>
      </w:pPr>
      <w:r w:rsidRPr="00DE267A">
        <w:rPr>
          <w:sz w:val="28"/>
        </w:rPr>
        <w:t>суждение – предложение, для которого имеет смысл вопрос: истинно это или ложно?</w:t>
      </w:r>
    </w:p>
    <w:p w:rsidR="006A2FA2" w:rsidRPr="00DE267A" w:rsidRDefault="006A2FA2" w:rsidP="007C5620">
      <w:pPr>
        <w:pStyle w:val="a4"/>
        <w:widowControl w:val="0"/>
        <w:numPr>
          <w:ilvl w:val="0"/>
          <w:numId w:val="19"/>
        </w:numPr>
        <w:ind w:left="0" w:firstLine="709"/>
        <w:jc w:val="both"/>
        <w:rPr>
          <w:sz w:val="28"/>
        </w:rPr>
      </w:pPr>
      <w:r w:rsidRPr="00DE267A">
        <w:rPr>
          <w:sz w:val="28"/>
        </w:rPr>
        <w:t>доводы, т.е. факты, ссылки на авторитеты, законы, доказательства</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Где найти нужную информацию?</w:t>
      </w:r>
    </w:p>
    <w:p w:rsidR="006A2FA2" w:rsidRPr="00DE267A" w:rsidRDefault="006A2FA2" w:rsidP="007C5620">
      <w:pPr>
        <w:widowControl w:val="0"/>
        <w:spacing w:after="0" w:line="240" w:lineRule="auto"/>
        <w:ind w:firstLine="709"/>
        <w:jc w:val="both"/>
        <w:rPr>
          <w:sz w:val="28"/>
        </w:rPr>
      </w:pPr>
      <w:r w:rsidRPr="00DE267A">
        <w:rPr>
          <w:sz w:val="28"/>
        </w:rPr>
        <w:t>·        личный опыт, случаи из жизни</w:t>
      </w:r>
    </w:p>
    <w:p w:rsidR="006A2FA2" w:rsidRPr="00DE267A" w:rsidRDefault="006A2FA2" w:rsidP="007C5620">
      <w:pPr>
        <w:widowControl w:val="0"/>
        <w:spacing w:after="0" w:line="240" w:lineRule="auto"/>
        <w:ind w:firstLine="709"/>
        <w:jc w:val="both"/>
        <w:rPr>
          <w:sz w:val="28"/>
        </w:rPr>
      </w:pPr>
      <w:r w:rsidRPr="00DE267A">
        <w:rPr>
          <w:sz w:val="28"/>
        </w:rPr>
        <w:lastRenderedPageBreak/>
        <w:t>·        учебники, словари, справочники, худ. литература</w:t>
      </w:r>
    </w:p>
    <w:p w:rsidR="006A2FA2" w:rsidRPr="00DE267A" w:rsidRDefault="006A2FA2" w:rsidP="007C5620">
      <w:pPr>
        <w:widowControl w:val="0"/>
        <w:spacing w:after="0" w:line="240" w:lineRule="auto"/>
        <w:ind w:firstLine="709"/>
        <w:jc w:val="both"/>
        <w:rPr>
          <w:sz w:val="28"/>
        </w:rPr>
      </w:pPr>
      <w:r w:rsidRPr="00DE267A">
        <w:rPr>
          <w:sz w:val="28"/>
        </w:rPr>
        <w:t>·        Интернет-ресурсы</w:t>
      </w:r>
    </w:p>
    <w:p w:rsidR="006A2FA2" w:rsidRPr="00DE267A" w:rsidRDefault="006A2FA2" w:rsidP="007C5620">
      <w:pPr>
        <w:widowControl w:val="0"/>
        <w:spacing w:after="0" w:line="240" w:lineRule="auto"/>
        <w:ind w:firstLine="709"/>
        <w:jc w:val="both"/>
        <w:rPr>
          <w:sz w:val="28"/>
        </w:rPr>
      </w:pPr>
      <w:r w:rsidRPr="00DE267A">
        <w:rPr>
          <w:sz w:val="28"/>
        </w:rPr>
        <w:t>Структура эссе:</w:t>
      </w:r>
    </w:p>
    <w:p w:rsidR="006A2FA2" w:rsidRPr="00DE267A" w:rsidRDefault="006A2FA2" w:rsidP="007C5620">
      <w:pPr>
        <w:widowControl w:val="0"/>
        <w:spacing w:after="0" w:line="240" w:lineRule="auto"/>
        <w:ind w:firstLine="709"/>
        <w:jc w:val="both"/>
        <w:rPr>
          <w:sz w:val="28"/>
          <w:u w:val="single"/>
        </w:rPr>
      </w:pPr>
      <w:r w:rsidRPr="00DE267A">
        <w:rPr>
          <w:sz w:val="28"/>
          <w:u w:val="single"/>
        </w:rPr>
        <w:t>Вступление</w:t>
      </w:r>
    </w:p>
    <w:p w:rsidR="006A2FA2" w:rsidRPr="00DE267A" w:rsidRDefault="006A2FA2" w:rsidP="007C5620">
      <w:pPr>
        <w:widowControl w:val="0"/>
        <w:spacing w:after="0" w:line="240" w:lineRule="auto"/>
        <w:ind w:firstLine="709"/>
        <w:jc w:val="both"/>
        <w:rPr>
          <w:sz w:val="28"/>
        </w:rPr>
      </w:pPr>
      <w:r w:rsidRPr="00DE267A">
        <w:rPr>
          <w:sz w:val="28"/>
        </w:rPr>
        <w:t>Важно сообщить цель своей работы, обозначить свою позицию и сделать это оригинально, заинтересовать читателя. Здесь уместны афоризм, шутливое замечание, обращение к читателю, вопрос. (Около 50 слов)</w:t>
      </w:r>
    </w:p>
    <w:p w:rsidR="006A2FA2" w:rsidRPr="00DE267A" w:rsidRDefault="006A2FA2" w:rsidP="007C5620">
      <w:pPr>
        <w:widowControl w:val="0"/>
        <w:spacing w:after="0" w:line="240" w:lineRule="auto"/>
        <w:ind w:firstLine="709"/>
        <w:jc w:val="both"/>
        <w:rPr>
          <w:sz w:val="28"/>
          <w:u w:val="single"/>
        </w:rPr>
      </w:pPr>
      <w:r w:rsidRPr="00DE267A">
        <w:rPr>
          <w:sz w:val="28"/>
          <w:u w:val="single"/>
        </w:rPr>
        <w:t>Основная часть</w:t>
      </w:r>
    </w:p>
    <w:p w:rsidR="006A2FA2" w:rsidRPr="00DE267A" w:rsidRDefault="006A2FA2" w:rsidP="007C5620">
      <w:pPr>
        <w:widowControl w:val="0"/>
        <w:spacing w:after="0" w:line="240" w:lineRule="auto"/>
        <w:ind w:firstLine="709"/>
        <w:jc w:val="both"/>
        <w:rPr>
          <w:sz w:val="28"/>
          <w:u w:val="single"/>
        </w:rPr>
      </w:pPr>
      <w:r w:rsidRPr="00DE267A">
        <w:rPr>
          <w:sz w:val="28"/>
          <w:u w:val="single"/>
        </w:rPr>
        <w:t xml:space="preserve">Последовательное изложение темы, развитие основных идей. </w:t>
      </w:r>
    </w:p>
    <w:p w:rsidR="006A2FA2" w:rsidRPr="00DE267A" w:rsidRDefault="006A2FA2" w:rsidP="007C5620">
      <w:pPr>
        <w:widowControl w:val="0"/>
        <w:spacing w:after="0" w:line="240" w:lineRule="auto"/>
        <w:ind w:firstLine="709"/>
        <w:jc w:val="both"/>
        <w:rPr>
          <w:sz w:val="28"/>
        </w:rPr>
      </w:pPr>
      <w:r w:rsidRPr="00DE267A">
        <w:rPr>
          <w:sz w:val="28"/>
        </w:rPr>
        <w:t>Определите подход:</w:t>
      </w:r>
    </w:p>
    <w:p w:rsidR="006A2FA2" w:rsidRPr="00DE267A" w:rsidRDefault="006A2FA2" w:rsidP="007C5620">
      <w:pPr>
        <w:widowControl w:val="0"/>
        <w:spacing w:after="0" w:line="240" w:lineRule="auto"/>
        <w:ind w:firstLine="709"/>
        <w:jc w:val="both"/>
        <w:rPr>
          <w:sz w:val="28"/>
        </w:rPr>
      </w:pPr>
      <w:r w:rsidRPr="00DE267A">
        <w:rPr>
          <w:sz w:val="28"/>
        </w:rPr>
        <w:t>-прямой (дедуктивный) – от общего к частному. За каждой  идеей следуют конкретные поясняющие детали, аргументы (доказательства, факты) и примеры из собственного опыта или из истории, художественной литературы и т.д.</w:t>
      </w:r>
    </w:p>
    <w:p w:rsidR="006A2FA2" w:rsidRPr="00DE267A" w:rsidRDefault="006A2FA2" w:rsidP="007C5620">
      <w:pPr>
        <w:widowControl w:val="0"/>
        <w:spacing w:after="0" w:line="240" w:lineRule="auto"/>
        <w:ind w:firstLine="709"/>
        <w:jc w:val="both"/>
        <w:rPr>
          <w:sz w:val="28"/>
        </w:rPr>
      </w:pPr>
      <w:r w:rsidRPr="00DE267A">
        <w:rPr>
          <w:sz w:val="28"/>
        </w:rPr>
        <w:t>-обратный (индуктивный) – от частного к общему, т.е. вначале приводятся примеры и доводы, а затем формулируется идея.</w:t>
      </w:r>
    </w:p>
    <w:p w:rsidR="006A2FA2" w:rsidRPr="00DE267A" w:rsidRDefault="006A2FA2" w:rsidP="007C5620">
      <w:pPr>
        <w:widowControl w:val="0"/>
        <w:spacing w:after="0" w:line="240" w:lineRule="auto"/>
        <w:ind w:firstLine="709"/>
        <w:jc w:val="both"/>
        <w:rPr>
          <w:sz w:val="28"/>
        </w:rPr>
      </w:pPr>
      <w:r w:rsidRPr="00DE267A">
        <w:rPr>
          <w:sz w:val="28"/>
        </w:rPr>
        <w:t>Здесь уместны цитаты, разнообразные средства выразительности (метафора, ирония, парадокс, намек, риторические восклицания  и вопросы и др.)</w:t>
      </w:r>
    </w:p>
    <w:p w:rsidR="006A2FA2" w:rsidRPr="00DE267A" w:rsidRDefault="006A2FA2" w:rsidP="007C5620">
      <w:pPr>
        <w:widowControl w:val="0"/>
        <w:spacing w:after="0" w:line="240" w:lineRule="auto"/>
        <w:ind w:firstLine="709"/>
        <w:jc w:val="both"/>
        <w:rPr>
          <w:sz w:val="28"/>
        </w:rPr>
      </w:pPr>
      <w:r w:rsidRPr="00DE267A">
        <w:rPr>
          <w:sz w:val="28"/>
        </w:rPr>
        <w:t>Обратите внимание на логичность, точность, краткость и выразительность изложения.</w:t>
      </w:r>
    </w:p>
    <w:p w:rsidR="006A2FA2" w:rsidRPr="00DE267A" w:rsidRDefault="006A2FA2" w:rsidP="007C5620">
      <w:pPr>
        <w:widowControl w:val="0"/>
        <w:spacing w:after="0" w:line="240" w:lineRule="auto"/>
        <w:ind w:firstLine="709"/>
        <w:jc w:val="both"/>
        <w:rPr>
          <w:sz w:val="28"/>
        </w:rPr>
      </w:pPr>
      <w:r w:rsidRPr="00DE267A">
        <w:rPr>
          <w:sz w:val="28"/>
        </w:rPr>
        <w:t xml:space="preserve">(Около </w:t>
      </w:r>
      <w:r w:rsidRPr="009A0F68">
        <w:rPr>
          <w:sz w:val="28"/>
        </w:rPr>
        <w:t>1</w:t>
      </w:r>
      <w:r w:rsidRPr="00DE267A">
        <w:rPr>
          <w:sz w:val="28"/>
        </w:rPr>
        <w:t xml:space="preserve">00 слов – на основные идеи, примерно </w:t>
      </w:r>
      <w:r w:rsidRPr="009A0F68">
        <w:rPr>
          <w:sz w:val="28"/>
        </w:rPr>
        <w:t>1</w:t>
      </w:r>
      <w:r w:rsidRPr="00DE267A">
        <w:rPr>
          <w:sz w:val="28"/>
        </w:rPr>
        <w:t>00 – на аргументы и примеры, подтверждающие основные идеи).</w:t>
      </w:r>
    </w:p>
    <w:p w:rsidR="006A2FA2" w:rsidRPr="00DE267A" w:rsidRDefault="006A2FA2" w:rsidP="007C5620">
      <w:pPr>
        <w:widowControl w:val="0"/>
        <w:spacing w:after="0" w:line="240" w:lineRule="auto"/>
        <w:ind w:firstLine="709"/>
        <w:jc w:val="both"/>
        <w:rPr>
          <w:sz w:val="28"/>
          <w:u w:val="single"/>
        </w:rPr>
      </w:pPr>
      <w:r w:rsidRPr="00DE267A">
        <w:rPr>
          <w:sz w:val="28"/>
          <w:u w:val="single"/>
        </w:rPr>
        <w:t>Заключение</w:t>
      </w:r>
      <w:r w:rsidRPr="00DE267A">
        <w:rPr>
          <w:sz w:val="28"/>
          <w:u w:val="single"/>
        </w:rPr>
        <w:tab/>
      </w:r>
    </w:p>
    <w:p w:rsidR="006A2FA2" w:rsidRPr="00DE267A" w:rsidRDefault="006A2FA2" w:rsidP="007C5620">
      <w:pPr>
        <w:widowControl w:val="0"/>
        <w:spacing w:after="0" w:line="240" w:lineRule="auto"/>
        <w:ind w:firstLine="709"/>
        <w:jc w:val="both"/>
        <w:rPr>
          <w:sz w:val="28"/>
        </w:rPr>
      </w:pPr>
      <w:r w:rsidRPr="00DE267A">
        <w:rPr>
          <w:sz w:val="28"/>
          <w:u w:val="single"/>
        </w:rPr>
        <w:t>Подведение итогов.</w:t>
      </w:r>
      <w:r w:rsidRPr="00DE267A">
        <w:rPr>
          <w:sz w:val="28"/>
        </w:rPr>
        <w:t xml:space="preserve"> Усилить смысл написанного, создать определенное впечатление, настроение.</w:t>
      </w:r>
    </w:p>
    <w:p w:rsidR="006A2FA2" w:rsidRPr="00DE267A" w:rsidRDefault="006A2FA2" w:rsidP="007C5620">
      <w:pPr>
        <w:widowControl w:val="0"/>
        <w:spacing w:after="0" w:line="240" w:lineRule="auto"/>
        <w:ind w:firstLine="709"/>
        <w:jc w:val="both"/>
        <w:rPr>
          <w:sz w:val="28"/>
        </w:rPr>
      </w:pPr>
      <w:r w:rsidRPr="00DE267A">
        <w:rPr>
          <w:sz w:val="28"/>
        </w:rPr>
        <w:t>(Около 50 слов)</w:t>
      </w:r>
    </w:p>
    <w:p w:rsidR="006A2FA2" w:rsidRPr="00DE267A" w:rsidRDefault="006A2FA2" w:rsidP="007C5620">
      <w:pPr>
        <w:widowControl w:val="0"/>
        <w:spacing w:after="0" w:line="240" w:lineRule="auto"/>
        <w:ind w:firstLine="709"/>
        <w:jc w:val="both"/>
        <w:rPr>
          <w:sz w:val="28"/>
        </w:rPr>
      </w:pPr>
      <w:r w:rsidRPr="00DE267A">
        <w:rPr>
          <w:sz w:val="28"/>
        </w:rPr>
        <w:t>Как писать эссе на немецком языке?</w:t>
      </w:r>
    </w:p>
    <w:p w:rsidR="006A2FA2" w:rsidRPr="00DE267A" w:rsidRDefault="006A2FA2" w:rsidP="007C5620">
      <w:pPr>
        <w:widowControl w:val="0"/>
        <w:spacing w:after="0" w:line="240" w:lineRule="auto"/>
        <w:ind w:firstLine="709"/>
        <w:jc w:val="both"/>
        <w:rPr>
          <w:sz w:val="28"/>
        </w:rPr>
      </w:pPr>
      <w:r w:rsidRPr="00DE267A">
        <w:rPr>
          <w:sz w:val="28"/>
        </w:rPr>
        <w:t xml:space="preserve"> Сначала мы внимательно читаем тему и проверяем, каких аргументов требует данная тема: аргументов общего характера или есть возможность высказать свое собственное мнение.</w:t>
      </w:r>
    </w:p>
    <w:p w:rsidR="006A2FA2" w:rsidRPr="00DE267A" w:rsidRDefault="006A2FA2" w:rsidP="007C5620">
      <w:pPr>
        <w:widowControl w:val="0"/>
        <w:spacing w:after="0" w:line="240" w:lineRule="auto"/>
        <w:ind w:firstLine="709"/>
        <w:jc w:val="both"/>
        <w:rPr>
          <w:sz w:val="28"/>
        </w:rPr>
      </w:pPr>
      <w:r w:rsidRPr="00DE267A">
        <w:rPr>
          <w:sz w:val="28"/>
        </w:rPr>
        <w:t xml:space="preserve">Затем обдумываем содержание, полноту выполнения задания. При планировании эссе с аргументацией “за” и “против” располагаем материал в четырех абзацах: </w:t>
      </w:r>
    </w:p>
    <w:p w:rsidR="006A2FA2" w:rsidRPr="00DE267A" w:rsidRDefault="006A2FA2" w:rsidP="007C5620">
      <w:pPr>
        <w:widowControl w:val="0"/>
        <w:spacing w:after="0" w:line="240" w:lineRule="auto"/>
        <w:ind w:firstLine="709"/>
        <w:jc w:val="both"/>
        <w:rPr>
          <w:sz w:val="28"/>
        </w:rPr>
      </w:pPr>
      <w:r w:rsidRPr="00DE267A">
        <w:rPr>
          <w:sz w:val="28"/>
        </w:rPr>
        <w:t xml:space="preserve">1)       вступление – постановка проблемы; </w:t>
      </w:r>
    </w:p>
    <w:p w:rsidR="006A2FA2" w:rsidRPr="00DE267A" w:rsidRDefault="006A2FA2" w:rsidP="007C5620">
      <w:pPr>
        <w:widowControl w:val="0"/>
        <w:spacing w:after="0" w:line="240" w:lineRule="auto"/>
        <w:ind w:firstLine="709"/>
        <w:jc w:val="both"/>
        <w:rPr>
          <w:sz w:val="28"/>
        </w:rPr>
      </w:pPr>
      <w:r w:rsidRPr="00DE267A">
        <w:rPr>
          <w:sz w:val="28"/>
        </w:rPr>
        <w:t xml:space="preserve">2)       аргументы “за”; </w:t>
      </w:r>
    </w:p>
    <w:p w:rsidR="006A2FA2" w:rsidRPr="00DE267A" w:rsidRDefault="006A2FA2" w:rsidP="007C5620">
      <w:pPr>
        <w:widowControl w:val="0"/>
        <w:spacing w:after="0" w:line="240" w:lineRule="auto"/>
        <w:ind w:firstLine="709"/>
        <w:jc w:val="both"/>
        <w:rPr>
          <w:sz w:val="28"/>
        </w:rPr>
      </w:pPr>
      <w:r w:rsidRPr="00DE267A">
        <w:rPr>
          <w:sz w:val="28"/>
        </w:rPr>
        <w:t xml:space="preserve">3)       аргументы “против”; </w:t>
      </w:r>
    </w:p>
    <w:p w:rsidR="006A2FA2" w:rsidRPr="00DE267A" w:rsidRDefault="006A2FA2" w:rsidP="007C5620">
      <w:pPr>
        <w:widowControl w:val="0"/>
        <w:spacing w:after="0" w:line="240" w:lineRule="auto"/>
        <w:ind w:firstLine="709"/>
        <w:jc w:val="both"/>
        <w:rPr>
          <w:sz w:val="28"/>
        </w:rPr>
      </w:pPr>
      <w:r w:rsidRPr="00DE267A">
        <w:rPr>
          <w:sz w:val="28"/>
        </w:rPr>
        <w:t xml:space="preserve">4)       заключение. </w:t>
      </w:r>
    </w:p>
    <w:p w:rsidR="006A2FA2" w:rsidRPr="00DE267A" w:rsidRDefault="006A2FA2" w:rsidP="007C5620">
      <w:pPr>
        <w:widowControl w:val="0"/>
        <w:spacing w:after="0" w:line="240" w:lineRule="auto"/>
        <w:ind w:firstLine="709"/>
        <w:jc w:val="both"/>
        <w:rPr>
          <w:sz w:val="28"/>
        </w:rPr>
      </w:pPr>
      <w:r w:rsidRPr="00DE267A">
        <w:rPr>
          <w:sz w:val="28"/>
        </w:rPr>
        <w:t>Вступление включает в себя несколько предложений, которые обозначают тему и показывают возможность сравнения  противоположных  точек зрения на данную проблему.</w:t>
      </w:r>
    </w:p>
    <w:p w:rsidR="006A2FA2" w:rsidRPr="00DE267A" w:rsidRDefault="006A2FA2" w:rsidP="007C5620">
      <w:pPr>
        <w:widowControl w:val="0"/>
        <w:spacing w:after="0" w:line="240" w:lineRule="auto"/>
        <w:ind w:firstLine="709"/>
        <w:jc w:val="both"/>
        <w:rPr>
          <w:sz w:val="28"/>
        </w:rPr>
      </w:pPr>
      <w:r w:rsidRPr="00DE267A">
        <w:rPr>
          <w:sz w:val="28"/>
        </w:rPr>
        <w:t xml:space="preserve">Во вступлении можно использовать вводные слова и слова-связки: </w:t>
      </w:r>
    </w:p>
    <w:p w:rsidR="006A2FA2" w:rsidRPr="00950E5D" w:rsidRDefault="006A2FA2" w:rsidP="007C5620">
      <w:pPr>
        <w:widowControl w:val="0"/>
        <w:spacing w:after="0" w:line="240" w:lineRule="auto"/>
        <w:ind w:firstLine="709"/>
        <w:jc w:val="both"/>
        <w:rPr>
          <w:sz w:val="28"/>
          <w:lang w:val="de-DE"/>
        </w:rPr>
      </w:pPr>
      <w:r>
        <w:rPr>
          <w:sz w:val="28"/>
          <w:lang w:val="de-DE"/>
        </w:rPr>
        <w:t>In erster Linie würde ich sagen: …</w:t>
      </w:r>
    </w:p>
    <w:p w:rsidR="006A2FA2" w:rsidRDefault="006A2FA2" w:rsidP="007C5620">
      <w:pPr>
        <w:widowControl w:val="0"/>
        <w:spacing w:after="0" w:line="240" w:lineRule="auto"/>
        <w:ind w:firstLine="709"/>
        <w:jc w:val="both"/>
        <w:rPr>
          <w:sz w:val="28"/>
          <w:lang w:val="de-DE"/>
        </w:rPr>
      </w:pPr>
      <w:r w:rsidRPr="00DE267A">
        <w:rPr>
          <w:sz w:val="28"/>
          <w:lang w:val="de-DE"/>
        </w:rPr>
        <w:t>Man sagt, dass…</w:t>
      </w:r>
    </w:p>
    <w:p w:rsidR="006A2FA2" w:rsidRPr="00DE267A" w:rsidRDefault="006A2FA2" w:rsidP="007C5620">
      <w:pPr>
        <w:widowControl w:val="0"/>
        <w:spacing w:after="0" w:line="240" w:lineRule="auto"/>
        <w:ind w:firstLine="709"/>
        <w:jc w:val="both"/>
        <w:rPr>
          <w:sz w:val="28"/>
          <w:lang w:val="de-DE"/>
        </w:rPr>
      </w:pPr>
      <w:r>
        <w:rPr>
          <w:sz w:val="28"/>
          <w:lang w:val="de-DE"/>
        </w:rPr>
        <w:t>Ich möchte damit anfangen, dass …</w:t>
      </w:r>
    </w:p>
    <w:p w:rsidR="006A2FA2" w:rsidRPr="00DE267A" w:rsidRDefault="006A2FA2" w:rsidP="007C5620">
      <w:pPr>
        <w:widowControl w:val="0"/>
        <w:spacing w:after="0" w:line="240" w:lineRule="auto"/>
        <w:ind w:firstLine="709"/>
        <w:jc w:val="both"/>
        <w:rPr>
          <w:sz w:val="28"/>
          <w:lang w:val="de-DE"/>
        </w:rPr>
      </w:pPr>
      <w:r w:rsidRPr="00DE267A">
        <w:rPr>
          <w:sz w:val="28"/>
          <w:lang w:val="de-DE"/>
        </w:rPr>
        <w:t>Es wird gemeint, dass…</w:t>
      </w:r>
    </w:p>
    <w:p w:rsidR="006A2FA2" w:rsidRPr="00DE267A" w:rsidRDefault="006A2FA2" w:rsidP="007C5620">
      <w:pPr>
        <w:widowControl w:val="0"/>
        <w:spacing w:after="0" w:line="240" w:lineRule="auto"/>
        <w:ind w:firstLine="709"/>
        <w:jc w:val="both"/>
        <w:rPr>
          <w:sz w:val="28"/>
          <w:lang w:val="de-DE"/>
        </w:rPr>
      </w:pPr>
      <w:r w:rsidRPr="00DE267A">
        <w:rPr>
          <w:sz w:val="28"/>
          <w:lang w:val="de-DE"/>
        </w:rPr>
        <w:lastRenderedPageBreak/>
        <w:t xml:space="preserve">Laut (der Verfassung)…, </w:t>
      </w:r>
    </w:p>
    <w:p w:rsidR="006A2FA2" w:rsidRPr="00DE267A" w:rsidRDefault="006A2FA2" w:rsidP="007C5620">
      <w:pPr>
        <w:widowControl w:val="0"/>
        <w:spacing w:after="0" w:line="240" w:lineRule="auto"/>
        <w:ind w:firstLine="709"/>
        <w:jc w:val="both"/>
        <w:rPr>
          <w:sz w:val="28"/>
          <w:lang w:val="de-DE"/>
        </w:rPr>
      </w:pPr>
      <w:r w:rsidRPr="00DE267A">
        <w:rPr>
          <w:sz w:val="28"/>
          <w:lang w:val="de-DE"/>
        </w:rPr>
        <w:t>Nach den Worten von …</w:t>
      </w:r>
    </w:p>
    <w:p w:rsidR="006A2FA2" w:rsidRPr="00DE267A" w:rsidRDefault="006A2FA2" w:rsidP="007C5620">
      <w:pPr>
        <w:widowControl w:val="0"/>
        <w:spacing w:after="0" w:line="240" w:lineRule="auto"/>
        <w:ind w:firstLine="709"/>
        <w:jc w:val="both"/>
        <w:rPr>
          <w:sz w:val="28"/>
          <w:lang w:val="de-DE"/>
        </w:rPr>
      </w:pPr>
      <w:r w:rsidRPr="00DE267A">
        <w:rPr>
          <w:sz w:val="28"/>
          <w:lang w:val="de-DE"/>
        </w:rPr>
        <w:t>Es ist sehr interessant, …</w:t>
      </w:r>
    </w:p>
    <w:p w:rsidR="006A2FA2" w:rsidRPr="00DE267A" w:rsidRDefault="006A2FA2" w:rsidP="007C5620">
      <w:pPr>
        <w:widowControl w:val="0"/>
        <w:spacing w:after="0" w:line="240" w:lineRule="auto"/>
        <w:ind w:firstLine="709"/>
        <w:jc w:val="both"/>
        <w:rPr>
          <w:sz w:val="28"/>
          <w:lang w:val="de-DE"/>
        </w:rPr>
      </w:pPr>
      <w:r w:rsidRPr="00DE267A">
        <w:rPr>
          <w:sz w:val="28"/>
          <w:lang w:val="de-DE"/>
        </w:rPr>
        <w:t xml:space="preserve">Es ist eine Frage, (ob)…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rPr>
      </w:pPr>
      <w:r w:rsidRPr="00DE267A">
        <w:rPr>
          <w:sz w:val="28"/>
        </w:rPr>
        <w:t xml:space="preserve">Работая над аргументами, помним, что аргументы “за” и “против” пишем в отдельных абзацах. </w:t>
      </w:r>
    </w:p>
    <w:p w:rsidR="006A2FA2" w:rsidRDefault="006A2FA2" w:rsidP="007C5620">
      <w:pPr>
        <w:widowControl w:val="0"/>
        <w:spacing w:after="0" w:line="240" w:lineRule="auto"/>
        <w:ind w:firstLine="709"/>
        <w:jc w:val="both"/>
        <w:rPr>
          <w:sz w:val="28"/>
        </w:rPr>
      </w:pPr>
      <w:r w:rsidRPr="00DE267A">
        <w:rPr>
          <w:sz w:val="28"/>
        </w:rPr>
        <w:t>Высказывая несколько аргументов “за” или “против”, мы ставим их в логической последовательности, соединяя их союзами или союзными словами. Второй, третий аргументы, подтверждая и расширяя первый, вводят следующие союзы</w:t>
      </w:r>
      <w:r>
        <w:rPr>
          <w:sz w:val="28"/>
        </w:rPr>
        <w:t>, вводные</w:t>
      </w:r>
      <w:r w:rsidRPr="00E16F73">
        <w:rPr>
          <w:sz w:val="28"/>
        </w:rPr>
        <w:t xml:space="preserve"> </w:t>
      </w:r>
      <w:r>
        <w:rPr>
          <w:sz w:val="28"/>
        </w:rPr>
        <w:t>слова</w:t>
      </w:r>
      <w:r w:rsidRPr="00DE267A">
        <w:rPr>
          <w:sz w:val="28"/>
        </w:rPr>
        <w:t xml:space="preserve"> и союзные слова:</w:t>
      </w:r>
    </w:p>
    <w:p w:rsidR="006A2FA2" w:rsidRDefault="006A2FA2" w:rsidP="007C5620">
      <w:pPr>
        <w:widowControl w:val="0"/>
        <w:spacing w:after="0" w:line="240" w:lineRule="auto"/>
        <w:ind w:firstLine="709"/>
        <w:jc w:val="both"/>
        <w:rPr>
          <w:sz w:val="28"/>
          <w:lang w:val="de-DE"/>
        </w:rPr>
      </w:pPr>
      <w:r>
        <w:rPr>
          <w:sz w:val="28"/>
          <w:lang w:val="de-DE"/>
        </w:rPr>
        <w:t>Es ist auch sehr wichtig, …</w:t>
      </w:r>
    </w:p>
    <w:p w:rsidR="006A2FA2" w:rsidRDefault="006A2FA2" w:rsidP="007C5620">
      <w:pPr>
        <w:widowControl w:val="0"/>
        <w:spacing w:after="0" w:line="240" w:lineRule="auto"/>
        <w:ind w:firstLine="709"/>
        <w:jc w:val="both"/>
        <w:rPr>
          <w:sz w:val="28"/>
          <w:lang w:val="de-DE"/>
        </w:rPr>
      </w:pPr>
      <w:r>
        <w:rPr>
          <w:sz w:val="28"/>
          <w:lang w:val="de-DE"/>
        </w:rPr>
        <w:t>Ich bin davon überzeugt, dass …</w:t>
      </w:r>
    </w:p>
    <w:p w:rsidR="006A2FA2" w:rsidRDefault="006A2FA2" w:rsidP="007C5620">
      <w:pPr>
        <w:widowControl w:val="0"/>
        <w:spacing w:after="0" w:line="240" w:lineRule="auto"/>
        <w:ind w:firstLine="709"/>
        <w:jc w:val="both"/>
        <w:rPr>
          <w:sz w:val="28"/>
          <w:lang w:val="de-DE"/>
        </w:rPr>
      </w:pPr>
      <w:r>
        <w:rPr>
          <w:sz w:val="28"/>
          <w:lang w:val="de-DE"/>
        </w:rPr>
        <w:t>Ich bin sicher, dass …</w:t>
      </w:r>
    </w:p>
    <w:p w:rsidR="006A2FA2" w:rsidRPr="00E16F73" w:rsidRDefault="006A2FA2" w:rsidP="007C5620">
      <w:pPr>
        <w:widowControl w:val="0"/>
        <w:spacing w:after="0" w:line="240" w:lineRule="auto"/>
        <w:ind w:firstLine="709"/>
        <w:jc w:val="both"/>
        <w:rPr>
          <w:sz w:val="28"/>
          <w:lang w:val="de-DE"/>
        </w:rPr>
      </w:pPr>
      <w:r>
        <w:rPr>
          <w:sz w:val="28"/>
          <w:lang w:val="de-DE"/>
        </w:rPr>
        <w:t>Ich bin der Meinung, dass …</w:t>
      </w:r>
    </w:p>
    <w:p w:rsidR="006A2FA2" w:rsidRDefault="006A2FA2" w:rsidP="007C5620">
      <w:pPr>
        <w:widowControl w:val="0"/>
        <w:spacing w:after="0" w:line="240" w:lineRule="auto"/>
        <w:ind w:firstLine="709"/>
        <w:jc w:val="both"/>
        <w:rPr>
          <w:sz w:val="28"/>
          <w:lang w:val="de-DE"/>
        </w:rPr>
      </w:pPr>
      <w:r w:rsidRPr="00E16F73">
        <w:rPr>
          <w:sz w:val="28"/>
          <w:lang w:val="de-DE"/>
        </w:rPr>
        <w:t>Dazu</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D</w:t>
      </w:r>
      <w:r w:rsidRPr="00E16F73">
        <w:rPr>
          <w:sz w:val="28"/>
          <w:lang w:val="de-DE"/>
        </w:rPr>
        <w:t>abei</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A</w:t>
      </w:r>
      <w:r w:rsidRPr="00E16F73">
        <w:rPr>
          <w:sz w:val="28"/>
          <w:lang w:val="de-DE"/>
        </w:rPr>
        <w:t>ußerdem</w:t>
      </w:r>
      <w:r>
        <w:rPr>
          <w:sz w:val="28"/>
          <w:lang w:val="de-DE"/>
        </w:rPr>
        <w:t>…</w:t>
      </w:r>
    </w:p>
    <w:p w:rsidR="006A2FA2" w:rsidRPr="00E16F73" w:rsidRDefault="006A2FA2" w:rsidP="007C5620">
      <w:pPr>
        <w:widowControl w:val="0"/>
        <w:spacing w:after="0" w:line="240" w:lineRule="auto"/>
        <w:ind w:firstLine="709"/>
        <w:jc w:val="both"/>
        <w:rPr>
          <w:sz w:val="28"/>
          <w:lang w:val="de-DE"/>
        </w:rPr>
      </w:pPr>
      <w:r>
        <w:rPr>
          <w:sz w:val="28"/>
          <w:lang w:val="de-DE"/>
        </w:rPr>
        <w:t>I</w:t>
      </w:r>
      <w:r w:rsidRPr="00E16F73">
        <w:rPr>
          <w:sz w:val="28"/>
          <w:lang w:val="de-DE"/>
        </w:rPr>
        <w:t>ch würde sagen</w:t>
      </w:r>
      <w:r>
        <w:rPr>
          <w:sz w:val="28"/>
          <w:lang w:val="de-DE"/>
        </w:rPr>
        <w:t>…</w:t>
      </w:r>
    </w:p>
    <w:p w:rsidR="006A2FA2" w:rsidRPr="00E16F73"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rPr>
        <w:t>Например</w:t>
      </w:r>
      <w:r w:rsidRPr="00DE267A">
        <w:rPr>
          <w:sz w:val="28"/>
          <w:lang w:val="de-DE"/>
        </w:rPr>
        <w:t>,</w:t>
      </w:r>
    </w:p>
    <w:p w:rsidR="006A2FA2" w:rsidRPr="003A1447" w:rsidRDefault="006A2FA2" w:rsidP="007C5620">
      <w:pPr>
        <w:widowControl w:val="0"/>
        <w:spacing w:after="0" w:line="240" w:lineRule="auto"/>
        <w:ind w:firstLine="709"/>
        <w:jc w:val="both"/>
        <w:rPr>
          <w:sz w:val="28"/>
          <w:lang w:val="de-DE"/>
        </w:rPr>
      </w:pPr>
      <w:r w:rsidRPr="00DE267A">
        <w:rPr>
          <w:sz w:val="28"/>
          <w:lang w:val="de-DE"/>
        </w:rPr>
        <w:t xml:space="preserve">Ich verstehe mich gut mit meinen Eltern. </w:t>
      </w:r>
      <w:r w:rsidRPr="003A1447">
        <w:rPr>
          <w:sz w:val="28"/>
          <w:lang w:val="de-DE"/>
        </w:rPr>
        <w:t>(+) (</w:t>
      </w:r>
      <w:r w:rsidRPr="00DE267A">
        <w:rPr>
          <w:sz w:val="28"/>
        </w:rPr>
        <w:t>положительный</w:t>
      </w:r>
      <w:r w:rsidRPr="003A1447">
        <w:rPr>
          <w:sz w:val="28"/>
          <w:lang w:val="de-DE"/>
        </w:rPr>
        <w:t xml:space="preserve"> </w:t>
      </w:r>
      <w:r w:rsidRPr="00DE267A">
        <w:rPr>
          <w:sz w:val="28"/>
        </w:rPr>
        <w:t>аргумент</w:t>
      </w:r>
      <w:r w:rsidRPr="003A1447">
        <w:rPr>
          <w:sz w:val="28"/>
          <w:lang w:val="de-DE"/>
        </w:rPr>
        <w:t>)</w:t>
      </w:r>
    </w:p>
    <w:p w:rsidR="006A2FA2" w:rsidRPr="003A1447" w:rsidRDefault="006A2FA2" w:rsidP="007C5620">
      <w:pPr>
        <w:widowControl w:val="0"/>
        <w:spacing w:after="0" w:line="240" w:lineRule="auto"/>
        <w:ind w:firstLine="709"/>
        <w:jc w:val="both"/>
        <w:rPr>
          <w:sz w:val="28"/>
          <w:lang w:val="de-DE"/>
        </w:rPr>
      </w:pPr>
    </w:p>
    <w:p w:rsidR="006A2FA2" w:rsidRPr="00950E5D" w:rsidRDefault="006A2FA2" w:rsidP="007C5620">
      <w:pPr>
        <w:widowControl w:val="0"/>
        <w:spacing w:after="0" w:line="240" w:lineRule="auto"/>
        <w:ind w:firstLine="709"/>
        <w:jc w:val="both"/>
        <w:rPr>
          <w:sz w:val="28"/>
          <w:lang w:val="de-DE"/>
        </w:rPr>
      </w:pPr>
      <w:r>
        <w:rPr>
          <w:sz w:val="28"/>
          <w:lang w:val="de-DE"/>
        </w:rPr>
        <w:t xml:space="preserve">Ich bin überzeugt, dass </w:t>
      </w:r>
      <w:r w:rsidRPr="00950E5D">
        <w:rPr>
          <w:sz w:val="28"/>
          <w:lang w:val="de-DE"/>
        </w:rPr>
        <w:t>Sie mich lieben. (+)</w:t>
      </w:r>
    </w:p>
    <w:p w:rsidR="006A2FA2" w:rsidRPr="00950E5D"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Sie helfen mir immer, wenn ich Hilfe brauche.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Dabei akzeptieren sie meine Meinung.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Dazu geben sie mir genug Taschengeld.</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Außerdem verbringen wir viel Zeit zusammen.</w:t>
      </w:r>
      <w:r>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Ich würde sogar mehr sagen: meine Eltern sind meine Freunde.</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Die Erwachsenen können die Jugendlichen nicht verstehen. (-) (</w:t>
      </w:r>
      <w:r w:rsidRPr="00DE267A">
        <w:rPr>
          <w:sz w:val="28"/>
        </w:rPr>
        <w:t>отрицательный</w:t>
      </w:r>
      <w:r w:rsidRPr="00DE267A">
        <w:rPr>
          <w:sz w:val="28"/>
          <w:lang w:val="de-DE"/>
        </w:rPr>
        <w:t xml:space="preserve"> </w:t>
      </w:r>
      <w:r w:rsidRPr="00DE267A">
        <w:rPr>
          <w:sz w:val="28"/>
        </w:rPr>
        <w:t>аргумент</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Dabei meinen sie, dass die meisten Jugendlichen nur Spaß vom Leben haben wollen.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Dazu sind sie oft zu autoritär.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Außerdem akzeptieren sie nie die Meinung ihrer Kinder. (-)</w:t>
      </w:r>
    </w:p>
    <w:p w:rsidR="006A2FA2" w:rsidRPr="00DE267A" w:rsidRDefault="006A2FA2" w:rsidP="007C5620">
      <w:pPr>
        <w:widowControl w:val="0"/>
        <w:spacing w:after="0" w:line="240" w:lineRule="auto"/>
        <w:ind w:firstLine="709"/>
        <w:jc w:val="both"/>
        <w:rPr>
          <w:sz w:val="28"/>
          <w:lang w:val="de-DE"/>
        </w:rPr>
      </w:pPr>
    </w:p>
    <w:p w:rsidR="006A2FA2" w:rsidRPr="006A2FA2" w:rsidRDefault="006A2FA2" w:rsidP="007C5620">
      <w:pPr>
        <w:widowControl w:val="0"/>
        <w:spacing w:after="0" w:line="240" w:lineRule="auto"/>
        <w:ind w:firstLine="709"/>
        <w:jc w:val="both"/>
        <w:rPr>
          <w:sz w:val="28"/>
        </w:rPr>
      </w:pPr>
      <w:r w:rsidRPr="00DE267A">
        <w:rPr>
          <w:sz w:val="28"/>
          <w:lang w:val="de-DE"/>
        </w:rPr>
        <w:t>Ich würde sagen, die Menschen haben zu wenig Liebe zueinander.</w:t>
      </w:r>
      <w:r>
        <w:rPr>
          <w:sz w:val="28"/>
          <w:lang w:val="de-DE"/>
        </w:rPr>
        <w:t xml:space="preserve"> </w:t>
      </w:r>
      <w:r w:rsidRPr="006A2FA2">
        <w:rPr>
          <w:sz w:val="28"/>
        </w:rPr>
        <w:t>(-)</w:t>
      </w:r>
    </w:p>
    <w:p w:rsidR="006A2FA2" w:rsidRPr="006A2FA2" w:rsidRDefault="006A2FA2" w:rsidP="007C5620">
      <w:pPr>
        <w:widowControl w:val="0"/>
        <w:spacing w:after="0" w:line="240" w:lineRule="auto"/>
        <w:ind w:firstLine="709"/>
        <w:jc w:val="both"/>
        <w:rPr>
          <w:sz w:val="28"/>
        </w:rPr>
      </w:pPr>
    </w:p>
    <w:p w:rsidR="006A2FA2" w:rsidRPr="00FE4599" w:rsidRDefault="006A2FA2" w:rsidP="007C5620">
      <w:pPr>
        <w:widowControl w:val="0"/>
        <w:spacing w:after="0" w:line="240" w:lineRule="auto"/>
        <w:ind w:firstLine="709"/>
        <w:jc w:val="both"/>
        <w:rPr>
          <w:sz w:val="28"/>
        </w:rPr>
      </w:pPr>
      <w:r w:rsidRPr="00DE267A">
        <w:rPr>
          <w:sz w:val="28"/>
        </w:rPr>
        <w:t xml:space="preserve">Для введения контрастирующих аргументов используются следующие </w:t>
      </w:r>
      <w:r>
        <w:rPr>
          <w:sz w:val="28"/>
        </w:rPr>
        <w:t>вводные слова, со</w:t>
      </w:r>
      <w:r w:rsidRPr="00DE267A">
        <w:rPr>
          <w:sz w:val="28"/>
        </w:rPr>
        <w:t>юзы и союзные слова:</w:t>
      </w:r>
    </w:p>
    <w:p w:rsidR="006A2FA2" w:rsidRPr="005A1F82" w:rsidRDefault="006A2FA2" w:rsidP="007C5620">
      <w:pPr>
        <w:widowControl w:val="0"/>
        <w:spacing w:after="0" w:line="240" w:lineRule="auto"/>
        <w:ind w:firstLine="709"/>
        <w:jc w:val="both"/>
        <w:rPr>
          <w:sz w:val="28"/>
          <w:lang w:val="de-DE"/>
        </w:rPr>
      </w:pPr>
      <w:r>
        <w:rPr>
          <w:sz w:val="28"/>
          <w:lang w:val="de-DE"/>
        </w:rPr>
        <w:t>Das ist richtig. Anderseits …</w:t>
      </w:r>
    </w:p>
    <w:p w:rsidR="006A2FA2" w:rsidRDefault="006A2FA2" w:rsidP="007C5620">
      <w:pPr>
        <w:widowControl w:val="0"/>
        <w:spacing w:after="0" w:line="240" w:lineRule="auto"/>
        <w:ind w:firstLine="709"/>
        <w:jc w:val="both"/>
        <w:rPr>
          <w:sz w:val="28"/>
          <w:lang w:val="de-DE"/>
        </w:rPr>
      </w:pPr>
      <w:r>
        <w:rPr>
          <w:sz w:val="28"/>
          <w:lang w:val="de-DE"/>
        </w:rPr>
        <w:t>A</w:t>
      </w:r>
      <w:r w:rsidRPr="005A1F82">
        <w:rPr>
          <w:sz w:val="28"/>
          <w:lang w:val="de-DE"/>
        </w:rPr>
        <w:t>ber</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A</w:t>
      </w:r>
      <w:r w:rsidRPr="005A1F82">
        <w:rPr>
          <w:sz w:val="28"/>
          <w:lang w:val="de-DE"/>
        </w:rPr>
        <w:t>ndererseits</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T</w:t>
      </w:r>
      <w:r w:rsidRPr="005A1F82">
        <w:rPr>
          <w:sz w:val="28"/>
          <w:lang w:val="de-DE"/>
        </w:rPr>
        <w:t xml:space="preserve">rotz (G.) </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T</w:t>
      </w:r>
      <w:r w:rsidRPr="005A1F82">
        <w:rPr>
          <w:sz w:val="28"/>
          <w:lang w:val="de-DE"/>
        </w:rPr>
        <w:t>rotzdem</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O</w:t>
      </w:r>
      <w:r w:rsidRPr="005A1F82">
        <w:rPr>
          <w:sz w:val="28"/>
          <w:lang w:val="de-DE"/>
        </w:rPr>
        <w:t>bwohl</w:t>
      </w:r>
      <w:r>
        <w:rPr>
          <w:sz w:val="28"/>
          <w:lang w:val="de-DE"/>
        </w:rPr>
        <w:t xml:space="preserve"> </w:t>
      </w:r>
      <w:r w:rsidRPr="005A1F82">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I</w:t>
      </w:r>
      <w:r w:rsidRPr="005A1F82">
        <w:rPr>
          <w:sz w:val="28"/>
          <w:lang w:val="de-DE"/>
        </w:rPr>
        <w:t>m Gegensatz zu</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Ganz im Gegenteil …</w:t>
      </w:r>
    </w:p>
    <w:p w:rsidR="006A2FA2" w:rsidRPr="005A1F82" w:rsidRDefault="006A2FA2" w:rsidP="007C5620">
      <w:pPr>
        <w:widowControl w:val="0"/>
        <w:spacing w:after="0" w:line="240" w:lineRule="auto"/>
        <w:ind w:firstLine="709"/>
        <w:jc w:val="both"/>
        <w:rPr>
          <w:sz w:val="28"/>
          <w:lang w:val="de-DE"/>
        </w:rPr>
      </w:pPr>
      <w:r>
        <w:rPr>
          <w:sz w:val="28"/>
          <w:lang w:val="de-DE"/>
        </w:rPr>
        <w:t>Gerade umgekehrt …</w:t>
      </w:r>
    </w:p>
    <w:p w:rsidR="006A2FA2" w:rsidRPr="005A1F82" w:rsidRDefault="006A2FA2" w:rsidP="007C5620">
      <w:pPr>
        <w:widowControl w:val="0"/>
        <w:spacing w:after="0" w:line="240" w:lineRule="auto"/>
        <w:ind w:firstLine="709"/>
        <w:jc w:val="both"/>
        <w:rPr>
          <w:sz w:val="28"/>
          <w:lang w:val="de-DE"/>
        </w:rPr>
      </w:pPr>
    </w:p>
    <w:p w:rsidR="006A2FA2" w:rsidRPr="00DE267A" w:rsidRDefault="006A2FA2" w:rsidP="007C5620">
      <w:pPr>
        <w:spacing w:after="0" w:line="240" w:lineRule="auto"/>
        <w:ind w:firstLine="709"/>
        <w:contextualSpacing/>
        <w:jc w:val="both"/>
        <w:rPr>
          <w:sz w:val="28"/>
          <w:lang w:val="de-DE"/>
        </w:rPr>
      </w:pPr>
      <w:r w:rsidRPr="00DE267A">
        <w:rPr>
          <w:sz w:val="28"/>
        </w:rPr>
        <w:t>Например</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Man sagt, dass die heutigen Kinder wenig lesen.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Trotz der Bemühungen der Lehrer und der Eltern sehen sie lieber fern.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Im Gegensatz zum Buch ist das Fernsehen attraktiv und unterhaltsam.(-)</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Andererseits lesen die meisten Kinder sehr gern Comics.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Obwohl die meisten Jugendlichen nur wenig lesen, ist Lesen mein Hobby.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Trotzdem bleibt ein gutes Buch auch heute ein schönes Geschenk zum Geburtstag.</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rPr>
        <w:t>В</w:t>
      </w:r>
      <w:r w:rsidRPr="00DE267A">
        <w:rPr>
          <w:sz w:val="28"/>
          <w:lang w:val="de-DE"/>
        </w:rPr>
        <w:t xml:space="preserve"> </w:t>
      </w:r>
      <w:r w:rsidRPr="00DE267A">
        <w:rPr>
          <w:sz w:val="28"/>
        </w:rPr>
        <w:t>основной</w:t>
      </w:r>
      <w:r w:rsidRPr="00DE267A">
        <w:rPr>
          <w:sz w:val="28"/>
          <w:lang w:val="de-DE"/>
        </w:rPr>
        <w:t xml:space="preserve"> </w:t>
      </w:r>
      <w:r w:rsidRPr="00DE267A">
        <w:rPr>
          <w:sz w:val="28"/>
        </w:rPr>
        <w:t>части</w:t>
      </w:r>
      <w:r w:rsidRPr="00DE267A">
        <w:rPr>
          <w:sz w:val="28"/>
          <w:lang w:val="de-DE"/>
        </w:rPr>
        <w:t xml:space="preserve"> </w:t>
      </w:r>
      <w:r w:rsidRPr="00DE267A">
        <w:rPr>
          <w:sz w:val="28"/>
        </w:rPr>
        <w:t>эссе</w:t>
      </w:r>
      <w:r w:rsidRPr="00DE267A">
        <w:rPr>
          <w:sz w:val="28"/>
          <w:lang w:val="de-DE"/>
        </w:rPr>
        <w:t xml:space="preserve"> </w:t>
      </w:r>
      <w:r w:rsidRPr="00DE267A">
        <w:rPr>
          <w:sz w:val="28"/>
        </w:rPr>
        <w:t>мы</w:t>
      </w:r>
      <w:r w:rsidRPr="00DE267A">
        <w:rPr>
          <w:sz w:val="28"/>
          <w:lang w:val="de-DE"/>
        </w:rPr>
        <w:t xml:space="preserve"> </w:t>
      </w:r>
      <w:r w:rsidRPr="00DE267A">
        <w:rPr>
          <w:sz w:val="28"/>
        </w:rPr>
        <w:t>также</w:t>
      </w:r>
      <w:r w:rsidRPr="00DE267A">
        <w:rPr>
          <w:sz w:val="28"/>
          <w:lang w:val="de-DE"/>
        </w:rPr>
        <w:t xml:space="preserve"> </w:t>
      </w:r>
      <w:r w:rsidRPr="00DE267A">
        <w:rPr>
          <w:sz w:val="28"/>
        </w:rPr>
        <w:t>употребляем</w:t>
      </w:r>
      <w:r w:rsidRPr="00DE267A">
        <w:rPr>
          <w:sz w:val="28"/>
          <w:lang w:val="de-DE"/>
        </w:rPr>
        <w:t xml:space="preserve"> </w:t>
      </w:r>
      <w:r w:rsidRPr="00DE267A">
        <w:rPr>
          <w:sz w:val="28"/>
        </w:rPr>
        <w:t>союзы</w:t>
      </w:r>
      <w:r w:rsidRPr="00DE267A">
        <w:rPr>
          <w:sz w:val="28"/>
          <w:lang w:val="de-DE"/>
        </w:rPr>
        <w:t xml:space="preserve"> </w:t>
      </w:r>
      <w:r w:rsidRPr="00DE267A">
        <w:rPr>
          <w:sz w:val="28"/>
        </w:rPr>
        <w:t>и</w:t>
      </w:r>
      <w:r w:rsidRPr="00DE267A">
        <w:rPr>
          <w:sz w:val="28"/>
          <w:lang w:val="de-DE"/>
        </w:rPr>
        <w:t xml:space="preserve"> </w:t>
      </w:r>
      <w:r w:rsidRPr="00DE267A">
        <w:rPr>
          <w:sz w:val="28"/>
        </w:rPr>
        <w:t>союзные</w:t>
      </w:r>
      <w:r w:rsidRPr="00DE267A">
        <w:rPr>
          <w:sz w:val="28"/>
          <w:lang w:val="de-DE"/>
        </w:rPr>
        <w:t xml:space="preserve"> </w:t>
      </w:r>
      <w:r w:rsidRPr="00DE267A">
        <w:rPr>
          <w:sz w:val="28"/>
        </w:rPr>
        <w:t>обороты</w:t>
      </w:r>
      <w:r w:rsidRPr="00DE267A">
        <w:rPr>
          <w:sz w:val="28"/>
          <w:lang w:val="de-DE"/>
        </w:rPr>
        <w:t xml:space="preserve">, </w:t>
      </w:r>
      <w:r w:rsidRPr="00DE267A">
        <w:rPr>
          <w:sz w:val="28"/>
        </w:rPr>
        <w:t>выражения</w:t>
      </w:r>
      <w:r w:rsidRPr="00DE267A">
        <w:rPr>
          <w:sz w:val="28"/>
          <w:lang w:val="de-DE"/>
        </w:rPr>
        <w:t xml:space="preserve">: also, deshalb, darum,  in erster Linie, vor allem, erstens (zweitens, drittens), meiner Meinung nach, was mich </w:t>
      </w:r>
      <w:r>
        <w:rPr>
          <w:sz w:val="28"/>
          <w:lang w:val="de-DE"/>
        </w:rPr>
        <w:t xml:space="preserve">persönlich </w:t>
      </w:r>
      <w:r w:rsidRPr="00DE267A">
        <w:rPr>
          <w:sz w:val="28"/>
          <w:lang w:val="de-DE"/>
        </w:rPr>
        <w:t>anbetrifft, was mich angeht, zum Beispiel.</w:t>
      </w:r>
    </w:p>
    <w:p w:rsidR="006A2FA2" w:rsidRPr="00DE267A" w:rsidRDefault="006A2FA2" w:rsidP="007C5620">
      <w:pPr>
        <w:widowControl w:val="0"/>
        <w:spacing w:after="0" w:line="240" w:lineRule="auto"/>
        <w:ind w:firstLine="709"/>
        <w:jc w:val="both"/>
        <w:rPr>
          <w:sz w:val="28"/>
          <w:lang w:val="de-DE"/>
        </w:rPr>
      </w:pPr>
    </w:p>
    <w:p w:rsidR="006A2FA2" w:rsidRPr="003A1447" w:rsidRDefault="006A2FA2" w:rsidP="007C5620">
      <w:pPr>
        <w:widowControl w:val="0"/>
        <w:spacing w:after="0" w:line="240" w:lineRule="auto"/>
        <w:ind w:firstLine="709"/>
        <w:jc w:val="both"/>
        <w:rPr>
          <w:sz w:val="28"/>
        </w:rPr>
      </w:pPr>
      <w:r w:rsidRPr="00DE267A">
        <w:rPr>
          <w:sz w:val="28"/>
        </w:rPr>
        <w:t>В последнем абзаце следует обобщить высказанное и сделать заключение: снова пишем предложение, отражающее противоречивость темы, но в то же время, дающее надежду на нахождение компромисса. Если тема позволяет, здесь четко можно выразить свое мнение. Используем выражения:</w:t>
      </w:r>
    </w:p>
    <w:p w:rsidR="006A2FA2" w:rsidRDefault="006A2FA2" w:rsidP="007C5620">
      <w:pPr>
        <w:widowControl w:val="0"/>
        <w:spacing w:after="0" w:line="240" w:lineRule="auto"/>
        <w:ind w:firstLine="709"/>
        <w:jc w:val="both"/>
        <w:rPr>
          <w:sz w:val="28"/>
          <w:lang w:val="de-DE"/>
        </w:rPr>
      </w:pPr>
      <w:r>
        <w:rPr>
          <w:sz w:val="28"/>
          <w:lang w:val="de-DE"/>
        </w:rPr>
        <w:t>Z</w:t>
      </w:r>
      <w:r w:rsidRPr="00FE4599">
        <w:rPr>
          <w:sz w:val="28"/>
          <w:lang w:val="de-DE"/>
        </w:rPr>
        <w:t>um Schluss</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I</w:t>
      </w:r>
      <w:r w:rsidRPr="00FE4599">
        <w:rPr>
          <w:sz w:val="28"/>
          <w:lang w:val="de-DE"/>
        </w:rPr>
        <w:t>m Ergebnis</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A</w:t>
      </w:r>
      <w:r w:rsidRPr="00FE4599">
        <w:rPr>
          <w:sz w:val="28"/>
          <w:lang w:val="de-DE"/>
        </w:rPr>
        <w:t>lso</w:t>
      </w:r>
      <w:r>
        <w:rPr>
          <w:sz w:val="28"/>
          <w:lang w:val="de-DE"/>
        </w:rPr>
        <w:t>, kann ich behaupten, dass…</w:t>
      </w:r>
    </w:p>
    <w:p w:rsidR="006A2FA2" w:rsidRDefault="006A2FA2" w:rsidP="007C5620">
      <w:pPr>
        <w:widowControl w:val="0"/>
        <w:spacing w:after="0" w:line="240" w:lineRule="auto"/>
        <w:ind w:firstLine="709"/>
        <w:jc w:val="both"/>
        <w:rPr>
          <w:sz w:val="28"/>
          <w:lang w:val="de-DE"/>
        </w:rPr>
      </w:pPr>
      <w:r>
        <w:rPr>
          <w:sz w:val="28"/>
          <w:lang w:val="de-DE"/>
        </w:rPr>
        <w:t>I</w:t>
      </w:r>
      <w:r w:rsidRPr="00FE4599">
        <w:rPr>
          <w:sz w:val="28"/>
          <w:lang w:val="de-DE"/>
        </w:rPr>
        <w:t xml:space="preserve">m </w:t>
      </w:r>
      <w:r>
        <w:rPr>
          <w:sz w:val="28"/>
          <w:lang w:val="de-DE"/>
        </w:rPr>
        <w:t>G</w:t>
      </w:r>
      <w:r w:rsidRPr="00FE4599">
        <w:rPr>
          <w:sz w:val="28"/>
          <w:lang w:val="de-DE"/>
        </w:rPr>
        <w:t xml:space="preserve">roßen und </w:t>
      </w:r>
      <w:r>
        <w:rPr>
          <w:sz w:val="28"/>
          <w:lang w:val="de-DE"/>
        </w:rPr>
        <w:t>G</w:t>
      </w:r>
      <w:r w:rsidRPr="00FE4599">
        <w:rPr>
          <w:sz w:val="28"/>
          <w:lang w:val="de-DE"/>
        </w:rPr>
        <w:t>anzen</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Z</w:t>
      </w:r>
      <w:r w:rsidRPr="00FE4599">
        <w:rPr>
          <w:sz w:val="28"/>
          <w:lang w:val="de-DE"/>
        </w:rPr>
        <w:t>usammengefasst</w:t>
      </w:r>
      <w:r>
        <w:rPr>
          <w:sz w:val="28"/>
          <w:lang w:val="de-DE"/>
        </w:rPr>
        <w:t>…</w:t>
      </w:r>
    </w:p>
    <w:p w:rsidR="006A2FA2" w:rsidRPr="003A1447" w:rsidRDefault="006A2FA2" w:rsidP="007C5620">
      <w:pPr>
        <w:widowControl w:val="0"/>
        <w:spacing w:after="0" w:line="240" w:lineRule="auto"/>
        <w:ind w:firstLine="709"/>
        <w:jc w:val="both"/>
        <w:rPr>
          <w:sz w:val="28"/>
        </w:rPr>
      </w:pPr>
      <w:r>
        <w:rPr>
          <w:sz w:val="28"/>
          <w:lang w:val="de-DE"/>
        </w:rPr>
        <w:t>Ich</w:t>
      </w:r>
      <w:r w:rsidRPr="003A1447">
        <w:rPr>
          <w:sz w:val="28"/>
        </w:rPr>
        <w:t xml:space="preserve"> </w:t>
      </w:r>
      <w:r>
        <w:rPr>
          <w:sz w:val="28"/>
          <w:lang w:val="de-DE"/>
        </w:rPr>
        <w:t>glaube</w:t>
      </w:r>
      <w:r w:rsidRPr="003A1447">
        <w:rPr>
          <w:sz w:val="28"/>
        </w:rPr>
        <w:t xml:space="preserve">, </w:t>
      </w:r>
      <w:r>
        <w:rPr>
          <w:sz w:val="28"/>
          <w:lang w:val="de-DE"/>
        </w:rPr>
        <w:t>dass</w:t>
      </w:r>
      <w:r w:rsidRPr="003A1447">
        <w:rPr>
          <w:sz w:val="28"/>
        </w:rPr>
        <w:t>…</w:t>
      </w:r>
    </w:p>
    <w:p w:rsidR="006A2FA2" w:rsidRPr="008F453D" w:rsidRDefault="006A2FA2" w:rsidP="007C5620">
      <w:pPr>
        <w:widowControl w:val="0"/>
        <w:spacing w:after="0" w:line="240" w:lineRule="auto"/>
        <w:ind w:firstLine="709"/>
        <w:jc w:val="both"/>
        <w:rPr>
          <w:sz w:val="28"/>
        </w:rPr>
      </w:pPr>
      <w:r>
        <w:rPr>
          <w:sz w:val="28"/>
          <w:lang w:val="de-DE"/>
        </w:rPr>
        <w:lastRenderedPageBreak/>
        <w:t>Hoffentlich</w:t>
      </w:r>
      <w:r w:rsidRPr="008F453D">
        <w:rPr>
          <w:sz w:val="28"/>
        </w:rPr>
        <w:t>…</w:t>
      </w:r>
    </w:p>
    <w:p w:rsidR="006A2FA2" w:rsidRPr="008F453D"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При написании эссе с аргументами “за” и “про</w:t>
      </w:r>
      <w:r>
        <w:rPr>
          <w:sz w:val="28"/>
        </w:rPr>
        <w:t>тив”:</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1.</w:t>
      </w:r>
      <w:r>
        <w:rPr>
          <w:sz w:val="28"/>
        </w:rPr>
        <w:t>Используйте сложные предложения</w:t>
      </w:r>
      <w:r w:rsidRPr="00DE267A">
        <w:rPr>
          <w:sz w:val="28"/>
        </w:rPr>
        <w:t xml:space="preserve">.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2.Постарайтесь </w:t>
      </w:r>
      <w:r>
        <w:rPr>
          <w:sz w:val="28"/>
        </w:rPr>
        <w:t>употреблять</w:t>
      </w:r>
      <w:r w:rsidRPr="00DE267A">
        <w:rPr>
          <w:sz w:val="28"/>
        </w:rPr>
        <w:t xml:space="preserve"> больше безличных предложений.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3.Не </w:t>
      </w:r>
      <w:r>
        <w:rPr>
          <w:sz w:val="28"/>
        </w:rPr>
        <w:t>прибегайте к</w:t>
      </w:r>
      <w:r w:rsidRPr="00DE267A">
        <w:rPr>
          <w:sz w:val="28"/>
        </w:rPr>
        <w:t xml:space="preserve"> сокращени</w:t>
      </w:r>
      <w:r>
        <w:rPr>
          <w:sz w:val="28"/>
        </w:rPr>
        <w:t>ям</w:t>
      </w:r>
      <w:r w:rsidRPr="00DE267A">
        <w:rPr>
          <w:sz w:val="28"/>
        </w:rPr>
        <w:t xml:space="preserve"> (z.B., usw)!</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4.</w:t>
      </w:r>
      <w:r>
        <w:rPr>
          <w:sz w:val="28"/>
        </w:rPr>
        <w:t>По возможности подтверждайте высказывания примерами</w:t>
      </w:r>
      <w:r w:rsidRPr="00DE267A">
        <w:rPr>
          <w:sz w:val="28"/>
        </w:rPr>
        <w:t xml:space="preserve">.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5.Соблюдайте правила орфографии и пунктуации. </w:t>
      </w:r>
    </w:p>
    <w:p w:rsidR="006A2FA2" w:rsidRDefault="006A2FA2" w:rsidP="007C5620">
      <w:pPr>
        <w:widowControl w:val="0"/>
        <w:spacing w:after="0" w:line="240" w:lineRule="auto"/>
        <w:ind w:firstLine="709"/>
        <w:jc w:val="both"/>
      </w:pPr>
    </w:p>
    <w:p w:rsidR="0044589D" w:rsidRDefault="0044589D" w:rsidP="007C5620">
      <w:pPr>
        <w:spacing w:after="0" w:line="240" w:lineRule="auto"/>
        <w:ind w:left="722" w:firstLine="709"/>
        <w:contextualSpacing/>
        <w:jc w:val="both"/>
        <w:rPr>
          <w:color w:val="111111"/>
          <w:sz w:val="28"/>
          <w:szCs w:val="28"/>
        </w:rPr>
      </w:pPr>
      <w:r>
        <w:rPr>
          <w:color w:val="111111"/>
          <w:sz w:val="28"/>
          <w:szCs w:val="28"/>
        </w:rPr>
        <w:t>Требования к оформлению текста:</w:t>
      </w:r>
    </w:p>
    <w:p w:rsidR="0044589D" w:rsidRDefault="0044589D" w:rsidP="007C5620">
      <w:pPr>
        <w:spacing w:after="0" w:line="240" w:lineRule="auto"/>
        <w:ind w:firstLine="709"/>
        <w:contextualSpacing/>
        <w:jc w:val="both"/>
        <w:rPr>
          <w:color w:val="111111"/>
          <w:sz w:val="28"/>
          <w:szCs w:val="28"/>
        </w:rPr>
      </w:pPr>
      <w:r>
        <w:rPr>
          <w:color w:val="111111"/>
          <w:sz w:val="28"/>
          <w:szCs w:val="28"/>
        </w:rPr>
        <w:t>Формат: 210х297 мм (А4).</w:t>
      </w:r>
    </w:p>
    <w:p w:rsidR="0044589D" w:rsidRDefault="0044589D" w:rsidP="007C5620">
      <w:pPr>
        <w:spacing w:after="0" w:line="240" w:lineRule="auto"/>
        <w:ind w:firstLine="709"/>
        <w:contextualSpacing/>
        <w:jc w:val="both"/>
        <w:rPr>
          <w:color w:val="111111"/>
          <w:sz w:val="28"/>
          <w:szCs w:val="28"/>
        </w:rPr>
      </w:pPr>
      <w:r>
        <w:rPr>
          <w:color w:val="111111"/>
          <w:sz w:val="28"/>
          <w:szCs w:val="28"/>
        </w:rPr>
        <w:t>Поля: верхнее – 2 см, нижнее – 2 см, левое – 3 см, правое – 1,5 см.</w:t>
      </w:r>
    </w:p>
    <w:p w:rsidR="0044589D" w:rsidRPr="0044589D" w:rsidRDefault="0044589D" w:rsidP="007C5620">
      <w:pPr>
        <w:spacing w:after="0" w:line="240" w:lineRule="auto"/>
        <w:ind w:firstLine="709"/>
        <w:contextualSpacing/>
        <w:jc w:val="both"/>
        <w:rPr>
          <w:color w:val="111111"/>
          <w:sz w:val="28"/>
          <w:szCs w:val="28"/>
          <w:lang w:val="en-US"/>
        </w:rPr>
      </w:pPr>
      <w:r>
        <w:rPr>
          <w:color w:val="111111"/>
          <w:sz w:val="28"/>
          <w:szCs w:val="28"/>
        </w:rPr>
        <w:t>Шрифт</w:t>
      </w:r>
      <w:r w:rsidRPr="0044589D">
        <w:rPr>
          <w:color w:val="111111"/>
          <w:sz w:val="28"/>
          <w:szCs w:val="28"/>
          <w:lang w:val="en-US"/>
        </w:rPr>
        <w:t>: Times New Roman.</w:t>
      </w:r>
    </w:p>
    <w:p w:rsidR="0044589D" w:rsidRPr="0044589D" w:rsidRDefault="0044589D" w:rsidP="007C5620">
      <w:pPr>
        <w:spacing w:after="0" w:line="240" w:lineRule="auto"/>
        <w:ind w:firstLine="709"/>
        <w:contextualSpacing/>
        <w:jc w:val="both"/>
        <w:rPr>
          <w:color w:val="111111"/>
          <w:sz w:val="28"/>
          <w:szCs w:val="28"/>
          <w:lang w:val="en-US"/>
        </w:rPr>
      </w:pPr>
      <w:r>
        <w:rPr>
          <w:color w:val="111111"/>
          <w:sz w:val="28"/>
          <w:szCs w:val="28"/>
        </w:rPr>
        <w:t>Кегль</w:t>
      </w:r>
      <w:r w:rsidRPr="0044589D">
        <w:rPr>
          <w:color w:val="111111"/>
          <w:sz w:val="28"/>
          <w:szCs w:val="28"/>
          <w:lang w:val="en-US"/>
        </w:rPr>
        <w:t>: 14.</w:t>
      </w:r>
    </w:p>
    <w:p w:rsidR="0044589D" w:rsidRDefault="0044589D" w:rsidP="007C5620">
      <w:pPr>
        <w:spacing w:after="0" w:line="240" w:lineRule="auto"/>
        <w:ind w:firstLine="709"/>
        <w:contextualSpacing/>
        <w:jc w:val="both"/>
        <w:rPr>
          <w:color w:val="111111"/>
          <w:sz w:val="28"/>
          <w:szCs w:val="28"/>
        </w:rPr>
      </w:pPr>
      <w:r>
        <w:rPr>
          <w:color w:val="111111"/>
          <w:sz w:val="28"/>
          <w:szCs w:val="28"/>
        </w:rPr>
        <w:t>Отступ: 1,25 см.</w:t>
      </w:r>
    </w:p>
    <w:p w:rsidR="0044589D" w:rsidRDefault="0044589D" w:rsidP="007C5620">
      <w:pPr>
        <w:spacing w:after="0" w:line="240" w:lineRule="auto"/>
        <w:ind w:firstLine="709"/>
        <w:contextualSpacing/>
        <w:jc w:val="both"/>
        <w:rPr>
          <w:color w:val="111111"/>
          <w:sz w:val="28"/>
          <w:szCs w:val="28"/>
        </w:rPr>
      </w:pPr>
      <w:r>
        <w:rPr>
          <w:color w:val="111111"/>
          <w:sz w:val="28"/>
          <w:szCs w:val="28"/>
        </w:rPr>
        <w:t>Межстрочный интервал: одинарный.</w:t>
      </w:r>
    </w:p>
    <w:p w:rsidR="0044589D" w:rsidRDefault="0044589D" w:rsidP="007C5620">
      <w:pPr>
        <w:spacing w:after="0" w:line="240" w:lineRule="auto"/>
        <w:ind w:firstLine="709"/>
        <w:contextualSpacing/>
        <w:jc w:val="both"/>
        <w:rPr>
          <w:color w:val="111111"/>
          <w:sz w:val="28"/>
          <w:szCs w:val="28"/>
        </w:rPr>
      </w:pPr>
      <w:r>
        <w:rPr>
          <w:color w:val="111111"/>
          <w:sz w:val="28"/>
          <w:szCs w:val="28"/>
        </w:rPr>
        <w:t>Выравнивание текста: по ширине.</w:t>
      </w:r>
    </w:p>
    <w:p w:rsidR="0044589D" w:rsidRDefault="0044589D" w:rsidP="007C5620">
      <w:pPr>
        <w:spacing w:after="0" w:line="240" w:lineRule="auto"/>
        <w:ind w:firstLine="709"/>
        <w:contextualSpacing/>
        <w:jc w:val="both"/>
        <w:rPr>
          <w:color w:val="111111"/>
          <w:sz w:val="28"/>
          <w:szCs w:val="28"/>
        </w:rPr>
      </w:pPr>
      <w:r>
        <w:rPr>
          <w:color w:val="111111"/>
          <w:sz w:val="28"/>
          <w:szCs w:val="28"/>
        </w:rPr>
        <w:t>Сноски: концевые.</w:t>
      </w:r>
    </w:p>
    <w:p w:rsidR="0044589D" w:rsidRDefault="0044589D" w:rsidP="007C5620">
      <w:pPr>
        <w:spacing w:after="0" w:line="240" w:lineRule="auto"/>
        <w:ind w:firstLine="709"/>
        <w:contextualSpacing/>
        <w:jc w:val="both"/>
        <w:rPr>
          <w:color w:val="111111"/>
          <w:sz w:val="28"/>
          <w:szCs w:val="28"/>
        </w:rPr>
      </w:pPr>
      <w:r>
        <w:rPr>
          <w:color w:val="111111"/>
          <w:sz w:val="28"/>
          <w:szCs w:val="28"/>
        </w:rPr>
        <w:t>Нумерация страниц: автоматическая, номер страницы – внизу, справа. Первая страница не нумеруется.</w:t>
      </w:r>
    </w:p>
    <w:p w:rsidR="00B31ADF" w:rsidRDefault="00B31ADF">
      <w:pPr>
        <w:rPr>
          <w:rFonts w:eastAsia="Times New Roman"/>
          <w:b/>
          <w:sz w:val="28"/>
          <w:szCs w:val="28"/>
          <w:lang w:eastAsia="ru-RU"/>
        </w:rPr>
      </w:pPr>
    </w:p>
    <w:p w:rsidR="00862AA8" w:rsidRPr="00174B1A" w:rsidRDefault="00D45724" w:rsidP="00FB0BF7">
      <w:pPr>
        <w:pStyle w:val="1"/>
        <w:spacing w:line="360" w:lineRule="auto"/>
        <w:rPr>
          <w:b/>
          <w:sz w:val="28"/>
          <w:szCs w:val="28"/>
        </w:rPr>
      </w:pPr>
      <w:bookmarkStart w:id="8" w:name="_Toc518309322"/>
      <w:r w:rsidRPr="00174B1A">
        <w:rPr>
          <w:b/>
          <w:sz w:val="28"/>
          <w:szCs w:val="28"/>
        </w:rPr>
        <w:t>Методические рекомендации</w:t>
      </w:r>
      <w:r w:rsidR="006D737F" w:rsidRPr="00174B1A">
        <w:rPr>
          <w:b/>
          <w:sz w:val="28"/>
          <w:szCs w:val="28"/>
        </w:rPr>
        <w:t xml:space="preserve"> по </w:t>
      </w:r>
      <w:r w:rsidR="002D72BA" w:rsidRPr="00174B1A">
        <w:rPr>
          <w:b/>
          <w:sz w:val="28"/>
          <w:szCs w:val="28"/>
        </w:rPr>
        <w:t>работе с</w:t>
      </w:r>
      <w:r w:rsidR="00862AA8" w:rsidRPr="00174B1A">
        <w:rPr>
          <w:b/>
          <w:sz w:val="28"/>
          <w:szCs w:val="28"/>
        </w:rPr>
        <w:t xml:space="preserve"> литературой</w:t>
      </w:r>
      <w:bookmarkEnd w:id="8"/>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 Важной составляющей самостоятельной внеаудиторной подготовки является работа с литературой </w:t>
      </w:r>
      <w:r w:rsidR="00174B1A" w:rsidRPr="00174B1A">
        <w:rPr>
          <w:sz w:val="28"/>
          <w:szCs w:val="28"/>
        </w:rPr>
        <w:t>ко всем занятиям</w:t>
      </w:r>
      <w:r w:rsidRPr="00174B1A">
        <w:rPr>
          <w:sz w:val="28"/>
          <w:szCs w:val="28"/>
        </w:rPr>
        <w:t xml:space="preserve">: семинарским, практическим, при подготовке к зачетам, экзаменам, тестированию участию в научных конференциях. </w:t>
      </w:r>
    </w:p>
    <w:p w:rsidR="00862AA8" w:rsidRPr="00174B1A" w:rsidRDefault="00862AA8" w:rsidP="00B31ADF">
      <w:pPr>
        <w:spacing w:after="0" w:line="240" w:lineRule="auto"/>
        <w:ind w:firstLine="709"/>
        <w:contextualSpacing/>
        <w:jc w:val="both"/>
        <w:rPr>
          <w:sz w:val="28"/>
          <w:szCs w:val="28"/>
        </w:rPr>
      </w:pPr>
      <w:r w:rsidRPr="00174B1A">
        <w:rPr>
          <w:sz w:val="28"/>
          <w:szCs w:val="28"/>
        </w:rPr>
        <w:t>Умение работать с литературой означает научиться осмысленно пользоваться источниками.</w:t>
      </w:r>
    </w:p>
    <w:p w:rsidR="00862AA8" w:rsidRPr="00174B1A" w:rsidRDefault="00862AA8" w:rsidP="00B31ADF">
      <w:pPr>
        <w:spacing w:after="0" w:line="240" w:lineRule="auto"/>
        <w:ind w:firstLine="709"/>
        <w:contextualSpacing/>
        <w:jc w:val="both"/>
        <w:rPr>
          <w:sz w:val="28"/>
          <w:szCs w:val="28"/>
        </w:rPr>
      </w:pPr>
      <w:r w:rsidRPr="00174B1A">
        <w:rPr>
          <w:sz w:val="28"/>
          <w:szCs w:val="28"/>
        </w:rPr>
        <w:t>Существует несколько методов работы с литературой.</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Один из них - самый известный - </w:t>
      </w:r>
      <w:r w:rsidRPr="00174B1A">
        <w:rPr>
          <w:sz w:val="28"/>
          <w:szCs w:val="28"/>
          <w:u w:val="single"/>
        </w:rPr>
        <w:t>метод повторения</w:t>
      </w:r>
      <w:r w:rsidRPr="00174B1A">
        <w:rPr>
          <w:sz w:val="28"/>
          <w:szCs w:val="28"/>
        </w:rPr>
        <w:t xml:space="preserve">: прочитанный текст можно заучить наизусть. Простое повторение </w:t>
      </w:r>
      <w:r w:rsidR="00174B1A" w:rsidRPr="00174B1A">
        <w:rPr>
          <w:sz w:val="28"/>
          <w:szCs w:val="28"/>
        </w:rPr>
        <w:t>воздействует на</w:t>
      </w:r>
      <w:r w:rsidRPr="00174B1A">
        <w:rPr>
          <w:sz w:val="28"/>
          <w:szCs w:val="28"/>
        </w:rPr>
        <w:t xml:space="preserve"> память механически и поверхностно. Полученные таким путем сведения легко забываются.</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Наиболее эффективный метод - </w:t>
      </w:r>
      <w:r w:rsidRPr="00174B1A">
        <w:rPr>
          <w:sz w:val="28"/>
          <w:szCs w:val="28"/>
          <w:u w:val="single"/>
        </w:rPr>
        <w:t>метод кодирования</w:t>
      </w:r>
      <w:r w:rsidRPr="00174B1A">
        <w:rPr>
          <w:sz w:val="28"/>
          <w:szCs w:val="28"/>
        </w:rPr>
        <w:t>: прочитанный текст нужно подвергнуть большей</w:t>
      </w:r>
      <w:r w:rsidR="00323609" w:rsidRPr="00174B1A">
        <w:rPr>
          <w:sz w:val="28"/>
          <w:szCs w:val="28"/>
        </w:rPr>
        <w:t>,</w:t>
      </w:r>
      <w:r w:rsidRPr="00174B1A">
        <w:rPr>
          <w:sz w:val="28"/>
          <w:szCs w:val="28"/>
        </w:rPr>
        <w:t xml:space="preserve"> чем простое заучивание</w:t>
      </w:r>
      <w:r w:rsidR="00323609" w:rsidRPr="00174B1A">
        <w:rPr>
          <w:sz w:val="28"/>
          <w:szCs w:val="28"/>
        </w:rPr>
        <w:t>,</w:t>
      </w:r>
      <w:r w:rsidRPr="00174B1A">
        <w:rPr>
          <w:sz w:val="28"/>
          <w:szCs w:val="28"/>
        </w:rPr>
        <w:t xml:space="preserve"> обработке. Чтобы основательно обработать информацию </w:t>
      </w:r>
      <w:r w:rsidR="00174B1A" w:rsidRPr="00174B1A">
        <w:rPr>
          <w:sz w:val="28"/>
          <w:szCs w:val="28"/>
        </w:rPr>
        <w:t>и закодировать</w:t>
      </w:r>
      <w:r w:rsidRPr="00174B1A">
        <w:rPr>
          <w:sz w:val="28"/>
          <w:szCs w:val="28"/>
        </w:rPr>
        <w:t xml:space="preserve"> ее для хранения, важно провести целый ряд мыслительных операций: прокомментировать новые данные; оценить их значение; поставить вопросы; сопоставить </w:t>
      </w:r>
      <w:r w:rsidR="00174B1A" w:rsidRPr="00174B1A">
        <w:rPr>
          <w:sz w:val="28"/>
          <w:szCs w:val="28"/>
        </w:rPr>
        <w:t>полученные сведения</w:t>
      </w:r>
      <w:r w:rsidRPr="00174B1A">
        <w:rPr>
          <w:sz w:val="28"/>
          <w:szCs w:val="28"/>
        </w:rPr>
        <w:t xml:space="preserve"> с ранее известными.</w:t>
      </w:r>
    </w:p>
    <w:p w:rsidR="00862AA8" w:rsidRPr="00174B1A" w:rsidRDefault="00862AA8" w:rsidP="00B31ADF">
      <w:pPr>
        <w:spacing w:after="0" w:line="240" w:lineRule="auto"/>
        <w:ind w:firstLine="709"/>
        <w:contextualSpacing/>
        <w:jc w:val="both"/>
        <w:rPr>
          <w:sz w:val="28"/>
          <w:szCs w:val="28"/>
        </w:rPr>
      </w:pPr>
      <w:r w:rsidRPr="00174B1A">
        <w:rPr>
          <w:sz w:val="28"/>
          <w:szCs w:val="28"/>
        </w:rPr>
        <w:lastRenderedPageBreak/>
        <w:t xml:space="preserve"> Для улучшения обработки информации очень важно устанавливать осмысленные связи, структурировать новые сведения.</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 Изучение научной учебной и иной литературы требует ведения рабочих записей. </w:t>
      </w:r>
    </w:p>
    <w:p w:rsidR="00862AA8" w:rsidRPr="00174B1A" w:rsidRDefault="00862AA8" w:rsidP="00B31ADF">
      <w:pPr>
        <w:spacing w:after="0" w:line="240" w:lineRule="auto"/>
        <w:ind w:firstLine="709"/>
        <w:contextualSpacing/>
        <w:jc w:val="both"/>
        <w:rPr>
          <w:sz w:val="28"/>
          <w:szCs w:val="28"/>
        </w:rPr>
      </w:pPr>
      <w:r w:rsidRPr="00174B1A">
        <w:rPr>
          <w:sz w:val="28"/>
          <w:szCs w:val="28"/>
        </w:rPr>
        <w:t>Форма записей может быть весьма разнообразной: простой или развернутый план, тезисы, цитаты, конспект.</w:t>
      </w:r>
    </w:p>
    <w:p w:rsidR="00862AA8" w:rsidRPr="00174B1A" w:rsidRDefault="001D17DE" w:rsidP="00B31ADF">
      <w:pPr>
        <w:spacing w:after="0" w:line="240" w:lineRule="auto"/>
        <w:ind w:firstLine="709"/>
        <w:contextualSpacing/>
        <w:jc w:val="both"/>
        <w:rPr>
          <w:sz w:val="28"/>
          <w:szCs w:val="28"/>
        </w:rPr>
      </w:pPr>
      <w:r>
        <w:rPr>
          <w:i/>
          <w:sz w:val="28"/>
          <w:szCs w:val="28"/>
        </w:rPr>
        <w:t>План</w:t>
      </w:r>
      <w:r w:rsidR="00862AA8" w:rsidRPr="00174B1A">
        <w:rPr>
          <w:sz w:val="28"/>
          <w:szCs w:val="28"/>
        </w:rPr>
        <w:t xml:space="preserve"> - первооснова, каркас какой- либо письменной работы, определяющие последовательность изложения материала.</w:t>
      </w:r>
    </w:p>
    <w:p w:rsidR="00862AA8" w:rsidRPr="00174B1A" w:rsidRDefault="00862AA8" w:rsidP="00B31ADF">
      <w:pPr>
        <w:spacing w:after="0" w:line="240" w:lineRule="auto"/>
        <w:ind w:firstLine="709"/>
        <w:contextualSpacing/>
        <w:jc w:val="both"/>
        <w:rPr>
          <w:sz w:val="28"/>
          <w:szCs w:val="28"/>
        </w:rPr>
      </w:pPr>
      <w:r w:rsidRPr="00174B1A">
        <w:rPr>
          <w:sz w:val="28"/>
          <w:szCs w:val="28"/>
        </w:rPr>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rsidR="00862AA8" w:rsidRPr="00174B1A" w:rsidRDefault="00862AA8" w:rsidP="00B31ADF">
      <w:pPr>
        <w:spacing w:after="0" w:line="240" w:lineRule="auto"/>
        <w:ind w:firstLine="709"/>
        <w:contextualSpacing/>
        <w:jc w:val="both"/>
        <w:rPr>
          <w:sz w:val="28"/>
          <w:szCs w:val="28"/>
        </w:rPr>
      </w:pPr>
      <w:r w:rsidRPr="00174B1A">
        <w:rPr>
          <w:sz w:val="28"/>
          <w:szCs w:val="28"/>
        </w:rPr>
        <w:t>Преимущество плана состоит в следующем.</w:t>
      </w:r>
    </w:p>
    <w:p w:rsidR="00862AA8" w:rsidRPr="00174B1A" w:rsidRDefault="00862AA8" w:rsidP="00B31ADF">
      <w:pPr>
        <w:spacing w:after="0" w:line="240" w:lineRule="auto"/>
        <w:ind w:firstLine="709"/>
        <w:contextualSpacing/>
        <w:jc w:val="both"/>
        <w:rPr>
          <w:sz w:val="28"/>
          <w:szCs w:val="28"/>
        </w:rPr>
      </w:pPr>
      <w:r w:rsidRPr="00174B1A">
        <w:rPr>
          <w:sz w:val="28"/>
          <w:szCs w:val="28"/>
        </w:rPr>
        <w:t>Во-</w:t>
      </w:r>
      <w:r w:rsidR="00174B1A" w:rsidRPr="00174B1A">
        <w:rPr>
          <w:sz w:val="28"/>
          <w:szCs w:val="28"/>
        </w:rPr>
        <w:t>первых, план</w:t>
      </w:r>
      <w:r w:rsidRPr="00174B1A">
        <w:rPr>
          <w:sz w:val="28"/>
          <w:szCs w:val="28"/>
        </w:rPr>
        <w:t xml:space="preserve"> позволяет наилучшим образом уяснить логику мысли автора, упрощает понимание главных моментов произведения.</w:t>
      </w:r>
    </w:p>
    <w:p w:rsidR="00862AA8" w:rsidRPr="00174B1A" w:rsidRDefault="00862AA8" w:rsidP="00B31ADF">
      <w:pPr>
        <w:spacing w:after="0" w:line="240" w:lineRule="auto"/>
        <w:ind w:firstLine="709"/>
        <w:contextualSpacing/>
        <w:jc w:val="both"/>
        <w:rPr>
          <w:sz w:val="28"/>
          <w:szCs w:val="28"/>
        </w:rPr>
      </w:pPr>
      <w:r w:rsidRPr="00174B1A">
        <w:rPr>
          <w:sz w:val="28"/>
          <w:szCs w:val="28"/>
        </w:rPr>
        <w:t>Во-вторых, план позволяет быстро и глубоко проникнуть в сущность построения произведения и, следовательно, гораздо легче ориентироваться в его содержании.</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В-третьих, план позволяет </w:t>
      </w:r>
      <w:r w:rsidR="00323609" w:rsidRPr="00174B1A">
        <w:rPr>
          <w:sz w:val="28"/>
          <w:szCs w:val="28"/>
        </w:rPr>
        <w:t>–</w:t>
      </w:r>
      <w:r w:rsidRPr="00174B1A">
        <w:rPr>
          <w:sz w:val="28"/>
          <w:szCs w:val="28"/>
        </w:rPr>
        <w:t xml:space="preserve"> при последующем возвращении к нему</w:t>
      </w:r>
      <w:r w:rsidR="00323609" w:rsidRPr="00174B1A">
        <w:rPr>
          <w:sz w:val="28"/>
          <w:szCs w:val="28"/>
        </w:rPr>
        <w:t xml:space="preserve"> –</w:t>
      </w:r>
      <w:r w:rsidRPr="00174B1A">
        <w:rPr>
          <w:sz w:val="28"/>
          <w:szCs w:val="28"/>
        </w:rPr>
        <w:t xml:space="preserve"> быстрее обычного вспомнить прочитанное.</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В-четвертых, </w:t>
      </w:r>
      <w:r w:rsidR="001D17DE">
        <w:rPr>
          <w:sz w:val="28"/>
          <w:szCs w:val="28"/>
        </w:rPr>
        <w:t>с</w:t>
      </w:r>
      <w:r w:rsidRPr="00174B1A">
        <w:rPr>
          <w:sz w:val="28"/>
          <w:szCs w:val="28"/>
        </w:rPr>
        <w:t xml:space="preserve"> помощью плана гораздо удобнее отыскивать в </w:t>
      </w:r>
      <w:r w:rsidR="001D17DE" w:rsidRPr="00174B1A">
        <w:rPr>
          <w:sz w:val="28"/>
          <w:szCs w:val="28"/>
        </w:rPr>
        <w:t>источнике нужные</w:t>
      </w:r>
      <w:r w:rsidRPr="00174B1A">
        <w:rPr>
          <w:sz w:val="28"/>
          <w:szCs w:val="28"/>
        </w:rPr>
        <w:t xml:space="preserve"> места, факты, цитаты и т.д.</w:t>
      </w:r>
    </w:p>
    <w:p w:rsidR="00862AA8" w:rsidRPr="00174B1A" w:rsidRDefault="00862AA8" w:rsidP="00B31ADF">
      <w:pPr>
        <w:spacing w:after="0" w:line="240" w:lineRule="auto"/>
        <w:ind w:firstLine="709"/>
        <w:contextualSpacing/>
        <w:jc w:val="both"/>
        <w:rPr>
          <w:sz w:val="28"/>
          <w:szCs w:val="28"/>
        </w:rPr>
      </w:pPr>
      <w:r w:rsidRPr="00174B1A">
        <w:rPr>
          <w:i/>
          <w:sz w:val="28"/>
          <w:szCs w:val="28"/>
        </w:rPr>
        <w:t>Выписки</w:t>
      </w:r>
      <w:r w:rsidRPr="00174B1A">
        <w:rPr>
          <w:sz w:val="28"/>
          <w:szCs w:val="28"/>
        </w:rPr>
        <w:t xml:space="preserve"> - небольшие фрагменты текста (неполные и полные предложения, отделы </w:t>
      </w:r>
      <w:r w:rsidR="00174B1A" w:rsidRPr="00174B1A">
        <w:rPr>
          <w:sz w:val="28"/>
          <w:szCs w:val="28"/>
        </w:rPr>
        <w:t>абзацы,</w:t>
      </w:r>
      <w:r w:rsidRPr="00174B1A">
        <w:rPr>
          <w:sz w:val="28"/>
          <w:szCs w:val="28"/>
        </w:rPr>
        <w:t xml:space="preserve"> а также дословные и близкие </w:t>
      </w:r>
      <w:r w:rsidR="00174B1A" w:rsidRPr="00174B1A">
        <w:rPr>
          <w:sz w:val="28"/>
          <w:szCs w:val="28"/>
        </w:rPr>
        <w:t>к дословной записи</w:t>
      </w:r>
      <w:r w:rsidRPr="00174B1A">
        <w:rPr>
          <w:sz w:val="28"/>
          <w:szCs w:val="28"/>
        </w:rPr>
        <w:t xml:space="preserve"> об излагаемых в нем фактах), содержащие в себе квинтэссенцию содержания прочитанного. </w:t>
      </w:r>
    </w:p>
    <w:p w:rsidR="00862AA8" w:rsidRPr="00174B1A" w:rsidRDefault="00862AA8" w:rsidP="00B31ADF">
      <w:pPr>
        <w:spacing w:after="0" w:line="240" w:lineRule="auto"/>
        <w:ind w:firstLine="709"/>
        <w:contextualSpacing/>
        <w:jc w:val="both"/>
        <w:rPr>
          <w:sz w:val="28"/>
          <w:szCs w:val="28"/>
        </w:rPr>
      </w:pPr>
      <w:r w:rsidRPr="00174B1A">
        <w:rPr>
          <w:sz w:val="28"/>
          <w:szCs w:val="28"/>
        </w:rPr>
        <w:t>Выписки представляют собой более сложную форму записи содержания исходного источника информации. По сути, выписки – не что иное, как цитаты, заимствованные из текста.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и даталогические сведения. В отдельных случаях – когда это оправдано с точки зрения продолжения работы над текстом – вполне допустимо заменять цитирование изложением, близким дословному.</w:t>
      </w:r>
    </w:p>
    <w:p w:rsidR="00862AA8" w:rsidRPr="00174B1A" w:rsidRDefault="00862AA8" w:rsidP="00B31ADF">
      <w:pPr>
        <w:spacing w:after="0" w:line="240" w:lineRule="auto"/>
        <w:ind w:firstLine="709"/>
        <w:contextualSpacing/>
        <w:jc w:val="both"/>
        <w:rPr>
          <w:sz w:val="28"/>
          <w:szCs w:val="28"/>
        </w:rPr>
      </w:pPr>
      <w:r w:rsidRPr="00174B1A">
        <w:rPr>
          <w:i/>
          <w:sz w:val="28"/>
          <w:szCs w:val="28"/>
        </w:rPr>
        <w:t>Тезисы</w:t>
      </w:r>
      <w:r w:rsidRPr="00174B1A">
        <w:rPr>
          <w:sz w:val="28"/>
          <w:szCs w:val="28"/>
        </w:rPr>
        <w:t xml:space="preserve"> – сжатое изложение содержания изученного материала в утвердительной (реже опровергающей) форме.</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Отличие тезисов от обычных выписок состоит в следующем. </w:t>
      </w:r>
      <w:r w:rsidRPr="00174B1A">
        <w:rPr>
          <w:i/>
          <w:sz w:val="28"/>
          <w:szCs w:val="28"/>
        </w:rPr>
        <w:t>Во-первых</w:t>
      </w:r>
      <w:r w:rsidRPr="00174B1A">
        <w:rPr>
          <w:sz w:val="28"/>
          <w:szCs w:val="28"/>
        </w:rPr>
        <w:t xml:space="preserve">, тезисам присуща значительно более высокая степень концентрации материала.  </w:t>
      </w:r>
      <w:r w:rsidRPr="00174B1A">
        <w:rPr>
          <w:i/>
          <w:sz w:val="28"/>
          <w:szCs w:val="28"/>
        </w:rPr>
        <w:t>Во-вторых</w:t>
      </w:r>
      <w:r w:rsidRPr="00174B1A">
        <w:rPr>
          <w:sz w:val="28"/>
          <w:szCs w:val="28"/>
        </w:rPr>
        <w:t xml:space="preserve">, в тезисах отмечается преобладание выводов над общими рассуждениями. </w:t>
      </w:r>
      <w:r w:rsidRPr="00174B1A">
        <w:rPr>
          <w:i/>
          <w:sz w:val="28"/>
          <w:szCs w:val="28"/>
        </w:rPr>
        <w:t>В-третьих</w:t>
      </w:r>
      <w:r w:rsidRPr="00174B1A">
        <w:rPr>
          <w:sz w:val="28"/>
          <w:szCs w:val="28"/>
        </w:rPr>
        <w:t>, чаще всего тезисы записываются близко к оригинальному тексту, т.е. без использования прямого цитирования.</w:t>
      </w:r>
    </w:p>
    <w:p w:rsidR="00862AA8" w:rsidRPr="00174B1A" w:rsidRDefault="00862AA8" w:rsidP="00B31ADF">
      <w:pPr>
        <w:spacing w:after="0" w:line="240" w:lineRule="auto"/>
        <w:ind w:firstLine="709"/>
        <w:contextualSpacing/>
        <w:jc w:val="both"/>
        <w:rPr>
          <w:sz w:val="28"/>
          <w:szCs w:val="28"/>
        </w:rPr>
      </w:pPr>
      <w:r w:rsidRPr="00174B1A">
        <w:rPr>
          <w:i/>
          <w:sz w:val="28"/>
          <w:szCs w:val="28"/>
        </w:rPr>
        <w:t>Аннотация</w:t>
      </w:r>
      <w:r w:rsidRPr="00174B1A">
        <w:rPr>
          <w:sz w:val="28"/>
          <w:szCs w:val="28"/>
        </w:rPr>
        <w:t xml:space="preserve"> – краткое изложение основного содержания исходного источника информации, дающее о нем обобщенное представление. </w:t>
      </w:r>
      <w:r w:rsidR="001D17DE" w:rsidRPr="00174B1A">
        <w:rPr>
          <w:sz w:val="28"/>
          <w:szCs w:val="28"/>
        </w:rPr>
        <w:t>К написанию</w:t>
      </w:r>
      <w:r w:rsidRPr="00174B1A">
        <w:rPr>
          <w:sz w:val="28"/>
          <w:szCs w:val="28"/>
        </w:rPr>
        <w:t xml:space="preserve"> аннотаций прибегают в тех случаях, когда подлинная ценность и пригодность исходного </w:t>
      </w:r>
      <w:r w:rsidRPr="00174B1A">
        <w:rPr>
          <w:sz w:val="28"/>
          <w:szCs w:val="28"/>
        </w:rPr>
        <w:lastRenderedPageBreak/>
        <w:t>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rsidR="00862AA8" w:rsidRPr="00174B1A" w:rsidRDefault="00862AA8" w:rsidP="00B31ADF">
      <w:pPr>
        <w:spacing w:after="0" w:line="240" w:lineRule="auto"/>
        <w:ind w:firstLine="709"/>
        <w:contextualSpacing/>
        <w:jc w:val="both"/>
        <w:rPr>
          <w:sz w:val="28"/>
          <w:szCs w:val="28"/>
        </w:rPr>
      </w:pPr>
      <w:r w:rsidRPr="00174B1A">
        <w:rPr>
          <w:i/>
          <w:sz w:val="28"/>
          <w:szCs w:val="28"/>
        </w:rPr>
        <w:t>Резюме</w:t>
      </w:r>
      <w:r w:rsidRPr="00174B1A">
        <w:rPr>
          <w:sz w:val="28"/>
          <w:szCs w:val="28"/>
        </w:rPr>
        <w:t>–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всего выводов.  Но, как и в случае с аннотацией, резюме излагается своими словами – выдержки из оригинального текста в нем практически не встречаются.</w:t>
      </w:r>
    </w:p>
    <w:p w:rsidR="00862AA8" w:rsidRPr="00174B1A" w:rsidRDefault="00862AA8" w:rsidP="00B31ADF">
      <w:pPr>
        <w:spacing w:after="0" w:line="240" w:lineRule="auto"/>
        <w:ind w:firstLine="709"/>
        <w:contextualSpacing/>
        <w:jc w:val="both"/>
        <w:rPr>
          <w:sz w:val="28"/>
          <w:szCs w:val="28"/>
        </w:rPr>
      </w:pPr>
      <w:r w:rsidRPr="00174B1A">
        <w:rPr>
          <w:i/>
          <w:sz w:val="28"/>
          <w:szCs w:val="28"/>
        </w:rPr>
        <w:t>Конспект</w:t>
      </w:r>
      <w:r w:rsidRPr="00174B1A">
        <w:rPr>
          <w:sz w:val="28"/>
          <w:szCs w:val="28"/>
        </w:rPr>
        <w:t xml:space="preserve"> –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rsidR="00715D26" w:rsidRDefault="00715D26" w:rsidP="00715D26">
      <w:pPr>
        <w:suppressAutoHyphens/>
        <w:spacing w:line="360" w:lineRule="auto"/>
        <w:ind w:left="790"/>
        <w:jc w:val="both"/>
        <w:rPr>
          <w:rStyle w:val="submenu-table"/>
          <w:bCs/>
          <w:i/>
          <w:color w:val="000000"/>
          <w:sz w:val="28"/>
          <w:szCs w:val="28"/>
        </w:rPr>
      </w:pPr>
      <w:bookmarkStart w:id="9" w:name="_Toc341102554"/>
      <w:bookmarkStart w:id="10" w:name="_Toc341106312"/>
    </w:p>
    <w:p w:rsidR="00715D26" w:rsidRDefault="00715D26" w:rsidP="00715D26">
      <w:pPr>
        <w:suppressAutoHyphens/>
        <w:spacing w:line="360" w:lineRule="auto"/>
        <w:ind w:left="790"/>
        <w:jc w:val="both"/>
        <w:rPr>
          <w:rStyle w:val="submenu-table"/>
          <w:b/>
          <w:bCs/>
          <w:color w:val="000000"/>
          <w:sz w:val="28"/>
          <w:szCs w:val="28"/>
        </w:rPr>
      </w:pPr>
      <w:r w:rsidRPr="00715D26">
        <w:rPr>
          <w:rStyle w:val="submenu-table"/>
          <w:b/>
          <w:bCs/>
          <w:color w:val="000000"/>
          <w:sz w:val="28"/>
          <w:szCs w:val="28"/>
        </w:rPr>
        <w:t>Правила работы с текстовым материалом со словарем</w:t>
      </w:r>
      <w:r>
        <w:rPr>
          <w:rStyle w:val="submenu-table"/>
          <w:b/>
          <w:bCs/>
          <w:color w:val="000000"/>
          <w:sz w:val="28"/>
          <w:szCs w:val="28"/>
        </w:rPr>
        <w:t xml:space="preserve"> и без словаря</w:t>
      </w:r>
    </w:p>
    <w:p w:rsidR="006A2FA2" w:rsidRDefault="006A2FA2" w:rsidP="007C5620">
      <w:pPr>
        <w:spacing w:after="0" w:line="240" w:lineRule="auto"/>
        <w:ind w:firstLine="709"/>
        <w:contextualSpacing/>
        <w:jc w:val="both"/>
        <w:rPr>
          <w:sz w:val="28"/>
          <w:szCs w:val="28"/>
        </w:rPr>
      </w:pPr>
      <w:r>
        <w:rPr>
          <w:sz w:val="28"/>
          <w:szCs w:val="28"/>
        </w:rPr>
        <w:t>Основной целью при работе с текстовым материалом является подготовка учащихся к чтению профориентированной и страноведческой литературы. Практика преподавания немецкого языка в учреждениях среднего профессионального образования показывает, что уровень подготовки по иностранным языкам у абитуриентов неоднородный, поэтому необходимо повторить, закрепить, а также углубить и расширить границы владения языковым материалом в объёме программы средней школы. Для успешного освоения обучающимися навыков перевода целесообразно обратить особое внимание на грамматические явления, которые служат основой для понимания устной и письменной речи на немецком языке и которые, как показывает опыт, часто оказываются недостаточно прочно усвоенными на начальном этапе изучения иностранного языка.</w:t>
      </w:r>
    </w:p>
    <w:p w:rsidR="006A2FA2" w:rsidRDefault="006A2FA2" w:rsidP="006A2FA2">
      <w:pPr>
        <w:spacing w:line="360" w:lineRule="auto"/>
        <w:jc w:val="center"/>
        <w:rPr>
          <w:sz w:val="28"/>
          <w:szCs w:val="28"/>
        </w:rPr>
      </w:pPr>
    </w:p>
    <w:p w:rsidR="006A2FA2" w:rsidRPr="00613751" w:rsidRDefault="006A2FA2" w:rsidP="00437984">
      <w:pPr>
        <w:spacing w:line="240" w:lineRule="auto"/>
        <w:jc w:val="center"/>
        <w:rPr>
          <w:b/>
          <w:sz w:val="28"/>
          <w:szCs w:val="28"/>
        </w:rPr>
      </w:pPr>
      <w:r>
        <w:rPr>
          <w:b/>
          <w:sz w:val="28"/>
          <w:szCs w:val="28"/>
        </w:rPr>
        <w:t>Практика</w:t>
      </w:r>
      <w:r w:rsidRPr="00613751">
        <w:rPr>
          <w:b/>
          <w:sz w:val="28"/>
          <w:szCs w:val="28"/>
        </w:rPr>
        <w:t xml:space="preserve"> накоплени</w:t>
      </w:r>
      <w:r>
        <w:rPr>
          <w:b/>
          <w:sz w:val="28"/>
          <w:szCs w:val="28"/>
        </w:rPr>
        <w:t>я</w:t>
      </w:r>
      <w:r w:rsidRPr="00613751">
        <w:rPr>
          <w:b/>
          <w:sz w:val="28"/>
          <w:szCs w:val="28"/>
        </w:rPr>
        <w:t xml:space="preserve"> лексического матери</w:t>
      </w:r>
      <w:r w:rsidR="00437984">
        <w:rPr>
          <w:b/>
          <w:sz w:val="28"/>
          <w:szCs w:val="28"/>
        </w:rPr>
        <w:t>ала в процессе работы с текстом</w:t>
      </w:r>
    </w:p>
    <w:p w:rsidR="006A2FA2" w:rsidRDefault="006A2FA2" w:rsidP="00437984">
      <w:pPr>
        <w:spacing w:line="240" w:lineRule="auto"/>
        <w:jc w:val="center"/>
        <w:rPr>
          <w:b/>
          <w:sz w:val="28"/>
          <w:szCs w:val="28"/>
        </w:rPr>
      </w:pPr>
      <w:r w:rsidRPr="006F6E18">
        <w:rPr>
          <w:b/>
          <w:sz w:val="28"/>
          <w:szCs w:val="28"/>
        </w:rPr>
        <w:t xml:space="preserve">Правила работы со </w:t>
      </w:r>
      <w:r w:rsidR="00437984">
        <w:rPr>
          <w:b/>
          <w:sz w:val="28"/>
          <w:szCs w:val="28"/>
        </w:rPr>
        <w:t>словарем</w:t>
      </w:r>
    </w:p>
    <w:p w:rsidR="006A2FA2" w:rsidRDefault="006A2FA2" w:rsidP="007C5620">
      <w:pPr>
        <w:spacing w:after="0" w:line="240" w:lineRule="auto"/>
        <w:ind w:firstLine="709"/>
        <w:contextualSpacing/>
        <w:jc w:val="both"/>
        <w:rPr>
          <w:sz w:val="28"/>
          <w:szCs w:val="28"/>
        </w:rPr>
      </w:pPr>
      <w:r>
        <w:rPr>
          <w:sz w:val="28"/>
          <w:szCs w:val="28"/>
        </w:rPr>
        <w:t>Накопление определенного запаса немецких слов и выражений -</w:t>
      </w:r>
    </w:p>
    <w:p w:rsidR="006A2FA2" w:rsidRDefault="006A2FA2" w:rsidP="007C5620">
      <w:pPr>
        <w:spacing w:after="0" w:line="240" w:lineRule="auto"/>
        <w:ind w:firstLine="709"/>
        <w:contextualSpacing/>
        <w:jc w:val="both"/>
        <w:rPr>
          <w:sz w:val="28"/>
          <w:szCs w:val="28"/>
        </w:rPr>
      </w:pPr>
      <w:r>
        <w:rPr>
          <w:sz w:val="28"/>
          <w:szCs w:val="28"/>
        </w:rPr>
        <w:t>обязательное условие для овладения даже в весьма ограниченном объеме навыками устной речи и понимания немецких текстов без словаря. Слова прочнее всего запоминаются во взаимосвязях, поэтому рекомендуется регулярно читать на немецком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6A2FA2" w:rsidRPr="007C5620" w:rsidRDefault="006A2FA2" w:rsidP="007C5620">
      <w:pPr>
        <w:spacing w:after="0" w:line="240" w:lineRule="auto"/>
        <w:ind w:firstLine="709"/>
        <w:contextualSpacing/>
        <w:jc w:val="both"/>
        <w:rPr>
          <w:sz w:val="28"/>
          <w:szCs w:val="28"/>
        </w:rPr>
      </w:pPr>
      <w:r>
        <w:rPr>
          <w:sz w:val="28"/>
          <w:szCs w:val="28"/>
        </w:rPr>
        <w:t xml:space="preserve">    </w:t>
      </w:r>
      <w:r w:rsidRPr="001D7386">
        <w:rPr>
          <w:sz w:val="28"/>
          <w:szCs w:val="28"/>
        </w:rPr>
        <w:t xml:space="preserve"> </w:t>
      </w:r>
      <w:r w:rsidRPr="007C5620">
        <w:rPr>
          <w:sz w:val="28"/>
          <w:szCs w:val="28"/>
        </w:rPr>
        <w:t xml:space="preserve">2. Обязательно заведите свой личный словарь, в который вы будете записывать незнакомые слова, встречающиеся в тексте. В первую очередь </w:t>
      </w:r>
      <w:r w:rsidRPr="007C5620">
        <w:rPr>
          <w:sz w:val="28"/>
          <w:szCs w:val="28"/>
        </w:rPr>
        <w:lastRenderedPageBreak/>
        <w:t>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3. При работе над закреплением и обогащением запаса слов, прежде всего, необходимо уметь пользоваться немецко-русским словарем. Для этого необходимо знать немецкий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rsidR="006A2FA2" w:rsidRPr="007C5620" w:rsidRDefault="006A2FA2" w:rsidP="007C5620">
      <w:pPr>
        <w:spacing w:after="0" w:line="240" w:lineRule="auto"/>
        <w:ind w:firstLine="709"/>
        <w:contextualSpacing/>
        <w:jc w:val="both"/>
        <w:rPr>
          <w:sz w:val="28"/>
          <w:szCs w:val="28"/>
        </w:rPr>
      </w:pPr>
      <w:r w:rsidRPr="007C5620">
        <w:rPr>
          <w:sz w:val="28"/>
          <w:szCs w:val="28"/>
        </w:rPr>
        <w:t>открыть словарь на той букве, с которой начинается слово;</w:t>
      </w:r>
    </w:p>
    <w:p w:rsidR="006A2FA2" w:rsidRPr="007C5620" w:rsidRDefault="006A2FA2" w:rsidP="007C5620">
      <w:pPr>
        <w:spacing w:after="0" w:line="240" w:lineRule="auto"/>
        <w:ind w:firstLine="709"/>
        <w:contextualSpacing/>
        <w:jc w:val="both"/>
        <w:rPr>
          <w:sz w:val="28"/>
          <w:szCs w:val="28"/>
        </w:rPr>
      </w:pPr>
      <w:r w:rsidRPr="007C5620">
        <w:rPr>
          <w:sz w:val="28"/>
          <w:szCs w:val="28"/>
        </w:rPr>
        <w:t>открыть страницу, где начинается вторая буква слова;</w:t>
      </w:r>
    </w:p>
    <w:p w:rsidR="006A2FA2" w:rsidRPr="007C5620" w:rsidRDefault="006A2FA2" w:rsidP="007C5620">
      <w:pPr>
        <w:spacing w:after="0" w:line="240" w:lineRule="auto"/>
        <w:ind w:firstLine="709"/>
        <w:contextualSpacing/>
        <w:jc w:val="both"/>
        <w:rPr>
          <w:sz w:val="28"/>
          <w:szCs w:val="28"/>
        </w:rPr>
      </w:pPr>
      <w:r w:rsidRPr="007C5620">
        <w:rPr>
          <w:sz w:val="28"/>
          <w:szCs w:val="28"/>
        </w:rPr>
        <w:t>затем нужно искать по алфавиту третью букву и т.д. </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4) но  слово найдено, теперь нужно выяснить, какая часть речи вам    нужна.     Вот список слов, которые в немецком языке могут быть глаголом  или существительным:</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Treffen-встреча делегаций, соревнование, бой;</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treffen-попадать в мишень, поражать, наносить удар;</w:t>
      </w:r>
    </w:p>
    <w:p w:rsidR="006A2FA2" w:rsidRPr="007C5620" w:rsidRDefault="006A2FA2" w:rsidP="007C5620">
      <w:pPr>
        <w:spacing w:after="0" w:line="240" w:lineRule="auto"/>
        <w:ind w:firstLine="709"/>
        <w:contextualSpacing/>
        <w:jc w:val="both"/>
      </w:pPr>
      <w:r w:rsidRPr="007C5620">
        <w:t>     Rennen-бега, скачки, гонки, соревнования;</w:t>
      </w:r>
    </w:p>
    <w:p w:rsidR="006A2FA2" w:rsidRPr="007C5620" w:rsidRDefault="006A2FA2" w:rsidP="007C5620">
      <w:pPr>
        <w:spacing w:after="0" w:line="240" w:lineRule="auto"/>
        <w:ind w:firstLine="709"/>
        <w:contextualSpacing/>
        <w:jc w:val="both"/>
      </w:pPr>
      <w:r w:rsidRPr="007C5620">
        <w:t xml:space="preserve">      rennen-бежать, мчаться, скакать;</w:t>
      </w:r>
    </w:p>
    <w:p w:rsidR="006A2FA2" w:rsidRPr="007C5620" w:rsidRDefault="006A2FA2" w:rsidP="007C5620">
      <w:pPr>
        <w:spacing w:after="0" w:line="240" w:lineRule="auto"/>
        <w:ind w:firstLine="709"/>
        <w:contextualSpacing/>
        <w:jc w:val="both"/>
      </w:pPr>
      <w:r w:rsidRPr="007C5620">
        <w:t xml:space="preserve">      Sprechen-слова, разговор, высказывание;</w:t>
      </w:r>
    </w:p>
    <w:p w:rsidR="006A2FA2" w:rsidRPr="007C5620" w:rsidRDefault="006A2FA2" w:rsidP="007C5620">
      <w:pPr>
        <w:spacing w:after="0" w:line="240" w:lineRule="auto"/>
        <w:ind w:firstLine="709"/>
        <w:contextualSpacing/>
        <w:jc w:val="both"/>
      </w:pPr>
      <w:r w:rsidRPr="007C5620">
        <w:t xml:space="preserve">      Sprechen-говорить, разговаривать.</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4.Чтобы понять, глагол перед вами или существительное, нужно помнить о том, что все существительные в немецком языке пишутся с заглавной буквы. Для того, чтобы установить, какой частью речи является слово, следует обратить внимание и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sidRPr="007C5620">
        <w:rPr>
          <w:sz w:val="28"/>
          <w:szCs w:val="28"/>
        </w:rPr>
        <w:br/>
        <w:t xml:space="preserve">        5.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w:t>
      </w:r>
      <w:r w:rsidRPr="007C5620">
        <w:rPr>
          <w:sz w:val="28"/>
          <w:szCs w:val="28"/>
        </w:rPr>
        <w:br/>
        <w:t xml:space="preserve">       Записывая немецкое слово,  напишите рядом  принятое в словарях: а) для имени существительного</w:t>
      </w:r>
      <w:r w:rsidRPr="007C5620">
        <w:t xml:space="preserve"> обозначение рода и окончание при склонении и образовании множественного числа: Flur m –s, -e (прихожая); </w:t>
      </w:r>
      <w:r w:rsidRPr="007C5620">
        <w:rPr>
          <w:sz w:val="28"/>
          <w:szCs w:val="28"/>
        </w:rPr>
        <w:t xml:space="preserve">для существительных, образующих множественное число нестандартными способами, запишите также форму множественного числа: der Rat-die Ratschläge-совет-советы; </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DasUnglück-dieUnglücksfälle-несчастье-несчастные случаи ;   </w:t>
      </w:r>
    </w:p>
    <w:p w:rsidR="006A2FA2" w:rsidRPr="007C5620" w:rsidRDefault="006A2FA2" w:rsidP="007C5620">
      <w:pPr>
        <w:spacing w:after="0" w:line="240" w:lineRule="auto"/>
        <w:ind w:firstLine="709"/>
        <w:contextualSpacing/>
        <w:jc w:val="both"/>
        <w:rPr>
          <w:sz w:val="28"/>
          <w:szCs w:val="28"/>
        </w:rPr>
      </w:pPr>
      <w:r w:rsidRPr="007C5620">
        <w:rPr>
          <w:sz w:val="28"/>
          <w:szCs w:val="28"/>
        </w:rPr>
        <w:lastRenderedPageBreak/>
        <w:t xml:space="preserve">    б) для имени прилагательного</w:t>
      </w:r>
      <w:r w:rsidRPr="007C5620">
        <w:t> выписываем исходную форму hoch-в</w:t>
      </w:r>
      <w:r w:rsidRPr="007C5620">
        <w:rPr>
          <w:sz w:val="28"/>
          <w:szCs w:val="28"/>
        </w:rPr>
        <w:t>ысокий;</w:t>
      </w:r>
      <w:r w:rsidRPr="007C5620">
        <w:rPr>
          <w:sz w:val="28"/>
          <w:szCs w:val="28"/>
        </w:rPr>
        <w:br/>
        <w:t xml:space="preserve">    в) для неправильных глаголов, выписывайте их в трех основных формах, например: Die Stadt wurde immer grösser, weil immer mehr Menschen nach Berlin zogen. (1.ziehen-zog-gezogen, 2.werden-wurde-geworden) — 1.зд.переезжать; 2.становиться.</w:t>
      </w:r>
      <w:r w:rsidRPr="007C5620">
        <w:rPr>
          <w:sz w:val="28"/>
          <w:szCs w:val="28"/>
        </w:rPr>
        <w:br/>
        <w:t xml:space="preserve">         6.Имя существительное в немецком языке, как и в русском, склоняется, т.е. изменяется по падежам. В отличие от русского языка, в немецком языке только 4 падежа, в связи с чем русскому творительному падежу и русскому предложному падежам соответствуют имена существительные и местоимения с предлогом, например: Er schreibt mit dem Bleistift.-Он пишет карандашом. У немецких существительных, в отличие от русских существительных, в большинстве падежей окончание отсутствует. Падеж имени существительного в немецком языке выражается главным образом словами, сопровождающими имя существительное: артиклями и местоимениями.</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7. Учитывайте, что в каждом языке слово может иметь много значений. Так, например, немецко-русский словарь под редакцией профессора О.И. Москальской дает семь значений для существительного Inhalt: 1. «содержание», 2. «значение», 3. «содержимое», 4. «ёмкость», 5. «вместимость», 6. «объём», 7. «площадь-матем.».  Отбирайте в словаре подходящее по значению русское слово, исходя не только из грамматической функции немецкого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sidRPr="007C5620">
        <w:t> </w:t>
      </w:r>
      <w:r w:rsidRPr="007C5620">
        <w:rPr>
          <w:sz w:val="28"/>
          <w:szCs w:val="28"/>
        </w:rPr>
        <w:br/>
        <w:t>Покажем это на примере следующего текста.</w:t>
      </w:r>
    </w:p>
    <w:p w:rsidR="006A2FA2" w:rsidRPr="007C5620" w:rsidRDefault="006A2FA2" w:rsidP="007C5620">
      <w:pPr>
        <w:spacing w:after="0" w:line="240" w:lineRule="auto"/>
        <w:ind w:firstLine="709"/>
        <w:contextualSpacing/>
        <w:jc w:val="both"/>
        <w:rPr>
          <w:sz w:val="28"/>
          <w:szCs w:val="28"/>
        </w:rPr>
      </w:pPr>
      <w:r w:rsidRPr="007C5620">
        <w:rPr>
          <w:sz w:val="28"/>
          <w:szCs w:val="28"/>
        </w:rPr>
        <w:t>Inhalt                                                                Содержание</w:t>
      </w:r>
    </w:p>
    <w:p w:rsidR="006A2FA2" w:rsidRPr="007C5620" w:rsidRDefault="006A2FA2" w:rsidP="007C5620">
      <w:pPr>
        <w:spacing w:after="0" w:line="240" w:lineRule="auto"/>
        <w:ind w:firstLine="709"/>
        <w:contextualSpacing/>
        <w:jc w:val="both"/>
        <w:rPr>
          <w:sz w:val="28"/>
          <w:szCs w:val="28"/>
        </w:rPr>
      </w:pPr>
      <w:r w:rsidRPr="007C5620">
        <w:rPr>
          <w:sz w:val="28"/>
          <w:szCs w:val="28"/>
        </w:rPr>
        <w:t>Territorium und Bevölkerung                           Территория и население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Geschichte                                                         История</w:t>
      </w:r>
    </w:p>
    <w:p w:rsidR="006A2FA2" w:rsidRPr="007C5620" w:rsidRDefault="006A2FA2" w:rsidP="007C5620">
      <w:pPr>
        <w:spacing w:after="0" w:line="240" w:lineRule="auto"/>
        <w:ind w:firstLine="709"/>
        <w:contextualSpacing/>
        <w:jc w:val="both"/>
        <w:rPr>
          <w:sz w:val="28"/>
          <w:szCs w:val="28"/>
        </w:rPr>
      </w:pPr>
      <w:r w:rsidRPr="007C5620">
        <w:rPr>
          <w:sz w:val="28"/>
          <w:szCs w:val="28"/>
        </w:rPr>
        <w:t>Gesellschaftsordnung                                        Общественный строй</w:t>
      </w:r>
    </w:p>
    <w:p w:rsidR="006A2FA2" w:rsidRPr="007C5620" w:rsidRDefault="006A2FA2" w:rsidP="007C5620">
      <w:pPr>
        <w:spacing w:after="0" w:line="240" w:lineRule="auto"/>
        <w:ind w:firstLine="709"/>
        <w:contextualSpacing/>
        <w:jc w:val="both"/>
        <w:rPr>
          <w:sz w:val="28"/>
          <w:szCs w:val="28"/>
        </w:rPr>
      </w:pPr>
      <w:r w:rsidRPr="007C5620">
        <w:rPr>
          <w:sz w:val="28"/>
          <w:szCs w:val="28"/>
        </w:rPr>
        <w:t>Staatsaufbau                                                     Государственное устройство</w:t>
      </w:r>
    </w:p>
    <w:p w:rsidR="006A2FA2" w:rsidRPr="007C5620" w:rsidRDefault="006A2FA2" w:rsidP="007C5620">
      <w:pPr>
        <w:spacing w:after="0" w:line="240" w:lineRule="auto"/>
        <w:ind w:firstLine="709"/>
        <w:contextualSpacing/>
        <w:jc w:val="both"/>
        <w:rPr>
          <w:sz w:val="28"/>
          <w:szCs w:val="28"/>
        </w:rPr>
      </w:pPr>
      <w:r w:rsidRPr="007C5620">
        <w:rPr>
          <w:sz w:val="28"/>
          <w:szCs w:val="28"/>
        </w:rPr>
        <w:t>Außenpolitik                                                     Внешняя политика</w:t>
      </w:r>
    </w:p>
    <w:p w:rsidR="006A2FA2" w:rsidRPr="007C5620" w:rsidRDefault="006A2FA2" w:rsidP="007C5620">
      <w:pPr>
        <w:spacing w:after="0" w:line="240" w:lineRule="auto"/>
        <w:ind w:firstLine="709"/>
        <w:contextualSpacing/>
        <w:jc w:val="both"/>
        <w:rPr>
          <w:sz w:val="28"/>
          <w:szCs w:val="28"/>
        </w:rPr>
      </w:pPr>
      <w:r w:rsidRPr="007C5620">
        <w:rPr>
          <w:sz w:val="28"/>
          <w:szCs w:val="28"/>
        </w:rPr>
        <w:t>Wirtschaft                                                         Экономика</w:t>
      </w:r>
    </w:p>
    <w:p w:rsidR="006A2FA2" w:rsidRPr="007C5620" w:rsidRDefault="006A2FA2" w:rsidP="007C5620">
      <w:pPr>
        <w:spacing w:after="0" w:line="240" w:lineRule="auto"/>
        <w:ind w:firstLine="709"/>
        <w:contextualSpacing/>
        <w:jc w:val="both"/>
        <w:rPr>
          <w:sz w:val="28"/>
          <w:szCs w:val="28"/>
        </w:rPr>
      </w:pPr>
      <w:r w:rsidRPr="007C5620">
        <w:rPr>
          <w:sz w:val="28"/>
          <w:szCs w:val="28"/>
        </w:rPr>
        <w:t>Bildungswesen                                                  Образование</w:t>
      </w:r>
    </w:p>
    <w:p w:rsidR="006A2FA2" w:rsidRPr="007C5620" w:rsidRDefault="006A2FA2" w:rsidP="007C5620">
      <w:pPr>
        <w:spacing w:after="0" w:line="240" w:lineRule="auto"/>
        <w:ind w:firstLine="709"/>
        <w:contextualSpacing/>
        <w:jc w:val="both"/>
        <w:rPr>
          <w:sz w:val="28"/>
          <w:szCs w:val="28"/>
        </w:rPr>
      </w:pPr>
      <w:r w:rsidRPr="007C5620">
        <w:rPr>
          <w:sz w:val="28"/>
          <w:szCs w:val="28"/>
        </w:rPr>
        <w:t>Kultur                                                                Культура</w:t>
      </w:r>
    </w:p>
    <w:p w:rsidR="006A2FA2" w:rsidRPr="007C5620" w:rsidRDefault="006A2FA2" w:rsidP="007C5620">
      <w:pPr>
        <w:spacing w:after="0" w:line="240" w:lineRule="auto"/>
        <w:ind w:firstLine="709"/>
        <w:contextualSpacing/>
        <w:jc w:val="both"/>
        <w:rPr>
          <w:sz w:val="28"/>
          <w:szCs w:val="28"/>
        </w:rPr>
      </w:pPr>
      <w:r w:rsidRPr="007C5620">
        <w:rPr>
          <w:sz w:val="28"/>
          <w:szCs w:val="28"/>
        </w:rPr>
        <w:t>Gesundheitswesen                                              Здравоохранение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Sozialwesen                                                        Социальное обеспечение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Erholung                                                             Отдых</w:t>
      </w:r>
    </w:p>
    <w:p w:rsidR="006A2FA2" w:rsidRPr="007C5620" w:rsidRDefault="006A2FA2" w:rsidP="007C5620">
      <w:pPr>
        <w:spacing w:after="0" w:line="240" w:lineRule="auto"/>
        <w:ind w:firstLine="709"/>
        <w:contextualSpacing/>
        <w:jc w:val="both"/>
        <w:rPr>
          <w:sz w:val="28"/>
          <w:szCs w:val="28"/>
        </w:rPr>
      </w:pPr>
      <w:r w:rsidRPr="007C5620">
        <w:rPr>
          <w:sz w:val="28"/>
          <w:szCs w:val="28"/>
        </w:rPr>
        <w:t>Sport                                                                   Спорт</w:t>
      </w:r>
    </w:p>
    <w:p w:rsidR="006A2FA2" w:rsidRPr="007C5620" w:rsidRDefault="006A2FA2" w:rsidP="007C5620">
      <w:pPr>
        <w:spacing w:after="0" w:line="240" w:lineRule="auto"/>
        <w:ind w:firstLine="709"/>
        <w:contextualSpacing/>
        <w:jc w:val="both"/>
        <w:rPr>
          <w:sz w:val="28"/>
          <w:szCs w:val="28"/>
        </w:rPr>
      </w:pPr>
      <w:r w:rsidRPr="007C5620">
        <w:rPr>
          <w:sz w:val="28"/>
          <w:szCs w:val="28"/>
        </w:rPr>
        <w:t>Так в вышеприведенном тексте слово «Inhalt» интерпретируется как «содержание», поскольку оно является заголовком относительно самостоятельной части текста в конце книги страноведческого характера и естественно сочетается со следующими за ним понятиями «Territorium» и «Bevölkerung» и т.д., характеризующими обычно разделы книг по географии.</w:t>
      </w:r>
    </w:p>
    <w:p w:rsidR="006A2FA2" w:rsidRPr="007C5620" w:rsidRDefault="006A2FA2" w:rsidP="007C5620">
      <w:pPr>
        <w:spacing w:after="0" w:line="240" w:lineRule="auto"/>
        <w:ind w:firstLine="709"/>
        <w:contextualSpacing/>
        <w:jc w:val="both"/>
        <w:rPr>
          <w:sz w:val="28"/>
          <w:szCs w:val="28"/>
        </w:rPr>
      </w:pPr>
      <w:r w:rsidRPr="007C5620">
        <w:rPr>
          <w:sz w:val="28"/>
          <w:szCs w:val="28"/>
        </w:rPr>
        <w:t>Слово «Wirtschaft» по тем же причинам допускает лишь интерпретацию «Экономика»; слово «Sozialwesen» «Социальное обеспечение».</w:t>
      </w:r>
    </w:p>
    <w:p w:rsidR="006A2FA2" w:rsidRPr="007C5620" w:rsidRDefault="006A2FA2" w:rsidP="007C5620">
      <w:pPr>
        <w:spacing w:after="0" w:line="240" w:lineRule="auto"/>
        <w:ind w:firstLine="709"/>
        <w:contextualSpacing/>
        <w:jc w:val="both"/>
        <w:rPr>
          <w:sz w:val="28"/>
          <w:szCs w:val="28"/>
        </w:rPr>
      </w:pPr>
      <w:r w:rsidRPr="007C5620">
        <w:rPr>
          <w:sz w:val="28"/>
          <w:szCs w:val="28"/>
        </w:rPr>
        <w:lastRenderedPageBreak/>
        <w:t>Из вариантных соответствий выбирается то, которое наиболее полно и компактно передает актуальное значение исходной единицы, не вступая в противоречие с контекстом. «Bevölkerung»- «Население». Исключаются соответствия: «заселение», «наполнение»-как несогласующиеся с контекстом оглавления политико-экономического справочника. «Geschichte»-«история». Исключаются по тем же причинам соответствия «рассказ», «повесть», «ложь», «вымысел» и др.</w:t>
      </w:r>
    </w:p>
    <w:p w:rsidR="006A2FA2" w:rsidRPr="007C5620" w:rsidRDefault="006A2FA2" w:rsidP="007C5620">
      <w:pPr>
        <w:spacing w:after="0" w:line="240" w:lineRule="auto"/>
        <w:ind w:firstLine="709"/>
        <w:contextualSpacing/>
        <w:jc w:val="both"/>
        <w:rPr>
          <w:sz w:val="28"/>
          <w:szCs w:val="28"/>
        </w:rPr>
      </w:pPr>
      <w:r w:rsidRPr="007C5620">
        <w:rPr>
          <w:sz w:val="28"/>
          <w:szCs w:val="28"/>
        </w:rPr>
        <w:t>8. 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немецкому выражению Wie alt sind Sie? (буквально: Как стары вы?) соответствует русское «Сколько вам лет?» Русскому сочетанию слов «Как вы живете?» соответствует немецкое Wie geht es Ihnen? или Wie geht“s?, где слово leben, точно соответствующее русскому «живете», отсутствует, а то же понятие передается глаголом gehen или глаголом-связкой sein.</w:t>
      </w:r>
      <w:r w:rsidRPr="007C5620">
        <w:rPr>
          <w:sz w:val="28"/>
          <w:szCs w:val="28"/>
        </w:rPr>
        <w:br/>
        <w:t xml:space="preserve">       Значение устойчивого словосочетания следует искать в словаре по входящим в его состав знаменательным словам, а не по строевым или служебным словам. Например, значение выражения Ein herzliches Willkommen bereiten—оказать сердечный прием можно найти в немецко-русском словаре  К. Лейна по слову Willkommen—добро пожаловать. Предложение Wir leisten ihrer Einladung gern Folge. отыскивается в словаре по глаголу leisten или по существительному Folge и только их сочетание в единстве «повиноваться, следовать чему-либо» даёт понимание этого предложения: «Мы с удовольствием последуем их приглашению». Устойчивые словосочетания и выражения следует выписывать и заучивать наизусть:</w:t>
      </w:r>
    </w:p>
    <w:p w:rsidR="006A2FA2" w:rsidRPr="007C5620" w:rsidRDefault="006A2FA2" w:rsidP="007C5620">
      <w:pPr>
        <w:spacing w:after="0" w:line="240" w:lineRule="auto"/>
        <w:ind w:firstLine="709"/>
        <w:contextualSpacing/>
        <w:jc w:val="both"/>
        <w:rPr>
          <w:sz w:val="28"/>
          <w:szCs w:val="28"/>
        </w:rPr>
      </w:pPr>
      <w:r w:rsidRPr="007C5620">
        <w:rPr>
          <w:sz w:val="28"/>
          <w:szCs w:val="28"/>
        </w:rPr>
        <w:t>Hilfe leisten                                                        оказывать помощь</w:t>
      </w:r>
    </w:p>
    <w:p w:rsidR="006A2FA2" w:rsidRPr="007C5620" w:rsidRDefault="006A2FA2" w:rsidP="007C5620">
      <w:pPr>
        <w:spacing w:after="0" w:line="240" w:lineRule="auto"/>
        <w:ind w:firstLine="709"/>
        <w:contextualSpacing/>
        <w:jc w:val="both"/>
        <w:rPr>
          <w:sz w:val="28"/>
          <w:szCs w:val="28"/>
        </w:rPr>
      </w:pPr>
      <w:r w:rsidRPr="007C5620">
        <w:rPr>
          <w:sz w:val="28"/>
          <w:szCs w:val="28"/>
        </w:rPr>
        <w:t>Widerstand leisten                                              оказывать сопротивление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Aufmerksamkeit schenken                                 уделять внимание</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Eine Rolle spielen                                              </w:t>
      </w:r>
      <w:r w:rsidRPr="007C5620">
        <w:rPr>
          <w:sz w:val="28"/>
          <w:szCs w:val="28"/>
        </w:rPr>
        <w:t>играть</w:t>
      </w:r>
      <w:r w:rsidRPr="00AE70C5">
        <w:rPr>
          <w:sz w:val="28"/>
          <w:szCs w:val="28"/>
          <w:lang w:val="de-DE"/>
        </w:rPr>
        <w:t xml:space="preserve"> </w:t>
      </w:r>
      <w:r w:rsidRPr="007C5620">
        <w:rPr>
          <w:sz w:val="28"/>
          <w:szCs w:val="28"/>
        </w:rPr>
        <w:t>роль</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Tränen vergießen                                               </w:t>
      </w:r>
      <w:r w:rsidRPr="007C5620">
        <w:rPr>
          <w:sz w:val="28"/>
          <w:szCs w:val="28"/>
        </w:rPr>
        <w:t>проливать</w:t>
      </w:r>
      <w:r w:rsidRPr="00AE70C5">
        <w:rPr>
          <w:sz w:val="28"/>
          <w:szCs w:val="28"/>
          <w:lang w:val="de-DE"/>
        </w:rPr>
        <w:t xml:space="preserve"> </w:t>
      </w:r>
      <w:r w:rsidRPr="007C5620">
        <w:rPr>
          <w:sz w:val="28"/>
          <w:szCs w:val="28"/>
        </w:rPr>
        <w:t>слёзы</w:t>
      </w:r>
    </w:p>
    <w:p w:rsidR="006A2FA2" w:rsidRPr="007C5620" w:rsidRDefault="006A2FA2" w:rsidP="007C5620">
      <w:pPr>
        <w:spacing w:after="0" w:line="240" w:lineRule="auto"/>
        <w:ind w:firstLine="709"/>
        <w:contextualSpacing/>
        <w:jc w:val="both"/>
        <w:rPr>
          <w:sz w:val="28"/>
          <w:szCs w:val="28"/>
        </w:rPr>
      </w:pPr>
      <w:r w:rsidRPr="007C5620">
        <w:rPr>
          <w:sz w:val="28"/>
          <w:szCs w:val="28"/>
        </w:rPr>
        <w:t>Den Vortritt lassen                                             пропустить вперёд</w:t>
      </w:r>
      <w:r w:rsidRPr="007C5620">
        <w:rPr>
          <w:sz w:val="28"/>
          <w:szCs w:val="28"/>
        </w:rPr>
        <w:br/>
        <w:t xml:space="preserve">      9.Особое внимание при самостоятельной работе с текстами на немецком языке следует обращать на перевод безличных предложений, которые формируются с помощью безличного местоимения es и соответствующего глагола в 3 л. ед. ч. Чаще всего безличные конструкции служат для обозначения явлений природы, физического или психического состояния человека, но могут иметь и другие ситуативно обусловленные значения.</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t xml:space="preserve">Es regnet. Heute regnet es.                            </w:t>
      </w:r>
      <w:r w:rsidRPr="007C5620">
        <w:rPr>
          <w:sz w:val="28"/>
          <w:szCs w:val="28"/>
        </w:rPr>
        <w:t>Идет дождь. Сегодня идет дождь.</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Es ist kalt.                                                      </w:t>
      </w:r>
      <w:r w:rsidRPr="007C5620">
        <w:rPr>
          <w:sz w:val="28"/>
          <w:szCs w:val="28"/>
        </w:rPr>
        <w:t>Холодно</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Wie geht es Ihnen?                                        </w:t>
      </w:r>
      <w:r w:rsidRPr="007C5620">
        <w:rPr>
          <w:sz w:val="28"/>
          <w:szCs w:val="28"/>
        </w:rPr>
        <w:t>Как</w:t>
      </w:r>
      <w:r w:rsidRPr="00AE70C5">
        <w:rPr>
          <w:sz w:val="28"/>
          <w:szCs w:val="28"/>
          <w:lang w:val="de-DE"/>
        </w:rPr>
        <w:t xml:space="preserve"> </w:t>
      </w:r>
      <w:r w:rsidRPr="007C5620">
        <w:rPr>
          <w:sz w:val="28"/>
          <w:szCs w:val="28"/>
        </w:rPr>
        <w:t>поживаете</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Hier gibt es Fehler.                                        </w:t>
      </w:r>
      <w:r w:rsidRPr="007C5620">
        <w:rPr>
          <w:sz w:val="28"/>
          <w:szCs w:val="28"/>
        </w:rPr>
        <w:t>Здесь</w:t>
      </w:r>
      <w:r w:rsidRPr="00AE70C5">
        <w:rPr>
          <w:sz w:val="28"/>
          <w:szCs w:val="28"/>
          <w:lang w:val="de-DE"/>
        </w:rPr>
        <w:t xml:space="preserve"> </w:t>
      </w:r>
      <w:r w:rsidRPr="007C5620">
        <w:rPr>
          <w:sz w:val="28"/>
          <w:szCs w:val="28"/>
        </w:rPr>
        <w:t>ошибка</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Wie spät ist es? -Es ist 8 Uhr.                        </w:t>
      </w:r>
      <w:r w:rsidRPr="007C5620">
        <w:rPr>
          <w:sz w:val="28"/>
          <w:szCs w:val="28"/>
        </w:rPr>
        <w:t>Который</w:t>
      </w:r>
      <w:r w:rsidRPr="00AE70C5">
        <w:rPr>
          <w:sz w:val="28"/>
          <w:szCs w:val="28"/>
          <w:lang w:val="de-DE"/>
        </w:rPr>
        <w:t xml:space="preserve"> </w:t>
      </w:r>
      <w:r w:rsidRPr="007C5620">
        <w:rPr>
          <w:sz w:val="28"/>
          <w:szCs w:val="28"/>
        </w:rPr>
        <w:t>час</w:t>
      </w:r>
      <w:r w:rsidRPr="00AE70C5">
        <w:rPr>
          <w:sz w:val="28"/>
          <w:szCs w:val="28"/>
          <w:lang w:val="de-DE"/>
        </w:rPr>
        <w:t xml:space="preserve">? -8 </w:t>
      </w:r>
      <w:r w:rsidRPr="007C5620">
        <w:rPr>
          <w:sz w:val="28"/>
          <w:szCs w:val="28"/>
        </w:rPr>
        <w:t>часов</w:t>
      </w:r>
      <w:r w:rsidRPr="00AE70C5">
        <w:rPr>
          <w:sz w:val="28"/>
          <w:szCs w:val="28"/>
          <w:lang w:val="de-DE"/>
        </w:rPr>
        <w:t>.</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lastRenderedPageBreak/>
        <w:t xml:space="preserve">Es geht um das Visum.                                   </w:t>
      </w:r>
      <w:r w:rsidRPr="007C5620">
        <w:rPr>
          <w:sz w:val="28"/>
          <w:szCs w:val="28"/>
        </w:rPr>
        <w:t>Речь идет о визе.</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В отдельных случаях безличное местоимение может опускаться, например: Mir ist(es) kalt.                                              Мне холодно.</w:t>
      </w:r>
    </w:p>
    <w:p w:rsidR="006A2FA2" w:rsidRPr="007C5620" w:rsidRDefault="006A2FA2" w:rsidP="007C5620">
      <w:pPr>
        <w:spacing w:after="0" w:line="240" w:lineRule="auto"/>
        <w:ind w:firstLine="709"/>
        <w:contextualSpacing/>
        <w:jc w:val="both"/>
        <w:rPr>
          <w:sz w:val="28"/>
          <w:szCs w:val="28"/>
        </w:rPr>
      </w:pPr>
      <w:r w:rsidRPr="007C5620">
        <w:rPr>
          <w:sz w:val="28"/>
          <w:szCs w:val="28"/>
        </w:rPr>
        <w:t>Mich friert (es).                                             Я зябну.</w:t>
      </w:r>
    </w:p>
    <w:p w:rsidR="006A2FA2" w:rsidRPr="007C5620" w:rsidRDefault="006A2FA2" w:rsidP="007C5620">
      <w:pPr>
        <w:spacing w:after="0" w:line="240" w:lineRule="auto"/>
        <w:ind w:firstLine="709"/>
        <w:contextualSpacing/>
        <w:jc w:val="both"/>
        <w:rPr>
          <w:sz w:val="28"/>
          <w:szCs w:val="28"/>
        </w:rPr>
      </w:pPr>
      <w:r w:rsidRPr="007C5620">
        <w:rPr>
          <w:sz w:val="28"/>
          <w:szCs w:val="28"/>
        </w:rPr>
        <w:t>В словарях безличные глаголы обычно сопровождаются пометкой vimp(verbum impersonables).</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При переводе безличное местоимение следует на этапе анализа отличить от личного местоимения 3 лица единственного числа среднего рода, которое предполагает предшествующее употребление соответствующего существительного среднего рода единственного числа:</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Beschaffen Sie mir bitte dieses Buch. </w:t>
      </w:r>
      <w:r w:rsidRPr="007C5620">
        <w:rPr>
          <w:sz w:val="28"/>
          <w:szCs w:val="28"/>
        </w:rPr>
        <w:t>Es interessiert mich.Достаньте мне, пожалуйста, эту книгу. Она</w:t>
      </w:r>
      <w:r w:rsidRPr="00AE70C5">
        <w:rPr>
          <w:sz w:val="28"/>
          <w:szCs w:val="28"/>
          <w:lang w:val="de-DE"/>
        </w:rPr>
        <w:t xml:space="preserve"> </w:t>
      </w:r>
      <w:r w:rsidRPr="007C5620">
        <w:rPr>
          <w:sz w:val="28"/>
          <w:szCs w:val="28"/>
        </w:rPr>
        <w:t>меня</w:t>
      </w:r>
      <w:r w:rsidRPr="00AE70C5">
        <w:rPr>
          <w:sz w:val="28"/>
          <w:szCs w:val="28"/>
          <w:lang w:val="de-DE"/>
        </w:rPr>
        <w:t xml:space="preserve"> </w:t>
      </w:r>
      <w:r w:rsidRPr="007C5620">
        <w:rPr>
          <w:sz w:val="28"/>
          <w:szCs w:val="28"/>
        </w:rPr>
        <w:t>интересует</w:t>
      </w:r>
      <w:r w:rsidRPr="00AE70C5">
        <w:rPr>
          <w:sz w:val="28"/>
          <w:szCs w:val="28"/>
          <w:lang w:val="de-DE"/>
        </w:rPr>
        <w:t>.</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t xml:space="preserve">Ich liebe Salzburg. Es ist sehr malerisch. </w:t>
      </w:r>
      <w:r w:rsidRPr="007C5620">
        <w:rPr>
          <w:sz w:val="28"/>
          <w:szCs w:val="28"/>
        </w:rPr>
        <w:t>Я люблю Зальцбург. Он очень живописен.</w:t>
      </w:r>
    </w:p>
    <w:p w:rsidR="006A2FA2" w:rsidRPr="007C5620" w:rsidRDefault="006A2FA2" w:rsidP="007C5620">
      <w:pPr>
        <w:spacing w:after="0" w:line="240" w:lineRule="auto"/>
        <w:ind w:firstLine="709"/>
        <w:contextualSpacing/>
        <w:jc w:val="both"/>
        <w:rPr>
          <w:sz w:val="28"/>
          <w:szCs w:val="28"/>
        </w:rPr>
      </w:pPr>
      <w:r w:rsidRPr="007C5620">
        <w:rPr>
          <w:sz w:val="28"/>
          <w:szCs w:val="28"/>
        </w:rPr>
        <w:t>10. Если вы не можете понять немецкое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следует прежде всего руководствоваться теми формальными (грамматическими) признаками, которые помогают определять функции немецкого слова и служат показателями того, к какой части оно относится.</w:t>
      </w:r>
    </w:p>
    <w:p w:rsidR="006A2FA2" w:rsidRDefault="006A2FA2" w:rsidP="006A2FA2">
      <w:pPr>
        <w:spacing w:line="360" w:lineRule="auto"/>
        <w:jc w:val="both"/>
        <w:rPr>
          <w:rStyle w:val="submenu-table"/>
          <w:b/>
          <w:bCs/>
          <w:color w:val="000000"/>
          <w:sz w:val="28"/>
          <w:szCs w:val="28"/>
          <w:shd w:val="clear" w:color="auto" w:fill="FFFFFF"/>
        </w:rPr>
      </w:pPr>
    </w:p>
    <w:p w:rsidR="006A2FA2" w:rsidRPr="007C5620" w:rsidRDefault="006A2FA2" w:rsidP="007C5620">
      <w:pPr>
        <w:spacing w:after="0" w:line="240" w:lineRule="auto"/>
        <w:ind w:firstLine="709"/>
        <w:contextualSpacing/>
        <w:jc w:val="both"/>
        <w:rPr>
          <w:sz w:val="28"/>
          <w:szCs w:val="28"/>
        </w:rPr>
      </w:pPr>
      <w:r w:rsidRPr="007E08E8">
        <w:rPr>
          <w:rStyle w:val="submenu-table"/>
          <w:b/>
          <w:bCs/>
          <w:color w:val="000000"/>
          <w:sz w:val="28"/>
          <w:szCs w:val="28"/>
          <w:shd w:val="clear" w:color="auto" w:fill="FFFFFF"/>
        </w:rPr>
        <w:t>Как работать с текстовым материалом без словаря</w:t>
      </w:r>
      <w:r w:rsidRPr="007E08E8">
        <w:rPr>
          <w:color w:val="000000"/>
          <w:sz w:val="28"/>
          <w:szCs w:val="28"/>
        </w:rPr>
        <w:br/>
      </w:r>
      <w:r w:rsidRPr="007C5620">
        <w:rPr>
          <w:sz w:val="28"/>
          <w:szCs w:val="28"/>
        </w:rPr>
        <w:t xml:space="preserve">         1. При понимании немецких текстов без словаря большую помощь может оказать понимание значений «международных слов», т. е. таких слов немецкого языка, которые по форме, звучанию и даже по значению близки русским словам: Politik, Sport; Reportage; Territorium; Mosaik; Rartoffel.</w:t>
      </w:r>
    </w:p>
    <w:p w:rsidR="006A2FA2" w:rsidRPr="008E69AD" w:rsidRDefault="006A2FA2" w:rsidP="007C5620">
      <w:pPr>
        <w:spacing w:after="0" w:line="240" w:lineRule="auto"/>
        <w:ind w:firstLine="709"/>
        <w:contextualSpacing/>
        <w:jc w:val="both"/>
        <w:rPr>
          <w:sz w:val="28"/>
          <w:szCs w:val="28"/>
        </w:rPr>
      </w:pPr>
      <w:r w:rsidRPr="007C5620">
        <w:rPr>
          <w:sz w:val="28"/>
          <w:szCs w:val="28"/>
        </w:rPr>
        <w:t xml:space="preserve"> Не менее действенным средством к пониманию новых производных слов служит овладение словообразовательными средствами немецкого языка. Встречая, в текстах контрольных заданий международные слова, имейте в виду, что среди интернационализмов имеется и значительная группа так называемых «ложных друзей переводчика», т.е. слов, которые в языке перевода имеют совершенно иное значение, нежели похожие на них слова иностранного языка:</w:t>
      </w:r>
      <w:r w:rsidRPr="007C5620">
        <w:rPr>
          <w:sz w:val="28"/>
          <w:szCs w:val="28"/>
        </w:rPr>
        <w:br/>
        <w:t>Qualifizierung</w:t>
      </w:r>
      <w:r>
        <w:rPr>
          <w:sz w:val="28"/>
          <w:szCs w:val="28"/>
        </w:rPr>
        <w:t>-редко «квалификация», чаще улучшение;</w:t>
      </w:r>
    </w:p>
    <w:p w:rsidR="006A2FA2" w:rsidRPr="008E69AD" w:rsidRDefault="006A2FA2" w:rsidP="007C5620">
      <w:pPr>
        <w:spacing w:after="0" w:line="240" w:lineRule="auto"/>
        <w:ind w:firstLine="709"/>
        <w:contextualSpacing/>
        <w:jc w:val="both"/>
        <w:rPr>
          <w:sz w:val="28"/>
          <w:szCs w:val="28"/>
        </w:rPr>
      </w:pPr>
      <w:r w:rsidRPr="007C5620">
        <w:rPr>
          <w:sz w:val="28"/>
          <w:szCs w:val="28"/>
        </w:rPr>
        <w:t>Fabrik</w:t>
      </w:r>
      <w:r>
        <w:rPr>
          <w:sz w:val="28"/>
          <w:szCs w:val="28"/>
        </w:rPr>
        <w:t>-реже «фабрика», чаще завод;</w:t>
      </w:r>
    </w:p>
    <w:p w:rsidR="006A2FA2" w:rsidRPr="008E69AD" w:rsidRDefault="006A2FA2" w:rsidP="007C5620">
      <w:pPr>
        <w:spacing w:after="0" w:line="240" w:lineRule="auto"/>
        <w:ind w:firstLine="709"/>
        <w:contextualSpacing/>
        <w:jc w:val="both"/>
        <w:rPr>
          <w:sz w:val="28"/>
          <w:szCs w:val="28"/>
        </w:rPr>
      </w:pPr>
      <w:r w:rsidRPr="007C5620">
        <w:rPr>
          <w:sz w:val="28"/>
          <w:szCs w:val="28"/>
        </w:rPr>
        <w:t>Pr</w:t>
      </w:r>
      <w:r w:rsidRPr="008E69AD">
        <w:rPr>
          <w:sz w:val="28"/>
          <w:szCs w:val="28"/>
        </w:rPr>
        <w:t>ä</w:t>
      </w:r>
      <w:r w:rsidRPr="007C5620">
        <w:rPr>
          <w:sz w:val="28"/>
          <w:szCs w:val="28"/>
        </w:rPr>
        <w:t>sident</w:t>
      </w:r>
      <w:r>
        <w:rPr>
          <w:sz w:val="28"/>
          <w:szCs w:val="28"/>
        </w:rPr>
        <w:t>-не только «президент», но и «председатель» и др.</w:t>
      </w:r>
    </w:p>
    <w:p w:rsidR="00472391" w:rsidRDefault="00472391" w:rsidP="00472391">
      <w:pPr>
        <w:spacing w:before="100" w:beforeAutospacing="1" w:after="0" w:line="360" w:lineRule="auto"/>
        <w:ind w:firstLine="720"/>
        <w:jc w:val="center"/>
        <w:rPr>
          <w:rStyle w:val="10"/>
          <w:rFonts w:eastAsiaTheme="minorHAnsi"/>
          <w:b/>
          <w:sz w:val="28"/>
          <w:szCs w:val="28"/>
        </w:rPr>
        <w:sectPr w:rsidR="00472391" w:rsidSect="00437984">
          <w:pgSz w:w="11906" w:h="16838"/>
          <w:pgMar w:top="709" w:right="707" w:bottom="993" w:left="1134" w:header="709" w:footer="709" w:gutter="0"/>
          <w:cols w:space="708"/>
          <w:titlePg/>
          <w:docGrid w:linePitch="360"/>
        </w:sectPr>
      </w:pPr>
      <w:bookmarkStart w:id="11" w:name="_Toc518309323"/>
    </w:p>
    <w:p w:rsidR="006A4A09" w:rsidRDefault="006A4A09" w:rsidP="00472391">
      <w:pPr>
        <w:spacing w:before="100" w:beforeAutospacing="1" w:after="0" w:line="360" w:lineRule="auto"/>
        <w:ind w:firstLine="720"/>
        <w:jc w:val="center"/>
        <w:rPr>
          <w:b/>
          <w:bCs/>
          <w:iCs/>
          <w:color w:val="000000"/>
          <w:sz w:val="28"/>
          <w:szCs w:val="28"/>
        </w:rPr>
      </w:pPr>
      <w:r w:rsidRPr="002D72BA">
        <w:rPr>
          <w:rStyle w:val="10"/>
          <w:rFonts w:eastAsiaTheme="minorHAnsi"/>
          <w:b/>
          <w:sz w:val="28"/>
          <w:szCs w:val="28"/>
        </w:rPr>
        <w:lastRenderedPageBreak/>
        <w:t>Методические  </w:t>
      </w:r>
      <w:bookmarkStart w:id="12" w:name="YANDEX_186"/>
      <w:bookmarkEnd w:id="12"/>
      <w:r w:rsidRPr="002D72BA">
        <w:rPr>
          <w:rStyle w:val="10"/>
          <w:rFonts w:eastAsiaTheme="minorHAnsi"/>
          <w:b/>
          <w:sz w:val="28"/>
          <w:szCs w:val="28"/>
        </w:rPr>
        <w:t> </w:t>
      </w:r>
      <w:r w:rsidR="002D72BA" w:rsidRPr="002D72BA">
        <w:rPr>
          <w:rStyle w:val="10"/>
          <w:rFonts w:eastAsiaTheme="minorHAnsi"/>
          <w:b/>
          <w:sz w:val="28"/>
          <w:szCs w:val="28"/>
        </w:rPr>
        <w:t>рекомендации по</w:t>
      </w:r>
      <w:r w:rsidRPr="002D72BA">
        <w:rPr>
          <w:rStyle w:val="10"/>
          <w:rFonts w:eastAsiaTheme="minorHAnsi"/>
          <w:b/>
          <w:sz w:val="28"/>
          <w:szCs w:val="28"/>
        </w:rPr>
        <w:t xml:space="preserve"> составлению</w:t>
      </w:r>
      <w:bookmarkEnd w:id="11"/>
      <w:r w:rsidRPr="002D72BA">
        <w:rPr>
          <w:b/>
          <w:bCs/>
          <w:iCs/>
          <w:color w:val="000000"/>
          <w:sz w:val="28"/>
          <w:szCs w:val="28"/>
        </w:rPr>
        <w:t xml:space="preserve"> конспекта</w:t>
      </w:r>
    </w:p>
    <w:p w:rsidR="006A4A09" w:rsidRPr="007C5620" w:rsidRDefault="006A4A09" w:rsidP="007C5620">
      <w:pPr>
        <w:spacing w:after="0" w:line="240" w:lineRule="auto"/>
        <w:ind w:firstLine="709"/>
        <w:contextualSpacing/>
        <w:jc w:val="both"/>
        <w:rPr>
          <w:sz w:val="28"/>
          <w:szCs w:val="28"/>
        </w:rPr>
      </w:pPr>
      <w:r w:rsidRPr="007C5620">
        <w:rPr>
          <w:sz w:val="28"/>
          <w:szCs w:val="28"/>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6A4A09" w:rsidRPr="007C5620" w:rsidRDefault="006A4A09" w:rsidP="007C5620">
      <w:pPr>
        <w:spacing w:after="0" w:line="240" w:lineRule="auto"/>
        <w:ind w:firstLine="709"/>
        <w:contextualSpacing/>
        <w:jc w:val="both"/>
        <w:rPr>
          <w:sz w:val="28"/>
          <w:szCs w:val="28"/>
        </w:rPr>
      </w:pPr>
      <w:r w:rsidRPr="007C5620">
        <w:rPr>
          <w:sz w:val="28"/>
          <w:szCs w:val="28"/>
        </w:rPr>
        <w:t>Выделите главное, составьте план;</w:t>
      </w:r>
    </w:p>
    <w:p w:rsidR="006A4A09" w:rsidRPr="007C5620" w:rsidRDefault="006A4A09" w:rsidP="007C5620">
      <w:pPr>
        <w:spacing w:after="0" w:line="240" w:lineRule="auto"/>
        <w:ind w:firstLine="709"/>
        <w:contextualSpacing/>
        <w:jc w:val="both"/>
        <w:rPr>
          <w:sz w:val="28"/>
          <w:szCs w:val="28"/>
        </w:rPr>
      </w:pPr>
      <w:r w:rsidRPr="007C5620">
        <w:rPr>
          <w:sz w:val="28"/>
          <w:szCs w:val="28"/>
        </w:rPr>
        <w:t>Кратко сформулируйте основные положения текста, отметьте аргументацию автора;</w:t>
      </w:r>
    </w:p>
    <w:p w:rsidR="006A4A09" w:rsidRPr="007C5620" w:rsidRDefault="006A4A09" w:rsidP="007C5620">
      <w:pPr>
        <w:spacing w:after="0" w:line="240" w:lineRule="auto"/>
        <w:ind w:firstLine="709"/>
        <w:contextualSpacing/>
        <w:jc w:val="both"/>
        <w:rPr>
          <w:sz w:val="28"/>
          <w:szCs w:val="28"/>
        </w:rPr>
      </w:pPr>
      <w:r w:rsidRPr="007C5620">
        <w:rPr>
          <w:sz w:val="28"/>
          <w:szCs w:val="28"/>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6A4A09" w:rsidRPr="007C5620" w:rsidRDefault="006A4A09" w:rsidP="007C5620">
      <w:pPr>
        <w:spacing w:after="0" w:line="240" w:lineRule="auto"/>
        <w:ind w:firstLine="709"/>
        <w:contextualSpacing/>
        <w:jc w:val="both"/>
        <w:rPr>
          <w:sz w:val="28"/>
          <w:szCs w:val="28"/>
        </w:rPr>
      </w:pPr>
      <w:r w:rsidRPr="007C5620">
        <w:rPr>
          <w:sz w:val="28"/>
          <w:szCs w:val="28"/>
        </w:rPr>
        <w:t>Грамотно записывайте цитаты. Цитируя, учитывайте лаконичность, значимость мысли.</w:t>
      </w:r>
    </w:p>
    <w:p w:rsidR="006A4A09" w:rsidRPr="007C5620" w:rsidRDefault="006A4A09" w:rsidP="00B31ADF">
      <w:pPr>
        <w:spacing w:after="0" w:line="240" w:lineRule="auto"/>
        <w:ind w:firstLine="709"/>
        <w:contextualSpacing/>
        <w:jc w:val="both"/>
        <w:rPr>
          <w:sz w:val="28"/>
          <w:szCs w:val="28"/>
        </w:rPr>
      </w:pPr>
      <w:r w:rsidRPr="007C5620">
        <w:rPr>
          <w:sz w:val="28"/>
          <w:szCs w:val="28"/>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FB0BF7" w:rsidRPr="002D72BA" w:rsidRDefault="00FB0BF7" w:rsidP="007C5620">
      <w:pPr>
        <w:spacing w:after="0" w:line="240" w:lineRule="auto"/>
        <w:ind w:firstLine="709"/>
        <w:contextualSpacing/>
        <w:jc w:val="both"/>
        <w:rPr>
          <w:sz w:val="28"/>
          <w:szCs w:val="28"/>
        </w:rPr>
      </w:pPr>
      <w:bookmarkStart w:id="13" w:name="_Toc341102555"/>
      <w:bookmarkStart w:id="14" w:name="_Toc341106313"/>
    </w:p>
    <w:p w:rsidR="006A4A09" w:rsidRPr="002D72BA" w:rsidRDefault="006A4A09" w:rsidP="00FB0BF7">
      <w:pPr>
        <w:pStyle w:val="3"/>
        <w:spacing w:before="0" w:after="0" w:line="360" w:lineRule="auto"/>
        <w:ind w:firstLine="709"/>
        <w:jc w:val="center"/>
        <w:rPr>
          <w:rFonts w:ascii="Times New Roman" w:hAnsi="Times New Roman" w:cs="Times New Roman"/>
          <w:sz w:val="28"/>
          <w:szCs w:val="28"/>
        </w:rPr>
      </w:pPr>
      <w:bookmarkStart w:id="15" w:name="_Toc518309324"/>
      <w:r w:rsidRPr="002D72BA">
        <w:rPr>
          <w:rFonts w:ascii="Times New Roman" w:hAnsi="Times New Roman" w:cs="Times New Roman"/>
          <w:sz w:val="28"/>
          <w:szCs w:val="28"/>
        </w:rPr>
        <w:t>Методические рекомендации по подготовке доклада</w:t>
      </w:r>
      <w:bookmarkEnd w:id="15"/>
    </w:p>
    <w:p w:rsidR="00B31ADF" w:rsidRDefault="00B31ADF" w:rsidP="00B31ADF">
      <w:pPr>
        <w:spacing w:after="160" w:line="240" w:lineRule="auto"/>
        <w:ind w:firstLine="709"/>
        <w:contextualSpacing/>
        <w:jc w:val="both"/>
        <w:rPr>
          <w:sz w:val="28"/>
          <w:szCs w:val="28"/>
        </w:rPr>
      </w:pPr>
      <w:r>
        <w:rPr>
          <w:sz w:val="28"/>
          <w:szCs w:val="28"/>
        </w:rPr>
        <w:t xml:space="preserve">Правильное произношение и правильное чтение слов и предложений являются основой практического владения </w:t>
      </w:r>
      <w:r w:rsidR="00316FBC">
        <w:rPr>
          <w:sz w:val="28"/>
          <w:szCs w:val="28"/>
        </w:rPr>
        <w:t>немецким</w:t>
      </w:r>
      <w:r>
        <w:rPr>
          <w:sz w:val="28"/>
          <w:szCs w:val="28"/>
        </w:rPr>
        <w:t xml:space="preserve"> языком. Для развития навыков правильного произношения необходимо:</w:t>
      </w:r>
    </w:p>
    <w:p w:rsidR="00B31ADF" w:rsidRDefault="00A45188" w:rsidP="00A45188">
      <w:pPr>
        <w:pStyle w:val="12"/>
        <w:spacing w:line="240" w:lineRule="auto"/>
        <w:ind w:left="0"/>
        <w:contextualSpacing/>
        <w:jc w:val="both"/>
        <w:rPr>
          <w:rFonts w:ascii="Times New Roman" w:hAnsi="Times New Roman"/>
          <w:sz w:val="28"/>
          <w:szCs w:val="28"/>
        </w:rPr>
      </w:pPr>
      <w:r>
        <w:rPr>
          <w:rFonts w:ascii="Times New Roman" w:hAnsi="Times New Roman"/>
          <w:sz w:val="28"/>
          <w:szCs w:val="28"/>
        </w:rPr>
        <w:t>-</w:t>
      </w:r>
      <w:r w:rsidR="00B31ADF">
        <w:rPr>
          <w:rFonts w:ascii="Times New Roman" w:hAnsi="Times New Roman"/>
          <w:sz w:val="28"/>
          <w:szCs w:val="28"/>
        </w:rPr>
        <w:t xml:space="preserve">усвоить правила произношения и чтения, а также правила ударения в слове и предложении, знать, что определение ударного слога в значительной мере зависит от умения разбираться в морфологическом составе английского слова (основные правила чтения, расстановки ударения и использования транскрипции). </w:t>
      </w:r>
      <w:r>
        <w:rPr>
          <w:rFonts w:ascii="Times New Roman" w:hAnsi="Times New Roman"/>
          <w:sz w:val="28"/>
          <w:szCs w:val="28"/>
        </w:rPr>
        <w:t>-</w:t>
      </w:r>
      <w:r w:rsidR="00B31ADF">
        <w:rPr>
          <w:rFonts w:ascii="Times New Roman" w:hAnsi="Times New Roman"/>
          <w:sz w:val="28"/>
          <w:szCs w:val="28"/>
        </w:rPr>
        <w:t>регулярно читать соответствующие упражнения в учебнике или учебном пособии, деля фразы на смысловые группы и соблюдая правила интонации;</w:t>
      </w:r>
    </w:p>
    <w:p w:rsidR="00B31ADF" w:rsidRDefault="00A45188" w:rsidP="00A45188">
      <w:pPr>
        <w:pStyle w:val="12"/>
        <w:spacing w:line="240" w:lineRule="auto"/>
        <w:ind w:left="0"/>
        <w:contextualSpacing/>
        <w:jc w:val="both"/>
        <w:rPr>
          <w:rFonts w:ascii="Times New Roman" w:eastAsia="Times New Roman" w:hAnsi="Times New Roman"/>
          <w:sz w:val="28"/>
          <w:szCs w:val="28"/>
        </w:rPr>
      </w:pPr>
      <w:r>
        <w:rPr>
          <w:rFonts w:ascii="Times New Roman" w:hAnsi="Times New Roman"/>
          <w:sz w:val="28"/>
          <w:szCs w:val="28"/>
        </w:rPr>
        <w:t>-</w:t>
      </w:r>
      <w:r w:rsidR="00B31ADF">
        <w:rPr>
          <w:rFonts w:ascii="Times New Roman" w:hAnsi="Times New Roman"/>
          <w:sz w:val="28"/>
          <w:szCs w:val="28"/>
        </w:rPr>
        <w:t xml:space="preserve">систематически слушать звукозаписи с </w:t>
      </w:r>
      <w:r w:rsidR="00316FBC">
        <w:rPr>
          <w:rFonts w:ascii="Times New Roman" w:hAnsi="Times New Roman"/>
          <w:sz w:val="28"/>
          <w:szCs w:val="28"/>
        </w:rPr>
        <w:t>немецкой</w:t>
      </w:r>
      <w:r w:rsidR="00B31ADF">
        <w:rPr>
          <w:rFonts w:ascii="Times New Roman" w:hAnsi="Times New Roman"/>
          <w:sz w:val="28"/>
          <w:szCs w:val="28"/>
        </w:rPr>
        <w:t xml:space="preserve"> речью, смотреть  кинофильмы</w:t>
      </w:r>
      <w:r w:rsidR="00316FBC">
        <w:rPr>
          <w:rFonts w:ascii="Times New Roman" w:hAnsi="Times New Roman"/>
          <w:sz w:val="28"/>
          <w:szCs w:val="28"/>
        </w:rPr>
        <w:t xml:space="preserve"> на немецком языке</w:t>
      </w:r>
      <w:r w:rsidR="00B31ADF">
        <w:rPr>
          <w:rFonts w:ascii="Times New Roman" w:hAnsi="Times New Roman"/>
          <w:sz w:val="28"/>
          <w:szCs w:val="28"/>
        </w:rPr>
        <w:t xml:space="preserve">, что дает возможность сочетать звуковое и зрительное восприятие </w:t>
      </w:r>
      <w:r w:rsidR="00316FBC">
        <w:rPr>
          <w:rFonts w:ascii="Times New Roman" w:hAnsi="Times New Roman"/>
          <w:sz w:val="28"/>
          <w:szCs w:val="28"/>
        </w:rPr>
        <w:t>немецкой</w:t>
      </w:r>
      <w:r w:rsidR="00B31ADF">
        <w:rPr>
          <w:rFonts w:ascii="Times New Roman" w:hAnsi="Times New Roman"/>
          <w:sz w:val="28"/>
          <w:szCs w:val="28"/>
        </w:rPr>
        <w:t xml:space="preserve"> речи и помогает совершенствовать навыки  произношения, содействует пониманию речи на слух.</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bCs/>
          <w:i/>
          <w:sz w:val="28"/>
          <w:szCs w:val="28"/>
        </w:rPr>
        <w:t>Доклад</w:t>
      </w:r>
      <w:r w:rsidRPr="00227BD2">
        <w:rPr>
          <w:b/>
          <w:bCs/>
          <w:sz w:val="28"/>
          <w:szCs w:val="28"/>
        </w:rPr>
        <w:t xml:space="preserve"> </w:t>
      </w:r>
      <w:r w:rsidRPr="00227BD2">
        <w:rPr>
          <w:sz w:val="28"/>
          <w:szCs w:val="28"/>
        </w:rPr>
        <w:t>– публичное сообщение, представляющее собой развёрнутое</w:t>
      </w:r>
      <w:r w:rsidR="006E68A4" w:rsidRPr="00227BD2">
        <w:rPr>
          <w:sz w:val="28"/>
          <w:szCs w:val="28"/>
        </w:rPr>
        <w:t xml:space="preserve"> </w:t>
      </w:r>
      <w:r w:rsidRPr="00227BD2">
        <w:rPr>
          <w:sz w:val="28"/>
          <w:szCs w:val="28"/>
        </w:rPr>
        <w:t>изложение определённой темы.</w:t>
      </w:r>
    </w:p>
    <w:p w:rsidR="006A4A09" w:rsidRDefault="006A4A09" w:rsidP="00227BD2">
      <w:pPr>
        <w:autoSpaceDE w:val="0"/>
        <w:autoSpaceDN w:val="0"/>
        <w:adjustRightInd w:val="0"/>
        <w:spacing w:after="0" w:line="240" w:lineRule="auto"/>
        <w:ind w:firstLine="709"/>
        <w:contextualSpacing/>
        <w:jc w:val="both"/>
        <w:rPr>
          <w:bCs/>
          <w:sz w:val="28"/>
          <w:szCs w:val="28"/>
        </w:rPr>
      </w:pPr>
      <w:r w:rsidRPr="00227BD2">
        <w:rPr>
          <w:bCs/>
          <w:sz w:val="28"/>
          <w:szCs w:val="28"/>
        </w:rPr>
        <w:t>Этапы подготовки доклада:</w:t>
      </w:r>
    </w:p>
    <w:p w:rsidR="001D17DE" w:rsidRPr="00227BD2" w:rsidRDefault="001D17DE" w:rsidP="00227BD2">
      <w:pPr>
        <w:autoSpaceDE w:val="0"/>
        <w:autoSpaceDN w:val="0"/>
        <w:adjustRightInd w:val="0"/>
        <w:spacing w:after="0" w:line="240" w:lineRule="auto"/>
        <w:ind w:firstLine="709"/>
        <w:contextualSpacing/>
        <w:jc w:val="both"/>
        <w:rPr>
          <w:bCs/>
          <w:sz w:val="28"/>
          <w:szCs w:val="28"/>
        </w:rPr>
      </w:pP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1. Определение цели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2. Подбор необходимого материала, определяющего содержание</w:t>
      </w:r>
      <w:r w:rsidR="006E68A4" w:rsidRPr="00227BD2">
        <w:rPr>
          <w:sz w:val="28"/>
          <w:szCs w:val="28"/>
        </w:rPr>
        <w:t xml:space="preserve"> </w:t>
      </w:r>
      <w:r w:rsidRPr="00227BD2">
        <w:rPr>
          <w:sz w:val="28"/>
          <w:szCs w:val="28"/>
        </w:rPr>
        <w:t>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3. Составление плана доклада, распределение собранного материала в</w:t>
      </w:r>
      <w:r w:rsidR="006E68A4" w:rsidRPr="00227BD2">
        <w:rPr>
          <w:sz w:val="28"/>
          <w:szCs w:val="28"/>
        </w:rPr>
        <w:t xml:space="preserve"> </w:t>
      </w:r>
      <w:r w:rsidRPr="00227BD2">
        <w:rPr>
          <w:sz w:val="28"/>
          <w:szCs w:val="28"/>
        </w:rPr>
        <w:t>необходимой логической последовательности.</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4. Общее знакомство с литературой и выделение среди источников</w:t>
      </w:r>
      <w:r w:rsidR="006E68A4" w:rsidRPr="00227BD2">
        <w:rPr>
          <w:sz w:val="28"/>
          <w:szCs w:val="28"/>
        </w:rPr>
        <w:t xml:space="preserve"> </w:t>
      </w:r>
      <w:r w:rsidRPr="00227BD2">
        <w:rPr>
          <w:sz w:val="28"/>
          <w:szCs w:val="28"/>
        </w:rPr>
        <w:t>главного.</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5. Уточнение плана, отбор материала к каждому пункту плана.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lastRenderedPageBreak/>
        <w:t>6. Композиционное оформление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7. Заучивание, запоминание текста доклада, подготовки тезисов</w:t>
      </w:r>
      <w:r w:rsidR="006E68A4" w:rsidRPr="00227BD2">
        <w:rPr>
          <w:sz w:val="28"/>
          <w:szCs w:val="28"/>
        </w:rPr>
        <w:t xml:space="preserve"> </w:t>
      </w:r>
      <w:r w:rsidRPr="00227BD2">
        <w:rPr>
          <w:sz w:val="28"/>
          <w:szCs w:val="28"/>
        </w:rPr>
        <w:t>выступления.</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8. Выступление с докладом.</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9. Обсуждение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10. Оценивание доклада</w:t>
      </w:r>
    </w:p>
    <w:p w:rsidR="001D17DE" w:rsidRDefault="001D17DE" w:rsidP="00227BD2">
      <w:pPr>
        <w:autoSpaceDE w:val="0"/>
        <w:autoSpaceDN w:val="0"/>
        <w:adjustRightInd w:val="0"/>
        <w:spacing w:after="0" w:line="240" w:lineRule="auto"/>
        <w:ind w:firstLine="709"/>
        <w:contextualSpacing/>
        <w:jc w:val="both"/>
        <w:rPr>
          <w:bCs/>
          <w:sz w:val="28"/>
          <w:szCs w:val="28"/>
        </w:rPr>
      </w:pP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bCs/>
          <w:sz w:val="28"/>
          <w:szCs w:val="28"/>
        </w:rPr>
        <w:t>Композиционное оформление доклада</w:t>
      </w:r>
      <w:r w:rsidRPr="00227BD2">
        <w:rPr>
          <w:b/>
          <w:bCs/>
          <w:sz w:val="28"/>
          <w:szCs w:val="28"/>
        </w:rPr>
        <w:t xml:space="preserve"> </w:t>
      </w:r>
      <w:r w:rsidRPr="00227BD2">
        <w:rPr>
          <w:sz w:val="28"/>
          <w:szCs w:val="28"/>
        </w:rPr>
        <w:t>– это его реальная речевая</w:t>
      </w:r>
      <w:r w:rsidR="006E68A4" w:rsidRPr="00227BD2">
        <w:rPr>
          <w:sz w:val="28"/>
          <w:szCs w:val="28"/>
        </w:rPr>
        <w:t xml:space="preserve"> </w:t>
      </w:r>
      <w:r w:rsidRPr="00227BD2">
        <w:rPr>
          <w:sz w:val="28"/>
          <w:szCs w:val="28"/>
        </w:rPr>
        <w:t>внешняя структура, в ней отражается соотношение частей выступления по их</w:t>
      </w:r>
      <w:r w:rsidR="006E68A4" w:rsidRPr="00227BD2">
        <w:rPr>
          <w:sz w:val="28"/>
          <w:szCs w:val="28"/>
        </w:rPr>
        <w:t xml:space="preserve"> </w:t>
      </w:r>
      <w:r w:rsidRPr="00227BD2">
        <w:rPr>
          <w:sz w:val="28"/>
          <w:szCs w:val="28"/>
        </w:rPr>
        <w:t>цели, стилистическим особенностям, по объёму, сочетанию рациональных и</w:t>
      </w:r>
      <w:r w:rsidR="006E68A4" w:rsidRPr="00227BD2">
        <w:rPr>
          <w:sz w:val="28"/>
          <w:szCs w:val="28"/>
        </w:rPr>
        <w:t xml:space="preserve"> </w:t>
      </w:r>
      <w:r w:rsidRPr="00227BD2">
        <w:rPr>
          <w:sz w:val="28"/>
          <w:szCs w:val="28"/>
        </w:rPr>
        <w:t>эмоциональных моментов, как правило, элементами композиции доклада</w:t>
      </w:r>
      <w:r w:rsidR="006E68A4" w:rsidRPr="00227BD2">
        <w:rPr>
          <w:sz w:val="28"/>
          <w:szCs w:val="28"/>
        </w:rPr>
        <w:t xml:space="preserve"> </w:t>
      </w:r>
      <w:r w:rsidRPr="00227BD2">
        <w:rPr>
          <w:sz w:val="28"/>
          <w:szCs w:val="28"/>
        </w:rPr>
        <w:t>являются: вступление, определение предмета выступления, изложение(опровержение), заключение.</w:t>
      </w:r>
    </w:p>
    <w:p w:rsidR="007C5620" w:rsidRDefault="007C5620" w:rsidP="00A45188">
      <w:pPr>
        <w:ind w:firstLine="426"/>
        <w:rPr>
          <w:sz w:val="28"/>
          <w:szCs w:val="28"/>
        </w:rPr>
      </w:pPr>
    </w:p>
    <w:p w:rsidR="00A45188" w:rsidRPr="00A45188" w:rsidRDefault="00A45188" w:rsidP="00A45188">
      <w:pPr>
        <w:ind w:firstLine="426"/>
        <w:rPr>
          <w:sz w:val="28"/>
          <w:szCs w:val="28"/>
        </w:rPr>
      </w:pPr>
      <w:r w:rsidRPr="00A45188">
        <w:rPr>
          <w:sz w:val="28"/>
          <w:szCs w:val="28"/>
        </w:rPr>
        <w:t>Общая структура такого доклада может быть следующей:</w:t>
      </w:r>
    </w:p>
    <w:p w:rsidR="00A45188" w:rsidRDefault="00A45188" w:rsidP="00A45188">
      <w:pPr>
        <w:spacing w:line="240" w:lineRule="auto"/>
        <w:contextualSpacing/>
        <w:jc w:val="both"/>
        <w:rPr>
          <w:sz w:val="28"/>
          <w:szCs w:val="28"/>
        </w:rPr>
      </w:pPr>
      <w:r>
        <w:rPr>
          <w:sz w:val="28"/>
          <w:szCs w:val="28"/>
        </w:rPr>
        <w:t xml:space="preserve">1. Формулировка темы исследования (причем она должна быть не только актуальной, но и оригинальной, интересной по содержанию). </w:t>
      </w:r>
      <w:r>
        <w:rPr>
          <w:sz w:val="28"/>
          <w:szCs w:val="28"/>
        </w:rPr>
        <w:br/>
        <w:t>2. 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rsidR="00A45188" w:rsidRDefault="00A45188" w:rsidP="00A45188">
      <w:pPr>
        <w:spacing w:line="240" w:lineRule="auto"/>
        <w:contextualSpacing/>
        <w:jc w:val="both"/>
        <w:rPr>
          <w:sz w:val="28"/>
          <w:szCs w:val="28"/>
        </w:rPr>
      </w:pPr>
      <w:r>
        <w:rPr>
          <w:sz w:val="28"/>
          <w:szCs w:val="28"/>
        </w:rPr>
        <w:t>3. Цель работы (в общих чертах соответствует формулировке темы исследования и может уточнять ее).</w:t>
      </w:r>
    </w:p>
    <w:p w:rsidR="00A45188" w:rsidRDefault="00A45188" w:rsidP="00A45188">
      <w:pPr>
        <w:spacing w:line="240" w:lineRule="auto"/>
        <w:contextualSpacing/>
        <w:jc w:val="both"/>
        <w:rPr>
          <w:sz w:val="28"/>
          <w:szCs w:val="28"/>
        </w:rPr>
      </w:pPr>
      <w:r>
        <w:rPr>
          <w:sz w:val="28"/>
          <w:szCs w:val="28"/>
        </w:rPr>
        <w:t xml:space="preserve">4. Задачи исследования (конкретизируют цель работы, “раскладывая” ее на составляющие) </w:t>
      </w:r>
      <w:r>
        <w:rPr>
          <w:sz w:val="28"/>
          <w:szCs w:val="28"/>
        </w:rPr>
        <w:br/>
        <w:t xml:space="preserve">5.Гипотеза (научно обоснованное предположение о возможных результатах исследовательской работы. Формулируются в том случае, если работа носит экспериментальный характер). </w:t>
      </w:r>
    </w:p>
    <w:p w:rsidR="00A45188" w:rsidRDefault="00A45188" w:rsidP="00A45188">
      <w:pPr>
        <w:spacing w:line="240" w:lineRule="auto"/>
        <w:contextualSpacing/>
        <w:jc w:val="both"/>
        <w:rPr>
          <w:sz w:val="28"/>
          <w:szCs w:val="28"/>
        </w:rPr>
      </w:pPr>
      <w:r>
        <w:rPr>
          <w:sz w:val="28"/>
          <w:szCs w:val="28"/>
        </w:rPr>
        <w:t>6. Методика проведения исследования (подробное описание всех действий, связанных с получением результатов).</w:t>
      </w:r>
    </w:p>
    <w:p w:rsidR="00A45188" w:rsidRDefault="00A45188" w:rsidP="00A45188">
      <w:pPr>
        <w:spacing w:line="240" w:lineRule="auto"/>
        <w:contextualSpacing/>
        <w:jc w:val="both"/>
        <w:rPr>
          <w:sz w:val="28"/>
          <w:szCs w:val="28"/>
        </w:rPr>
      </w:pPr>
      <w:r>
        <w:rPr>
          <w:sz w:val="28"/>
          <w:szCs w:val="28"/>
        </w:rPr>
        <w:t xml:space="preserve">7. 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 </w:t>
      </w:r>
    </w:p>
    <w:p w:rsidR="00A45188" w:rsidRDefault="00A45188" w:rsidP="00A45188">
      <w:pPr>
        <w:spacing w:line="240" w:lineRule="auto"/>
        <w:contextualSpacing/>
        <w:jc w:val="both"/>
        <w:rPr>
          <w:sz w:val="28"/>
          <w:szCs w:val="28"/>
        </w:rPr>
      </w:pPr>
      <w:r>
        <w:rPr>
          <w:sz w:val="28"/>
          <w:szCs w:val="28"/>
        </w:rPr>
        <w:t>8. 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w:t>
      </w:r>
    </w:p>
    <w:p w:rsidR="00A45188" w:rsidRDefault="00A45188" w:rsidP="00A45188">
      <w:pPr>
        <w:pStyle w:val="a4"/>
        <w:ind w:left="0" w:firstLine="426"/>
        <w:rPr>
          <w:sz w:val="28"/>
          <w:szCs w:val="28"/>
        </w:rPr>
      </w:pPr>
      <w:r>
        <w:rPr>
          <w:sz w:val="28"/>
          <w:szCs w:val="28"/>
        </w:rPr>
        <w:t>Доклад должен состоять из следующих структурных элементов:</w:t>
      </w:r>
    </w:p>
    <w:p w:rsidR="00A45188" w:rsidRDefault="00A45188" w:rsidP="00A45188">
      <w:pPr>
        <w:pStyle w:val="a4"/>
        <w:ind w:left="0"/>
        <w:rPr>
          <w:sz w:val="28"/>
          <w:szCs w:val="28"/>
        </w:rPr>
      </w:pPr>
    </w:p>
    <w:p w:rsidR="00A45188" w:rsidRDefault="00A45188" w:rsidP="00A45188">
      <w:pPr>
        <w:pStyle w:val="a4"/>
        <w:ind w:left="0"/>
        <w:jc w:val="both"/>
        <w:rPr>
          <w:sz w:val="28"/>
          <w:szCs w:val="28"/>
        </w:rPr>
      </w:pPr>
      <w:r>
        <w:rPr>
          <w:sz w:val="28"/>
          <w:szCs w:val="28"/>
        </w:rPr>
        <w:lastRenderedPageBreak/>
        <w:t>- титульный лист ;</w:t>
      </w:r>
    </w:p>
    <w:p w:rsidR="00A45188" w:rsidRDefault="00A45188" w:rsidP="00A45188">
      <w:pPr>
        <w:spacing w:line="240" w:lineRule="auto"/>
        <w:contextualSpacing/>
        <w:jc w:val="both"/>
        <w:rPr>
          <w:sz w:val="28"/>
          <w:szCs w:val="28"/>
        </w:rPr>
      </w:pPr>
      <w:r>
        <w:rPr>
          <w:sz w:val="28"/>
          <w:szCs w:val="28"/>
        </w:rPr>
        <w:t>- оглавление  (в нем последовательно указываются названия пунктов доклада, указываются страницы, с которых начинается каждый пункт)</w:t>
      </w:r>
      <w:r>
        <w:rPr>
          <w:sz w:val="28"/>
          <w:szCs w:val="28"/>
        </w:rPr>
        <w:br/>
        <w:t>-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rsidR="00A45188" w:rsidRDefault="00A45188" w:rsidP="00A45188">
      <w:pPr>
        <w:spacing w:line="240" w:lineRule="auto"/>
        <w:contextualSpacing/>
        <w:jc w:val="both"/>
        <w:rPr>
          <w:sz w:val="28"/>
          <w:szCs w:val="28"/>
        </w:rPr>
      </w:pPr>
      <w:r>
        <w:rPr>
          <w:sz w:val="28"/>
          <w:szCs w:val="28"/>
        </w:rPr>
        <w:t>- основная часть (каждый раздел ее доказательно раскрывает исследуемый вопрос);</w:t>
      </w:r>
    </w:p>
    <w:p w:rsidR="00A45188" w:rsidRDefault="00A45188" w:rsidP="00A45188">
      <w:pPr>
        <w:spacing w:line="240" w:lineRule="auto"/>
        <w:contextualSpacing/>
        <w:jc w:val="both"/>
        <w:rPr>
          <w:sz w:val="28"/>
          <w:szCs w:val="28"/>
        </w:rPr>
      </w:pPr>
      <w:r>
        <w:rPr>
          <w:sz w:val="28"/>
          <w:szCs w:val="28"/>
        </w:rPr>
        <w:t>- заключение  (подводятся итоги или делается обобщенный вывод по теме доклада);</w:t>
      </w:r>
    </w:p>
    <w:p w:rsidR="00A45188" w:rsidRDefault="00A45188" w:rsidP="00A45188">
      <w:pPr>
        <w:spacing w:line="240" w:lineRule="auto"/>
        <w:contextualSpacing/>
        <w:jc w:val="both"/>
        <w:rPr>
          <w:sz w:val="28"/>
          <w:szCs w:val="28"/>
        </w:rPr>
      </w:pPr>
      <w:r>
        <w:rPr>
          <w:sz w:val="28"/>
          <w:szCs w:val="28"/>
        </w:rPr>
        <w:t>- список литературы .</w:t>
      </w:r>
    </w:p>
    <w:p w:rsidR="00227BD2" w:rsidRPr="00A45188" w:rsidRDefault="00227BD2" w:rsidP="00A45188">
      <w:pPr>
        <w:autoSpaceDE w:val="0"/>
        <w:autoSpaceDN w:val="0"/>
        <w:adjustRightInd w:val="0"/>
        <w:spacing w:after="0" w:line="240" w:lineRule="auto"/>
        <w:ind w:firstLine="709"/>
        <w:contextualSpacing/>
        <w:jc w:val="both"/>
        <w:rPr>
          <w:sz w:val="28"/>
          <w:szCs w:val="28"/>
        </w:rPr>
      </w:pPr>
    </w:p>
    <w:p w:rsidR="006A4A09" w:rsidRPr="00A45188" w:rsidRDefault="006A4A09" w:rsidP="00227BD2">
      <w:pPr>
        <w:autoSpaceDE w:val="0"/>
        <w:autoSpaceDN w:val="0"/>
        <w:adjustRightInd w:val="0"/>
        <w:spacing w:after="0" w:line="240" w:lineRule="auto"/>
        <w:ind w:firstLine="709"/>
        <w:contextualSpacing/>
        <w:jc w:val="both"/>
        <w:rPr>
          <w:sz w:val="28"/>
          <w:szCs w:val="28"/>
        </w:rPr>
      </w:pPr>
      <w:r w:rsidRPr="00A45188">
        <w:rPr>
          <w:bCs/>
          <w:sz w:val="28"/>
          <w:szCs w:val="28"/>
        </w:rPr>
        <w:t>Вступление</w:t>
      </w:r>
      <w:r w:rsidR="00227BD2" w:rsidRPr="00A45188">
        <w:rPr>
          <w:bCs/>
          <w:sz w:val="28"/>
          <w:szCs w:val="28"/>
        </w:rPr>
        <w:t xml:space="preserve">/введение </w:t>
      </w:r>
      <w:r w:rsidRPr="00A45188">
        <w:rPr>
          <w:sz w:val="28"/>
          <w:szCs w:val="28"/>
        </w:rPr>
        <w:t>помогает обеспечить успех выступления по любой тематике.</w:t>
      </w:r>
    </w:p>
    <w:p w:rsidR="006A4A09" w:rsidRPr="00A45188" w:rsidRDefault="00227BD2" w:rsidP="00227BD2">
      <w:pPr>
        <w:autoSpaceDE w:val="0"/>
        <w:autoSpaceDN w:val="0"/>
        <w:adjustRightInd w:val="0"/>
        <w:spacing w:after="0" w:line="240" w:lineRule="auto"/>
        <w:ind w:firstLine="709"/>
        <w:contextualSpacing/>
        <w:jc w:val="both"/>
        <w:rPr>
          <w:sz w:val="28"/>
          <w:szCs w:val="28"/>
        </w:rPr>
      </w:pPr>
      <w:r w:rsidRPr="00A45188">
        <w:rPr>
          <w:bCs/>
          <w:sz w:val="28"/>
          <w:szCs w:val="28"/>
        </w:rPr>
        <w:t xml:space="preserve">Вступление/введение </w:t>
      </w:r>
      <w:r w:rsidR="006A4A09" w:rsidRPr="00A45188">
        <w:rPr>
          <w:sz w:val="28"/>
          <w:szCs w:val="28"/>
        </w:rPr>
        <w:t>должно содержать:</w:t>
      </w:r>
    </w:p>
    <w:p w:rsidR="006A4A09" w:rsidRPr="00A45188" w:rsidRDefault="006A4A09" w:rsidP="001D17DE">
      <w:pPr>
        <w:pStyle w:val="a4"/>
        <w:numPr>
          <w:ilvl w:val="0"/>
          <w:numId w:val="8"/>
        </w:numPr>
        <w:autoSpaceDE w:val="0"/>
        <w:autoSpaceDN w:val="0"/>
        <w:adjustRightInd w:val="0"/>
        <w:ind w:hanging="11"/>
        <w:jc w:val="both"/>
        <w:rPr>
          <w:sz w:val="28"/>
          <w:szCs w:val="28"/>
        </w:rPr>
      </w:pPr>
      <w:r w:rsidRPr="00A45188">
        <w:rPr>
          <w:sz w:val="28"/>
          <w:szCs w:val="28"/>
        </w:rPr>
        <w:t>название доклада;</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сообщение основной идеи;</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современную оценку предмета изложения;</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краткое перечисление рассматриваемых вопросов;</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интересную для слушателей форму изложения;</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акцентирование оригинальности подхода.</w:t>
      </w:r>
    </w:p>
    <w:p w:rsidR="001D17DE" w:rsidRPr="00A45188" w:rsidRDefault="001D17DE" w:rsidP="00227BD2">
      <w:pPr>
        <w:autoSpaceDE w:val="0"/>
        <w:autoSpaceDN w:val="0"/>
        <w:adjustRightInd w:val="0"/>
        <w:spacing w:after="0" w:line="240" w:lineRule="auto"/>
        <w:ind w:firstLine="709"/>
        <w:contextualSpacing/>
        <w:jc w:val="both"/>
        <w:rPr>
          <w:sz w:val="28"/>
          <w:szCs w:val="28"/>
        </w:rPr>
      </w:pPr>
    </w:p>
    <w:p w:rsidR="006A4A09" w:rsidRPr="00A45188" w:rsidRDefault="006A4A09" w:rsidP="00227BD2">
      <w:pPr>
        <w:autoSpaceDE w:val="0"/>
        <w:autoSpaceDN w:val="0"/>
        <w:adjustRightInd w:val="0"/>
        <w:spacing w:after="0" w:line="240" w:lineRule="auto"/>
        <w:ind w:firstLine="709"/>
        <w:contextualSpacing/>
        <w:jc w:val="both"/>
        <w:rPr>
          <w:sz w:val="28"/>
          <w:szCs w:val="28"/>
        </w:rPr>
      </w:pPr>
      <w:r w:rsidRPr="00A45188">
        <w:rPr>
          <w:bCs/>
          <w:sz w:val="28"/>
          <w:szCs w:val="28"/>
        </w:rPr>
        <w:t xml:space="preserve">Основная часть, </w:t>
      </w:r>
      <w:r w:rsidRPr="00A45188">
        <w:rPr>
          <w:sz w:val="28"/>
          <w:szCs w:val="28"/>
        </w:rPr>
        <w:t>в которой выступающий должен раскрыть суть темы,</w:t>
      </w:r>
      <w:r w:rsidR="006E68A4" w:rsidRPr="00A45188">
        <w:rPr>
          <w:sz w:val="28"/>
          <w:szCs w:val="28"/>
        </w:rPr>
        <w:t xml:space="preserve"> </w:t>
      </w:r>
      <w:r w:rsidRPr="00A45188">
        <w:rPr>
          <w:sz w:val="28"/>
          <w:szCs w:val="28"/>
        </w:rPr>
        <w:t>обычно строится по принципу отчёта. Задача основной части: представить</w:t>
      </w:r>
      <w:r w:rsidR="006E68A4" w:rsidRPr="00A45188">
        <w:rPr>
          <w:sz w:val="28"/>
          <w:szCs w:val="28"/>
        </w:rPr>
        <w:t xml:space="preserve"> </w:t>
      </w:r>
      <w:r w:rsidRPr="00A45188">
        <w:rPr>
          <w:sz w:val="28"/>
          <w:szCs w:val="28"/>
        </w:rPr>
        <w:t>достаточно данных для того, чтобы слушатели заинтересовались темой и</w:t>
      </w:r>
      <w:r w:rsidR="006E68A4" w:rsidRPr="00A45188">
        <w:rPr>
          <w:sz w:val="28"/>
          <w:szCs w:val="28"/>
        </w:rPr>
        <w:t xml:space="preserve"> </w:t>
      </w:r>
      <w:r w:rsidRPr="00A45188">
        <w:rPr>
          <w:sz w:val="28"/>
          <w:szCs w:val="28"/>
        </w:rPr>
        <w:t>захотели ознакомиться с материалами.</w:t>
      </w:r>
    </w:p>
    <w:p w:rsidR="006A4A09" w:rsidRPr="00A45188" w:rsidRDefault="006A4A09" w:rsidP="00227BD2">
      <w:pPr>
        <w:autoSpaceDE w:val="0"/>
        <w:autoSpaceDN w:val="0"/>
        <w:adjustRightInd w:val="0"/>
        <w:spacing w:after="0" w:line="240" w:lineRule="auto"/>
        <w:ind w:firstLine="709"/>
        <w:contextualSpacing/>
        <w:jc w:val="both"/>
        <w:rPr>
          <w:sz w:val="28"/>
          <w:szCs w:val="28"/>
          <w:lang w:eastAsia="ru-RU"/>
        </w:rPr>
      </w:pPr>
      <w:r w:rsidRPr="00A45188">
        <w:rPr>
          <w:bCs/>
          <w:sz w:val="28"/>
          <w:szCs w:val="28"/>
        </w:rPr>
        <w:t xml:space="preserve">Заключение </w:t>
      </w:r>
      <w:r w:rsidRPr="00A45188">
        <w:rPr>
          <w:sz w:val="28"/>
          <w:szCs w:val="28"/>
        </w:rPr>
        <w:t>- это чёткое обобщение и краткие выводы по излагаемой</w:t>
      </w:r>
      <w:r w:rsidR="006E68A4" w:rsidRPr="00A45188">
        <w:rPr>
          <w:sz w:val="28"/>
          <w:szCs w:val="28"/>
        </w:rPr>
        <w:t xml:space="preserve"> </w:t>
      </w:r>
      <w:r w:rsidRPr="00A45188">
        <w:rPr>
          <w:sz w:val="28"/>
          <w:szCs w:val="28"/>
        </w:rPr>
        <w:t>теме.</w:t>
      </w:r>
    </w:p>
    <w:p w:rsidR="00731602" w:rsidRPr="00227BD2" w:rsidRDefault="00731602" w:rsidP="00227BD2">
      <w:pPr>
        <w:spacing w:line="240" w:lineRule="auto"/>
        <w:ind w:firstLine="709"/>
        <w:contextualSpacing/>
        <w:jc w:val="both"/>
        <w:rPr>
          <w:rFonts w:eastAsia="Times New Roman"/>
          <w:b/>
          <w:bCs/>
          <w:sz w:val="28"/>
          <w:szCs w:val="28"/>
          <w:lang w:eastAsia="ru-RU"/>
        </w:rPr>
      </w:pPr>
    </w:p>
    <w:p w:rsidR="006A4A09" w:rsidRPr="002D72BA" w:rsidRDefault="006A4A09" w:rsidP="002D72BA">
      <w:pPr>
        <w:pStyle w:val="3"/>
        <w:spacing w:after="0"/>
        <w:ind w:firstLine="709"/>
        <w:contextualSpacing/>
        <w:jc w:val="center"/>
        <w:rPr>
          <w:rFonts w:ascii="Times New Roman" w:hAnsi="Times New Roman" w:cs="Times New Roman"/>
          <w:sz w:val="28"/>
          <w:szCs w:val="28"/>
        </w:rPr>
      </w:pPr>
      <w:bookmarkStart w:id="16" w:name="_Toc518309325"/>
      <w:r w:rsidRPr="002D72BA">
        <w:rPr>
          <w:rFonts w:ascii="Times New Roman" w:hAnsi="Times New Roman" w:cs="Times New Roman"/>
          <w:sz w:val="28"/>
          <w:szCs w:val="28"/>
        </w:rPr>
        <w:t>Методические рекомендации по подготовке сообщения</w:t>
      </w:r>
      <w:bookmarkEnd w:id="13"/>
      <w:bookmarkEnd w:id="14"/>
      <w:bookmarkEnd w:id="16"/>
    </w:p>
    <w:p w:rsidR="006A4A09" w:rsidRPr="002D72BA" w:rsidRDefault="006A4A09" w:rsidP="002D72BA">
      <w:pPr>
        <w:pStyle w:val="ae"/>
        <w:ind w:firstLine="709"/>
        <w:contextualSpacing/>
        <w:jc w:val="both"/>
        <w:rPr>
          <w:rFonts w:ascii="Times New Roman" w:hAnsi="Times New Roman"/>
          <w:sz w:val="28"/>
          <w:szCs w:val="28"/>
        </w:rPr>
      </w:pPr>
    </w:p>
    <w:p w:rsidR="006A4A09" w:rsidRPr="002D72BA" w:rsidRDefault="006A4A09" w:rsidP="000E0BF8">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Регламент устного публичного выступления – не более 10 минут. </w:t>
      </w:r>
    </w:p>
    <w:p w:rsidR="008F7784"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w:t>
      </w:r>
      <w:r w:rsidR="008F7784" w:rsidRPr="008F7784">
        <w:rPr>
          <w:rFonts w:ascii="Times New Roman" w:hAnsi="Times New Roman"/>
          <w:sz w:val="28"/>
          <w:szCs w:val="28"/>
        </w:rPr>
        <w:t>высказываний.</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lastRenderedPageBreak/>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rsidR="006A4A09" w:rsidRPr="002D72BA"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Любое устное выступление должно удовлетворять </w:t>
      </w:r>
      <w:r w:rsidRPr="008F7784">
        <w:rPr>
          <w:rFonts w:ascii="Times New Roman" w:hAnsi="Times New Roman"/>
          <w:sz w:val="28"/>
          <w:szCs w:val="28"/>
        </w:rPr>
        <w:t>трем основным критериям</w:t>
      </w:r>
      <w:r w:rsidRPr="002D72BA">
        <w:rPr>
          <w:rFonts w:ascii="Times New Roman" w:hAnsi="Times New Roman"/>
          <w:sz w:val="28"/>
          <w:szCs w:val="28"/>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6A4A09" w:rsidRPr="008F7784" w:rsidRDefault="006A4A09"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w:t>
      </w:r>
    </w:p>
    <w:p w:rsidR="006A4A09" w:rsidRPr="002D72BA" w:rsidRDefault="006A4A09" w:rsidP="000E0BF8">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Работа по</w:t>
      </w:r>
      <w:r w:rsidRPr="002D72BA">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r w:rsidRPr="002D72BA">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Само выступление должно состоять из трех частей – вступления (10-15% общего времени), основной части (60-70%) и заключения (20-25%).</w:t>
      </w:r>
    </w:p>
    <w:p w:rsidR="006A4A09" w:rsidRPr="002D72BA" w:rsidRDefault="006A4A09" w:rsidP="000E0BF8">
      <w:pPr>
        <w:pStyle w:val="3f3f3f3f3f3f3f3f3f3f3f3f3f2"/>
        <w:ind w:firstLine="709"/>
        <w:contextualSpacing/>
        <w:rPr>
          <w:snapToGrid w:val="0"/>
          <w:sz w:val="28"/>
          <w:szCs w:val="28"/>
        </w:rPr>
      </w:pPr>
      <w:r w:rsidRPr="002D72BA">
        <w:rPr>
          <w:sz w:val="28"/>
          <w:szCs w:val="28"/>
          <w:u w:val="single"/>
        </w:rPr>
        <w:t>Вступление</w:t>
      </w:r>
      <w:r w:rsidRPr="002D72BA">
        <w:rPr>
          <w:sz w:val="28"/>
          <w:szCs w:val="28"/>
        </w:rPr>
        <w:t xml:space="preserve"> включает в себя </w:t>
      </w:r>
      <w:r w:rsidRPr="002D72BA">
        <w:rPr>
          <w:snapToGrid w:val="0"/>
          <w:sz w:val="28"/>
          <w:szCs w:val="28"/>
        </w:rPr>
        <w:t xml:space="preserve">представление авторов (фамилия, имя отчество, при необходимости место учебы/работы, статус), </w:t>
      </w:r>
      <w:r w:rsidRPr="002D72BA">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2D72BA">
        <w:rPr>
          <w:snapToGrid w:val="0"/>
          <w:sz w:val="28"/>
          <w:szCs w:val="28"/>
        </w:rPr>
        <w:t>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Требования к основному тезису выступления:</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фраза должна утверждать главную мысль и соответствовать цели выступления;</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суждение должно быть кратким, ясным, легко удерживаться в кратковременной памяти;</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мысль должна пониматься однозначно, не заключать в себе противоречия.</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В речи может быть несколько стержневых идей, но не более трех.</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К аргументации в пользу стержневой идеи проекта можно привлекать фото-, видеофрагметы, аудиозаписи, фактологический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w:t>
      </w:r>
      <w:r w:rsidRPr="002D72BA">
        <w:rPr>
          <w:snapToGrid w:val="0"/>
          <w:sz w:val="28"/>
          <w:szCs w:val="28"/>
        </w:rPr>
        <w:lastRenderedPageBreak/>
        <w:t>приводить полностью, так как обилие цифр скорее утомляет слушателей, нежели вызывает интерес.</w:t>
      </w:r>
    </w:p>
    <w:p w:rsidR="006A4A09" w:rsidRPr="002D72BA" w:rsidRDefault="006A4A09" w:rsidP="000E0BF8">
      <w:pPr>
        <w:pStyle w:val="3f3f3f3f3f3f3f3f3f3f3f3f3f2"/>
        <w:ind w:firstLine="709"/>
        <w:contextualSpacing/>
        <w:rPr>
          <w:sz w:val="28"/>
          <w:szCs w:val="28"/>
        </w:rPr>
      </w:pPr>
      <w:r w:rsidRPr="002D72BA">
        <w:rPr>
          <w:sz w:val="28"/>
          <w:szCs w:val="28"/>
        </w:rPr>
        <w:t>План развития основной части должен быть ясным. Должно быть отобрано оптимальное количество фактов и необходимых примеров.</w:t>
      </w:r>
    </w:p>
    <w:p w:rsidR="000E0BF8" w:rsidRPr="000E0BF8" w:rsidRDefault="000E0BF8" w:rsidP="000E0BF8">
      <w:pPr>
        <w:pStyle w:val="c0"/>
        <w:shd w:val="clear" w:color="auto" w:fill="FFFFFF"/>
        <w:ind w:firstLine="709"/>
        <w:contextualSpacing/>
        <w:jc w:val="both"/>
        <w:rPr>
          <w:sz w:val="28"/>
          <w:szCs w:val="28"/>
          <w:lang w:eastAsia="en-US"/>
        </w:rPr>
      </w:pPr>
      <w:r>
        <w:rPr>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18"/>
        <w:gridCol w:w="4837"/>
      </w:tblGrid>
      <w:tr w:rsidR="000E0BF8" w:rsidRPr="000E0BF8" w:rsidTr="008F7784">
        <w:tc>
          <w:tcPr>
            <w:tcW w:w="0" w:type="auto"/>
            <w:tcMar>
              <w:top w:w="45" w:type="dxa"/>
              <w:left w:w="45" w:type="dxa"/>
              <w:bottom w:w="45" w:type="dxa"/>
              <w:right w:w="45" w:type="dxa"/>
            </w:tcMar>
            <w:vAlign w:val="center"/>
            <w:hideMark/>
          </w:tcPr>
          <w:p w:rsidR="000E0BF8" w:rsidRPr="000E0BF8" w:rsidRDefault="000E0BF8" w:rsidP="00316FBC">
            <w:pPr>
              <w:spacing w:before="90" w:after="90" w:line="240" w:lineRule="auto"/>
              <w:ind w:firstLine="709"/>
              <w:contextualSpacing/>
              <w:jc w:val="center"/>
              <w:rPr>
                <w:rFonts w:eastAsia="Times New Roman"/>
                <w:sz w:val="28"/>
                <w:szCs w:val="28"/>
              </w:rPr>
            </w:pPr>
            <w:bookmarkStart w:id="17" w:name="e2e0485d26b577eb4f5fdfae8f7457abde91d761"/>
            <w:bookmarkStart w:id="18" w:name="1"/>
            <w:bookmarkEnd w:id="17"/>
            <w:bookmarkEnd w:id="18"/>
            <w:r w:rsidRPr="000E0BF8">
              <w:rPr>
                <w:rFonts w:eastAsia="Times New Roman"/>
                <w:sz w:val="28"/>
                <w:szCs w:val="28"/>
              </w:rPr>
              <w:t xml:space="preserve">Конструкции на </w:t>
            </w:r>
            <w:r w:rsidR="00316FBC">
              <w:rPr>
                <w:rFonts w:eastAsia="Times New Roman"/>
                <w:sz w:val="28"/>
                <w:szCs w:val="28"/>
              </w:rPr>
              <w:t xml:space="preserve">немецком </w:t>
            </w:r>
            <w:r w:rsidRPr="000E0BF8">
              <w:rPr>
                <w:rFonts w:eastAsia="Times New Roman"/>
                <w:sz w:val="28"/>
                <w:szCs w:val="28"/>
              </w:rPr>
              <w:t>языке</w:t>
            </w:r>
          </w:p>
        </w:tc>
        <w:tc>
          <w:tcPr>
            <w:tcW w:w="0" w:type="auto"/>
            <w:tcMar>
              <w:top w:w="45" w:type="dxa"/>
              <w:left w:w="45" w:type="dxa"/>
              <w:bottom w:w="45" w:type="dxa"/>
              <w:right w:w="45" w:type="dxa"/>
            </w:tcMar>
            <w:vAlign w:val="center"/>
            <w:hideMark/>
          </w:tcPr>
          <w:p w:rsidR="000E0BF8" w:rsidRPr="000E0BF8" w:rsidRDefault="000E0BF8" w:rsidP="008F7784">
            <w:pPr>
              <w:spacing w:before="90" w:after="90" w:line="240" w:lineRule="auto"/>
              <w:ind w:firstLine="709"/>
              <w:contextualSpacing/>
              <w:jc w:val="center"/>
              <w:rPr>
                <w:rFonts w:eastAsia="Times New Roman"/>
                <w:sz w:val="28"/>
                <w:szCs w:val="28"/>
              </w:rPr>
            </w:pPr>
            <w:r w:rsidRPr="000E0BF8">
              <w:rPr>
                <w:rFonts w:eastAsia="Times New Roman"/>
                <w:sz w:val="28"/>
                <w:szCs w:val="28"/>
              </w:rPr>
              <w:t>Перевод</w:t>
            </w:r>
          </w:p>
        </w:tc>
      </w:tr>
      <w:tr w:rsidR="000E0BF8" w:rsidRPr="000E0BF8" w:rsidTr="008F7784">
        <w:tc>
          <w:tcPr>
            <w:tcW w:w="0" w:type="auto"/>
            <w:tcMar>
              <w:top w:w="45" w:type="dxa"/>
              <w:left w:w="45" w:type="dxa"/>
              <w:bottom w:w="45" w:type="dxa"/>
              <w:right w:w="45" w:type="dxa"/>
            </w:tcMar>
            <w:vAlign w:val="center"/>
            <w:hideMark/>
          </w:tcPr>
          <w:p w:rsidR="000E0BF8" w:rsidRPr="00B31ADF" w:rsidRDefault="00316FBC" w:rsidP="000E0BF8">
            <w:pPr>
              <w:spacing w:before="90" w:after="90" w:line="240" w:lineRule="auto"/>
              <w:ind w:firstLine="709"/>
              <w:contextualSpacing/>
              <w:jc w:val="both"/>
              <w:rPr>
                <w:rFonts w:eastAsia="Times New Roman"/>
                <w:sz w:val="28"/>
                <w:szCs w:val="28"/>
                <w:lang w:val="en-US"/>
              </w:rPr>
            </w:pPr>
            <w:r>
              <w:rPr>
                <w:rFonts w:eastAsia="Times New Roman"/>
                <w:sz w:val="28"/>
                <w:szCs w:val="28"/>
                <w:lang w:val="en-US"/>
              </w:rPr>
              <w:t>Ich möchte erzählen über</w:t>
            </w:r>
            <w:r w:rsidR="00A46F12">
              <w:rPr>
                <w:rFonts w:eastAsia="Times New Roman"/>
                <w:sz w:val="28"/>
                <w:szCs w:val="28"/>
                <w:lang w:val="en-US"/>
              </w:rPr>
              <w: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Я бы хотел рассказать вам о...</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In erster Linie…</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Прежде всего...</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Ich meine…</w:t>
            </w:r>
          </w:p>
        </w:tc>
        <w:tc>
          <w:tcPr>
            <w:tcW w:w="0" w:type="auto"/>
            <w:tcMar>
              <w:top w:w="45" w:type="dxa"/>
              <w:left w:w="45" w:type="dxa"/>
              <w:bottom w:w="45" w:type="dxa"/>
              <w:right w:w="45" w:type="dxa"/>
            </w:tcMar>
            <w:vAlign w:val="center"/>
            <w:hideMark/>
          </w:tcPr>
          <w:p w:rsidR="000E0BF8" w:rsidRPr="000E0BF8" w:rsidRDefault="000E0BF8" w:rsidP="00A46F12">
            <w:pPr>
              <w:spacing w:before="90" w:after="90" w:line="240" w:lineRule="auto"/>
              <w:ind w:firstLine="709"/>
              <w:contextualSpacing/>
              <w:jc w:val="both"/>
              <w:rPr>
                <w:rFonts w:eastAsia="Times New Roman"/>
                <w:sz w:val="28"/>
                <w:szCs w:val="28"/>
              </w:rPr>
            </w:pPr>
            <w:r w:rsidRPr="000E0BF8">
              <w:rPr>
                <w:rFonts w:eastAsia="Times New Roman"/>
                <w:sz w:val="28"/>
                <w:szCs w:val="28"/>
              </w:rPr>
              <w:t xml:space="preserve">Я </w:t>
            </w:r>
            <w:r w:rsidR="00A46F12">
              <w:rPr>
                <w:rFonts w:eastAsia="Times New Roman"/>
                <w:sz w:val="28"/>
                <w:szCs w:val="28"/>
              </w:rPr>
              <w:t xml:space="preserve"> полагаю</w:t>
            </w:r>
            <w:r w:rsidRPr="000E0BF8">
              <w:rPr>
                <w:rFonts w:eastAsia="Times New Roman"/>
                <w:sz w:val="28"/>
                <w:szCs w:val="28"/>
              </w:rPr>
              <w:t>...</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Im großen und ganzen…</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В целом...</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Ehrlich gesagt…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По правде говоря…</w:t>
            </w:r>
          </w:p>
        </w:tc>
      </w:tr>
      <w:tr w:rsidR="000E0BF8" w:rsidRPr="000E0BF8" w:rsidTr="008F7784">
        <w:tc>
          <w:tcPr>
            <w:tcW w:w="0" w:type="auto"/>
            <w:tcMar>
              <w:top w:w="45" w:type="dxa"/>
              <w:left w:w="45" w:type="dxa"/>
              <w:bottom w:w="45" w:type="dxa"/>
              <w:right w:w="45" w:type="dxa"/>
            </w:tcMar>
            <w:vAlign w:val="center"/>
            <w:hideMark/>
          </w:tcPr>
          <w:p w:rsidR="000E0BF8" w:rsidRPr="00B31ADF" w:rsidRDefault="00A46F12" w:rsidP="000E0BF8">
            <w:pPr>
              <w:spacing w:before="90" w:after="90" w:line="240" w:lineRule="auto"/>
              <w:ind w:firstLine="709"/>
              <w:contextualSpacing/>
              <w:jc w:val="both"/>
              <w:rPr>
                <w:rFonts w:eastAsia="Times New Roman"/>
                <w:sz w:val="28"/>
                <w:szCs w:val="28"/>
                <w:lang w:val="en-US"/>
              </w:rPr>
            </w:pPr>
            <w:r>
              <w:rPr>
                <w:rFonts w:eastAsia="Times New Roman"/>
                <w:sz w:val="28"/>
                <w:szCs w:val="28"/>
                <w:lang w:val="en-US"/>
              </w:rPr>
              <w:t>Auf Grund der(des)…</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На основе данных…</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Was diese Frage angeht…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Что касается вопроса…..</w:t>
            </w:r>
          </w:p>
        </w:tc>
      </w:tr>
    </w:tbl>
    <w:p w:rsidR="008F7784" w:rsidRDefault="008F7784" w:rsidP="000E0BF8">
      <w:pPr>
        <w:pStyle w:val="ae"/>
        <w:ind w:firstLine="709"/>
        <w:contextualSpacing/>
        <w:jc w:val="both"/>
        <w:rPr>
          <w:rFonts w:ascii="Times New Roman" w:hAnsi="Times New Roman"/>
          <w:sz w:val="28"/>
          <w:szCs w:val="28"/>
        </w:rPr>
      </w:pPr>
    </w:p>
    <w:p w:rsidR="006A4A09" w:rsidRPr="002D72BA" w:rsidRDefault="006A4A09" w:rsidP="000E0BF8">
      <w:pPr>
        <w:pStyle w:val="ae"/>
        <w:ind w:firstLine="709"/>
        <w:contextualSpacing/>
        <w:jc w:val="both"/>
        <w:rPr>
          <w:rFonts w:ascii="Times New Roman" w:hAnsi="Times New Roman"/>
          <w:sz w:val="28"/>
          <w:szCs w:val="28"/>
        </w:rPr>
      </w:pPr>
      <w:r w:rsidRPr="002D72BA">
        <w:rPr>
          <w:rFonts w:ascii="Times New Roman" w:hAnsi="Times New Roman"/>
          <w:sz w:val="28"/>
          <w:szCs w:val="28"/>
        </w:rPr>
        <w:t>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rsidR="008F7784"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u w:val="single"/>
        </w:rPr>
        <w:t>В заключении</w:t>
      </w:r>
      <w:r w:rsidRPr="002D72BA">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2D72BA">
        <w:rPr>
          <w:rFonts w:ascii="Times New Roman" w:hAnsi="Times New Roman"/>
          <w:snapToGrid w:val="0"/>
          <w:sz w:val="28"/>
          <w:szCs w:val="28"/>
        </w:rPr>
        <w:t xml:space="preserve">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2D72BA">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rsidR="006A4A09" w:rsidRPr="002D72BA" w:rsidRDefault="006A4A09" w:rsidP="000E0BF8">
      <w:pPr>
        <w:spacing w:after="0" w:line="240" w:lineRule="auto"/>
        <w:ind w:left="57" w:firstLine="709"/>
        <w:contextualSpacing/>
        <w:jc w:val="both"/>
        <w:rPr>
          <w:color w:val="000000"/>
          <w:sz w:val="28"/>
          <w:szCs w:val="28"/>
        </w:rPr>
      </w:pPr>
      <w:r w:rsidRPr="002D72BA">
        <w:rPr>
          <w:snapToGrid w:val="0"/>
          <w:sz w:val="28"/>
          <w:szCs w:val="28"/>
        </w:rPr>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2D72BA">
        <w:rPr>
          <w:color w:val="000000"/>
          <w:sz w:val="28"/>
          <w:szCs w:val="28"/>
        </w:rPr>
        <w:t xml:space="preserve">тение заранее написанного текста значительно уменьшает влияние </w:t>
      </w:r>
      <w:r w:rsidRPr="002D72BA">
        <w:rPr>
          <w:color w:val="000000"/>
          <w:sz w:val="28"/>
          <w:szCs w:val="28"/>
        </w:rPr>
        <w:lastRenderedPageBreak/>
        <w:t>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6A4A09" w:rsidRPr="002D72BA" w:rsidRDefault="006A4A09" w:rsidP="000E0BF8">
      <w:pPr>
        <w:pStyle w:val="3f3f3f3f3f3f3f3f3f3f3f3f3f2"/>
        <w:ind w:firstLine="709"/>
        <w:contextualSpacing/>
        <w:rPr>
          <w:snapToGrid w:val="0"/>
          <w:color w:val="000000"/>
          <w:sz w:val="28"/>
          <w:szCs w:val="28"/>
        </w:rPr>
      </w:pPr>
      <w:r w:rsidRPr="002D72BA">
        <w:rPr>
          <w:snapToGrid w:val="0"/>
          <w:color w:val="000000"/>
          <w:sz w:val="28"/>
          <w:szCs w:val="28"/>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Кроме того, установлено, что </w:t>
      </w:r>
      <w:r w:rsidRPr="002D72BA">
        <w:rPr>
          <w:i/>
          <w:snapToGrid w:val="0"/>
          <w:sz w:val="28"/>
          <w:szCs w:val="28"/>
        </w:rPr>
        <w:t>короткие фразы</w:t>
      </w:r>
      <w:r w:rsidRPr="002D72BA">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Известно, что обращение к собеседнику по имени создает более доверительный контекст деловой беседы. При публичном выступлении </w:t>
      </w:r>
      <w:r w:rsidR="00345B32" w:rsidRPr="002D72BA">
        <w:rPr>
          <w:snapToGrid w:val="0"/>
          <w:sz w:val="28"/>
          <w:szCs w:val="28"/>
        </w:rPr>
        <w:t>также можно</w:t>
      </w:r>
      <w:r w:rsidRPr="002D72BA">
        <w:rPr>
          <w:snapToGrid w:val="0"/>
          <w:sz w:val="28"/>
          <w:szCs w:val="28"/>
        </w:rPr>
        <w:t xml:space="preserve"> использовать подобные приемы. Так, косвенными обращениями могут служить такие выражения, как «Как Вам известно», «Уверен, что Вас это не 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6A4A09" w:rsidRPr="002D72BA" w:rsidRDefault="006A4A09" w:rsidP="000E0BF8">
      <w:pPr>
        <w:pStyle w:val="3f3f3f3f3f3f3f3f3f3f3f3f3f2"/>
        <w:ind w:firstLine="709"/>
        <w:contextualSpacing/>
        <w:rPr>
          <w:sz w:val="28"/>
          <w:szCs w:val="28"/>
        </w:rPr>
      </w:pPr>
      <w:r w:rsidRPr="002D72BA">
        <w:rPr>
          <w:sz w:val="28"/>
          <w:szCs w:val="28"/>
        </w:rPr>
        <w:t>После выступления нужно быть готовым к ответам на возникшие у аудитории вопросы.</w:t>
      </w:r>
    </w:p>
    <w:p w:rsidR="007C5620" w:rsidRDefault="007C5620" w:rsidP="00A43C23">
      <w:pPr>
        <w:spacing w:line="240" w:lineRule="auto"/>
        <w:ind w:firstLine="709"/>
        <w:contextualSpacing/>
        <w:jc w:val="center"/>
        <w:rPr>
          <w:b/>
          <w:sz w:val="28"/>
          <w:szCs w:val="28"/>
        </w:rPr>
      </w:pPr>
    </w:p>
    <w:p w:rsidR="006D737F" w:rsidRPr="000410E4" w:rsidRDefault="006D737F" w:rsidP="00A43C23">
      <w:pPr>
        <w:spacing w:line="240" w:lineRule="auto"/>
        <w:ind w:firstLine="709"/>
        <w:contextualSpacing/>
        <w:jc w:val="center"/>
        <w:rPr>
          <w:b/>
          <w:sz w:val="28"/>
          <w:szCs w:val="28"/>
        </w:rPr>
      </w:pPr>
      <w:r w:rsidRPr="00A43C23">
        <w:rPr>
          <w:b/>
          <w:sz w:val="28"/>
          <w:szCs w:val="28"/>
        </w:rPr>
        <w:t>Методические рекомендации по выполнению реферата</w:t>
      </w:r>
      <w:bookmarkEnd w:id="9"/>
      <w:bookmarkEnd w:id="10"/>
    </w:p>
    <w:p w:rsidR="00A43C23" w:rsidRPr="000410E4" w:rsidRDefault="00A43C23" w:rsidP="00A43C23">
      <w:pPr>
        <w:spacing w:line="240" w:lineRule="auto"/>
        <w:ind w:firstLine="709"/>
        <w:contextualSpacing/>
        <w:jc w:val="center"/>
        <w:rPr>
          <w:b/>
          <w:sz w:val="28"/>
          <w:szCs w:val="28"/>
        </w:rPr>
      </w:pPr>
    </w:p>
    <w:p w:rsidR="006D737F" w:rsidRPr="002D72BA" w:rsidRDefault="006D737F" w:rsidP="002D72BA">
      <w:pPr>
        <w:spacing w:after="0" w:line="240" w:lineRule="auto"/>
        <w:ind w:firstLine="709"/>
        <w:contextualSpacing/>
        <w:jc w:val="both"/>
        <w:rPr>
          <w:sz w:val="28"/>
          <w:szCs w:val="28"/>
        </w:rPr>
      </w:pPr>
      <w:r w:rsidRPr="002D72BA">
        <w:rPr>
          <w:sz w:val="28"/>
          <w:szCs w:val="28"/>
        </w:rPr>
        <w:t>Внеаудиторная самостоятельная работа в форме реферата является индивидуальной самостоятельно выполненной работой студента.</w:t>
      </w:r>
    </w:p>
    <w:p w:rsidR="006D737F" w:rsidRPr="002D72BA" w:rsidRDefault="006D737F" w:rsidP="002D72BA">
      <w:pPr>
        <w:spacing w:after="0" w:line="240" w:lineRule="auto"/>
        <w:ind w:firstLine="709"/>
        <w:contextualSpacing/>
        <w:jc w:val="both"/>
        <w:rPr>
          <w:sz w:val="28"/>
          <w:szCs w:val="28"/>
        </w:rPr>
      </w:pPr>
      <w:r w:rsidRPr="002D72BA">
        <w:rPr>
          <w:sz w:val="28"/>
          <w:szCs w:val="28"/>
        </w:rPr>
        <w:t>Содержание реферата</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 xml:space="preserve">Реферат, как правило, должен содержать следующие </w:t>
      </w:r>
      <w:r w:rsidRPr="002D72BA">
        <w:rPr>
          <w:bCs/>
          <w:iCs/>
          <w:sz w:val="28"/>
          <w:szCs w:val="28"/>
        </w:rPr>
        <w:t>структурные элементы</w:t>
      </w:r>
      <w:r w:rsidRPr="002D72BA">
        <w:rPr>
          <w:sz w:val="28"/>
          <w:szCs w:val="28"/>
        </w:rPr>
        <w:t>:</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титульный лист;</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lastRenderedPageBreak/>
        <w:t>содержание;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введение;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основная часть;</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заключение;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список использованных источников;</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приложения (при необходимости).</w:t>
      </w:r>
    </w:p>
    <w:p w:rsidR="006D737F" w:rsidRPr="002D72BA" w:rsidRDefault="006D737F" w:rsidP="002D72BA">
      <w:pPr>
        <w:pStyle w:val="ab"/>
        <w:ind w:firstLine="709"/>
        <w:contextualSpacing/>
        <w:jc w:val="both"/>
        <w:rPr>
          <w:sz w:val="28"/>
          <w:szCs w:val="28"/>
        </w:rPr>
      </w:pPr>
      <w:r w:rsidRPr="002D72BA">
        <w:rPr>
          <w:sz w:val="28"/>
          <w:szCs w:val="28"/>
        </w:rPr>
        <w:t xml:space="preserve">Примерный объем </w:t>
      </w:r>
      <w:r w:rsidR="002D72BA" w:rsidRPr="002D72BA">
        <w:rPr>
          <w:sz w:val="28"/>
          <w:szCs w:val="28"/>
        </w:rPr>
        <w:t>в машинописных страницах,</w:t>
      </w:r>
      <w:r w:rsidRPr="002D72BA">
        <w:rPr>
          <w:sz w:val="28"/>
          <w:szCs w:val="28"/>
        </w:rPr>
        <w:t xml:space="preserve"> составляющих реферата представлен в таблице.</w:t>
      </w:r>
    </w:p>
    <w:p w:rsidR="006D737F" w:rsidRPr="007637D3" w:rsidRDefault="006D737F" w:rsidP="002D72BA">
      <w:pPr>
        <w:pStyle w:val="ab"/>
        <w:ind w:left="0" w:firstLine="709"/>
        <w:contextualSpacing/>
        <w:jc w:val="both"/>
        <w:rPr>
          <w:sz w:val="28"/>
          <w:szCs w:val="28"/>
        </w:rPr>
      </w:pPr>
      <w:r w:rsidRPr="002D72BA">
        <w:rPr>
          <w:sz w:val="28"/>
          <w:szCs w:val="28"/>
        </w:rPr>
        <w:t>Рекомендуемый объем структурных элементов реферата</w:t>
      </w:r>
    </w:p>
    <w:tbl>
      <w:tblPr>
        <w:tblW w:w="5000" w:type="pct"/>
        <w:jc w:val="center"/>
        <w:tblCellMar>
          <w:left w:w="40" w:type="dxa"/>
          <w:right w:w="40" w:type="dxa"/>
        </w:tblCellMar>
        <w:tblLook w:val="0000" w:firstRow="0" w:lastRow="0" w:firstColumn="0" w:lastColumn="0" w:noHBand="0" w:noVBand="0"/>
      </w:tblPr>
      <w:tblGrid>
        <w:gridCol w:w="6535"/>
        <w:gridCol w:w="3610"/>
      </w:tblGrid>
      <w:tr w:rsidR="007637D3"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7637D3" w:rsidRPr="00437984" w:rsidRDefault="007637D3" w:rsidP="007637D3">
            <w:pPr>
              <w:shd w:val="clear" w:color="auto" w:fill="FFFFFF"/>
              <w:spacing w:line="240" w:lineRule="auto"/>
              <w:contextualSpacing/>
              <w:jc w:val="both"/>
              <w:rPr>
                <w:bCs/>
              </w:rPr>
            </w:pPr>
          </w:p>
          <w:p w:rsidR="006D737F" w:rsidRPr="00437984" w:rsidRDefault="006D737F" w:rsidP="007637D3">
            <w:pPr>
              <w:shd w:val="clear" w:color="auto" w:fill="FFFFFF"/>
              <w:spacing w:line="240" w:lineRule="auto"/>
              <w:contextualSpacing/>
              <w:jc w:val="both"/>
              <w:rPr>
                <w:bCs/>
              </w:rPr>
            </w:pPr>
            <w:r w:rsidRPr="00437984">
              <w:rPr>
                <w:bCs/>
              </w:rPr>
              <w:t>Наименование частей реферата</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7637D3">
            <w:pPr>
              <w:pStyle w:val="9"/>
              <w:spacing w:line="240" w:lineRule="auto"/>
              <w:contextualSpacing/>
              <w:jc w:val="both"/>
              <w:rPr>
                <w:rFonts w:ascii="Times New Roman" w:hAnsi="Times New Roman" w:cs="Times New Roman"/>
                <w:i w:val="0"/>
                <w:color w:val="auto"/>
                <w:sz w:val="24"/>
                <w:szCs w:val="24"/>
              </w:rPr>
            </w:pPr>
            <w:r w:rsidRPr="00437984">
              <w:rPr>
                <w:rFonts w:ascii="Times New Roman" w:hAnsi="Times New Roman" w:cs="Times New Roman"/>
                <w:i w:val="0"/>
                <w:color w:val="auto"/>
                <w:sz w:val="24"/>
                <w:szCs w:val="24"/>
              </w:rPr>
              <w:t>Количество страниц</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Титульный лист</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Содержание (с указанием страниц)</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pStyle w:val="6"/>
              <w:spacing w:before="0" w:line="240" w:lineRule="auto"/>
              <w:ind w:firstLine="709"/>
              <w:contextualSpacing/>
              <w:jc w:val="both"/>
              <w:rPr>
                <w:rFonts w:ascii="Times New Roman" w:hAnsi="Times New Roman" w:cs="Times New Roman"/>
                <w:i w:val="0"/>
                <w:color w:val="auto"/>
              </w:rPr>
            </w:pPr>
            <w:r w:rsidRPr="00437984">
              <w:rPr>
                <w:rFonts w:ascii="Times New Roman" w:hAnsi="Times New Roman" w:cs="Times New Roman"/>
                <w:i w:val="0"/>
                <w:color w:val="auto"/>
              </w:rPr>
              <w:t>Введение</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2</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Основная часть</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15-20</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Заключение</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1-2</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Список использованных источников</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1-2</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Приложения</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Без ограничений</w:t>
            </w:r>
          </w:p>
        </w:tc>
      </w:tr>
    </w:tbl>
    <w:p w:rsidR="006D737F" w:rsidRPr="002D72BA" w:rsidRDefault="006D737F" w:rsidP="002D72BA">
      <w:pPr>
        <w:shd w:val="clear" w:color="auto" w:fill="FFFFFF"/>
        <w:tabs>
          <w:tab w:val="left" w:pos="0"/>
        </w:tabs>
        <w:spacing w:after="0" w:line="240" w:lineRule="auto"/>
        <w:ind w:firstLine="709"/>
        <w:contextualSpacing/>
        <w:jc w:val="both"/>
        <w:rPr>
          <w:sz w:val="28"/>
          <w:szCs w:val="28"/>
        </w:rPr>
      </w:pPr>
      <w:r w:rsidRPr="002D72BA">
        <w:rPr>
          <w:sz w:val="28"/>
          <w:szCs w:val="28"/>
        </w:rPr>
        <w:t xml:space="preserve">В содержании приводятся наименования структурных частей реферата, глав и параграфов его основной части с указанием номера страницы, с которой начинается соответствующая часть, глава, параграф. </w:t>
      </w:r>
    </w:p>
    <w:p w:rsidR="007E4D59" w:rsidRPr="002D72BA" w:rsidRDefault="006D737F" w:rsidP="002D72BA">
      <w:pPr>
        <w:pStyle w:val="20"/>
        <w:spacing w:after="0" w:line="240" w:lineRule="auto"/>
        <w:ind w:left="0" w:firstLine="709"/>
        <w:contextualSpacing/>
        <w:jc w:val="both"/>
        <w:rPr>
          <w:sz w:val="28"/>
          <w:szCs w:val="28"/>
        </w:rPr>
      </w:pPr>
      <w:r w:rsidRPr="002D72BA">
        <w:rPr>
          <w:sz w:val="28"/>
          <w:szCs w:val="28"/>
        </w:rPr>
        <w:t>Во введении</w:t>
      </w:r>
      <w:r w:rsidR="006E68A4" w:rsidRPr="002D72BA">
        <w:rPr>
          <w:sz w:val="28"/>
          <w:szCs w:val="28"/>
        </w:rPr>
        <w:t xml:space="preserve"> </w:t>
      </w:r>
      <w:r w:rsidRPr="002D72BA">
        <w:rPr>
          <w:sz w:val="28"/>
          <w:szCs w:val="28"/>
        </w:rPr>
        <w:t xml:space="preserve">дается общая характеристика реферата: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 xml:space="preserve">обосновывается актуальность выбранной темы;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 xml:space="preserve">определяется цель работы и задачи, подлежащие решению для её достижения;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описываются объект и предмет исследования, и</w:t>
      </w:r>
      <w:r w:rsidR="007E4D59" w:rsidRPr="002D72BA">
        <w:rPr>
          <w:sz w:val="28"/>
          <w:szCs w:val="28"/>
        </w:rPr>
        <w:t>нформационная база исследования;</w:t>
      </w:r>
    </w:p>
    <w:p w:rsidR="006D737F"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кратко характеризуется структура реферата по главам.</w:t>
      </w:r>
    </w:p>
    <w:p w:rsidR="006D737F" w:rsidRPr="002D72BA" w:rsidRDefault="006D737F" w:rsidP="002D72BA">
      <w:pPr>
        <w:shd w:val="clear" w:color="auto" w:fill="FFFFFF"/>
        <w:tabs>
          <w:tab w:val="left" w:pos="0"/>
        </w:tabs>
        <w:spacing w:after="0" w:line="240" w:lineRule="auto"/>
        <w:ind w:firstLine="709"/>
        <w:contextualSpacing/>
        <w:jc w:val="both"/>
        <w:rPr>
          <w:sz w:val="28"/>
          <w:szCs w:val="28"/>
        </w:rPr>
      </w:pPr>
      <w:r w:rsidRPr="002D72BA">
        <w:rPr>
          <w:sz w:val="28"/>
          <w:szCs w:val="28"/>
        </w:rPr>
        <w:t>Основная часть должна содержать материал, необходимый для достижения поставленной цели и задач, решаемых в процессе выполнения реферата. Она включает 2-3 главы, каждая из которых, в свою очередь, делится на 2-3 параграфа. Содержание основной части должно точно соответствовать теме проекта и полностью её раскрывать. Главы и параграфы реферата должны раскрывать описание решения поставленных во введении задач. Поэтому заголовки глав и параграфов, как правило, должны соответствовать по своей сути формулировкам задач реферата. Заголовка "ОСНОВНАЯ ЧАСТЬ" в содержании реферата быть не должно.</w:t>
      </w:r>
    </w:p>
    <w:p w:rsidR="006D737F" w:rsidRPr="002D72BA" w:rsidRDefault="006D737F" w:rsidP="002D72BA">
      <w:pPr>
        <w:spacing w:after="0" w:line="240" w:lineRule="auto"/>
        <w:ind w:firstLine="709"/>
        <w:contextualSpacing/>
        <w:jc w:val="both"/>
        <w:rPr>
          <w:sz w:val="28"/>
          <w:szCs w:val="28"/>
        </w:rPr>
      </w:pPr>
      <w:r w:rsidRPr="002D72BA">
        <w:rPr>
          <w:sz w:val="28"/>
          <w:szCs w:val="28"/>
        </w:rPr>
        <w:t>Главы основной части реферата могут носить теоретический, методологический и аналитический характер.</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 xml:space="preserve">Обязательным для реферата является логическая связь между главами и последовательное развитие основной темы на протяжении всей работы, самостоятельное изложение материала, аргументированность выводов. Также </w:t>
      </w:r>
      <w:r w:rsidRPr="002D72BA">
        <w:rPr>
          <w:sz w:val="28"/>
          <w:szCs w:val="28"/>
        </w:rPr>
        <w:lastRenderedPageBreak/>
        <w:t>обязательным является наличие в основной части реферата ссылок на использованные источники.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Изложение необходимо вести от третьего лица («Автор полагает...») либо использовать безличные конструкции и неопределенно-личные предложения («На втором этапе исследуются следующие подходы…», «Проведенное исследование позволило доказать...» и т.п.).</w:t>
      </w:r>
    </w:p>
    <w:p w:rsidR="006D737F" w:rsidRPr="002D72BA" w:rsidRDefault="006D737F" w:rsidP="002D72BA">
      <w:pPr>
        <w:shd w:val="clear" w:color="auto" w:fill="FFFFFF"/>
        <w:spacing w:after="0" w:line="240" w:lineRule="auto"/>
        <w:ind w:firstLine="709"/>
        <w:contextualSpacing/>
        <w:jc w:val="both"/>
        <w:rPr>
          <w:iCs/>
          <w:sz w:val="28"/>
          <w:szCs w:val="28"/>
        </w:rPr>
      </w:pPr>
      <w:r w:rsidRPr="002D72BA">
        <w:rPr>
          <w:sz w:val="28"/>
          <w:szCs w:val="28"/>
        </w:rPr>
        <w:t>В заключении логически последовательно излагаются выводы, к которым пришел студент в результате выполнения реферата. Заключение должно кратко характеризовать решение всех поставленных во введении задач и достижение цели реферата.</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Список использованных источников является составной частью работы и отражает степень изученности рассматриваемой проблемы. Количество источников в списке определяется студентом самостоятельно, для реферата их рекомендуемое количество от 10 до 20. При этом в списке обязательно должны присутствовать источники, изданные в последние 3 года, а также ныне действующие нормативно-правовые акты, регулирующие отношения, рассматриваемые в реферате.</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В приложения следует относить вспомогательный материал, который при включении в основную часть работы загромождает текст (таблицы вспомогательных данных, инструкции, методики, формы документов и т.п.).</w:t>
      </w:r>
    </w:p>
    <w:p w:rsidR="006D737F" w:rsidRPr="002D72BA" w:rsidRDefault="006D737F" w:rsidP="002D72BA">
      <w:pPr>
        <w:spacing w:after="0" w:line="240" w:lineRule="auto"/>
        <w:ind w:left="360" w:firstLine="709"/>
        <w:contextualSpacing/>
        <w:jc w:val="both"/>
        <w:rPr>
          <w:i/>
          <w:sz w:val="28"/>
          <w:szCs w:val="28"/>
        </w:rPr>
      </w:pPr>
      <w:r w:rsidRPr="002D72BA">
        <w:rPr>
          <w:bCs/>
          <w:i/>
          <w:sz w:val="28"/>
          <w:szCs w:val="28"/>
        </w:rPr>
        <w:t xml:space="preserve">Оформление </w:t>
      </w:r>
      <w:r w:rsidRPr="002D72BA">
        <w:rPr>
          <w:i/>
          <w:sz w:val="28"/>
          <w:szCs w:val="28"/>
        </w:rPr>
        <w:t>реферата</w:t>
      </w:r>
    </w:p>
    <w:p w:rsidR="006D737F" w:rsidRPr="002D72BA" w:rsidRDefault="006D737F" w:rsidP="002D72BA">
      <w:pPr>
        <w:shd w:val="clear" w:color="auto" w:fill="FFFFFF"/>
        <w:tabs>
          <w:tab w:val="left" w:pos="360"/>
        </w:tabs>
        <w:spacing w:after="0" w:line="240" w:lineRule="auto"/>
        <w:ind w:firstLine="709"/>
        <w:contextualSpacing/>
        <w:jc w:val="both"/>
        <w:rPr>
          <w:sz w:val="28"/>
          <w:szCs w:val="28"/>
        </w:rPr>
      </w:pPr>
      <w:r w:rsidRPr="002D72BA">
        <w:rPr>
          <w:sz w:val="28"/>
          <w:szCs w:val="28"/>
        </w:rPr>
        <w:t>При выполнении внеаудиторной самостоятельной работы в виде реферата необходимо соблюдать следующие требования:</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на одной стороне листа белой бумаги формата А-4 </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размер шрифта-1</w:t>
      </w:r>
      <w:r w:rsidR="002D72BA" w:rsidRPr="002D72BA">
        <w:rPr>
          <w:sz w:val="28"/>
          <w:szCs w:val="28"/>
        </w:rPr>
        <w:t>4</w:t>
      </w:r>
      <w:r w:rsidRPr="002D72BA">
        <w:rPr>
          <w:sz w:val="28"/>
          <w:szCs w:val="28"/>
        </w:rPr>
        <w:t xml:space="preserve">; </w:t>
      </w:r>
      <w:r w:rsidRPr="002D72BA">
        <w:rPr>
          <w:sz w:val="28"/>
          <w:szCs w:val="28"/>
          <w:lang w:val="en-US"/>
        </w:rPr>
        <w:t>Times</w:t>
      </w:r>
      <w:r w:rsidR="006E68A4" w:rsidRPr="002D72BA">
        <w:rPr>
          <w:sz w:val="28"/>
          <w:szCs w:val="28"/>
        </w:rPr>
        <w:t xml:space="preserve"> </w:t>
      </w:r>
      <w:r w:rsidRPr="002D72BA">
        <w:rPr>
          <w:sz w:val="28"/>
          <w:szCs w:val="28"/>
          <w:lang w:val="en-US"/>
        </w:rPr>
        <w:t>New</w:t>
      </w:r>
      <w:r w:rsidR="006E68A4" w:rsidRPr="002D72BA">
        <w:rPr>
          <w:sz w:val="28"/>
          <w:szCs w:val="28"/>
        </w:rPr>
        <w:t xml:space="preserve"> </w:t>
      </w:r>
      <w:r w:rsidRPr="002D72BA">
        <w:rPr>
          <w:sz w:val="28"/>
          <w:szCs w:val="28"/>
          <w:lang w:val="en-US"/>
        </w:rPr>
        <w:t>Roman</w:t>
      </w:r>
      <w:r w:rsidRPr="002D72BA">
        <w:rPr>
          <w:sz w:val="28"/>
          <w:szCs w:val="28"/>
        </w:rPr>
        <w:t>, цвет - черный</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междустрочный интервал - одинарный</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поля на странице – размер левого поля – </w:t>
      </w:r>
      <w:smartTag w:uri="urn:schemas-microsoft-com:office:smarttags" w:element="metricconverter">
        <w:smartTagPr>
          <w:attr w:name="ProductID" w:val="2 см"/>
        </w:smartTagPr>
        <w:r w:rsidRPr="002D72BA">
          <w:rPr>
            <w:sz w:val="28"/>
            <w:szCs w:val="28"/>
          </w:rPr>
          <w:t>2 см</w:t>
        </w:r>
      </w:smartTag>
      <w:r w:rsidRPr="002D72BA">
        <w:rPr>
          <w:sz w:val="28"/>
          <w:szCs w:val="28"/>
        </w:rPr>
        <w:t xml:space="preserve">, правого- </w:t>
      </w:r>
      <w:smartTag w:uri="urn:schemas-microsoft-com:office:smarttags" w:element="metricconverter">
        <w:smartTagPr>
          <w:attr w:name="ProductID" w:val="1 см"/>
        </w:smartTagPr>
        <w:r w:rsidRPr="002D72BA">
          <w:rPr>
            <w:sz w:val="28"/>
            <w:szCs w:val="28"/>
          </w:rPr>
          <w:t>1 см</w:t>
        </w:r>
      </w:smartTag>
      <w:r w:rsidRPr="002D72BA">
        <w:rPr>
          <w:sz w:val="28"/>
          <w:szCs w:val="28"/>
        </w:rPr>
        <w:t>, верхнего-2см, нижнего-2см.</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отформатировано по ширине листа </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на первой странице необходимо изложить план (содержание) работы.</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 в конце работы необходимо указать источники использованной  литературы</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нумерация страниц текста -</w:t>
      </w:r>
    </w:p>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Список использованных источников должен формироваться в алфавитном порядке по фамилии авторов. Литература обычно группируется в списке в такой последовательности:</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законодательные и нормативно-методические документы и материалы;</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специальная научная отечественная и зарубежная литература (монографии, учебники, научные статьи и т.п.);</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статистические, инструктивные и отчетные материалы предприятий, организаций и учреждений.</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lastRenderedPageBreak/>
        <w:t>Включенная в список литература нумеруется сплошным порядком от первого до последнего названия.</w:t>
      </w:r>
    </w:p>
    <w:p w:rsidR="006D737F" w:rsidRPr="002D72BA" w:rsidRDefault="006D737F" w:rsidP="002D72BA">
      <w:pPr>
        <w:spacing w:after="0" w:line="240" w:lineRule="auto"/>
        <w:ind w:firstLine="709"/>
        <w:contextualSpacing/>
        <w:jc w:val="both"/>
        <w:rPr>
          <w:iCs/>
          <w:sz w:val="28"/>
          <w:szCs w:val="28"/>
        </w:rPr>
      </w:pPr>
      <w:r w:rsidRPr="002D72BA">
        <w:rPr>
          <w:sz w:val="28"/>
          <w:szCs w:val="28"/>
        </w:rPr>
        <w:t>По каждому литературному источнику указывается: автор (или группа авторов), полное название книги или статьи, место и наименование издательства (для книг и брошюр), год издания; для журнальных статей указывается наименование журнала, год выпуска и номер. По сборникам трудов (статей) указывается автор статьи, ее название и далее название книги (сборника) и ее выходные данные</w:t>
      </w:r>
      <w:r w:rsidRPr="002D72BA">
        <w:rPr>
          <w:iCs/>
          <w:sz w:val="28"/>
          <w:szCs w:val="28"/>
        </w:rPr>
        <w:t>.</w:t>
      </w:r>
    </w:p>
    <w:p w:rsidR="006D737F" w:rsidRPr="002D72BA" w:rsidRDefault="006D737F" w:rsidP="002D72BA">
      <w:pPr>
        <w:shd w:val="clear" w:color="auto" w:fill="FFFFFF"/>
        <w:spacing w:after="120" w:line="240" w:lineRule="auto"/>
        <w:ind w:firstLine="709"/>
        <w:contextualSpacing/>
        <w:jc w:val="both"/>
        <w:rPr>
          <w:sz w:val="28"/>
          <w:szCs w:val="28"/>
        </w:rPr>
      </w:pPr>
      <w:r w:rsidRPr="002D72BA">
        <w:rPr>
          <w:sz w:val="28"/>
          <w:szCs w:val="28"/>
        </w:rPr>
        <w:t>Приложения следует оформлять как продолжение реферата на его последующих страницах.</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Каждое приложение должно начинаться с новой страницы. Вверху страницы справа указывается слово "Приложение" и его номер. Приложение должно иметь заголовок, который располагается по центру листа отдельной строкой и печатается прописными буквами.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Приложения следует нумеровать порядковой нумерацией арабскими цифрами.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На все приложения в тексте работы должны быть ссылки. Располагать приложения следует в порядке появления ссылок на них в тексте.</w:t>
      </w:r>
    </w:p>
    <w:p w:rsidR="006D737F" w:rsidRPr="002D72BA" w:rsidRDefault="006D737F" w:rsidP="002D72BA">
      <w:pPr>
        <w:spacing w:after="0" w:line="240" w:lineRule="auto"/>
        <w:ind w:left="360" w:firstLine="709"/>
        <w:contextualSpacing/>
        <w:jc w:val="both"/>
        <w:rPr>
          <w:bCs/>
          <w:sz w:val="28"/>
          <w:szCs w:val="28"/>
        </w:rPr>
      </w:pPr>
      <w:r w:rsidRPr="002D72BA">
        <w:rPr>
          <w:bCs/>
          <w:sz w:val="28"/>
          <w:szCs w:val="28"/>
        </w:rPr>
        <w:t xml:space="preserve">Критерии оценки </w:t>
      </w:r>
      <w:r w:rsidRPr="002D72BA">
        <w:rPr>
          <w:sz w:val="28"/>
          <w:szCs w:val="28"/>
        </w:rPr>
        <w:t>реферата</w:t>
      </w:r>
    </w:p>
    <w:p w:rsidR="006D737F" w:rsidRPr="002D72BA" w:rsidRDefault="006D737F" w:rsidP="002D72BA">
      <w:pPr>
        <w:spacing w:after="0" w:line="240" w:lineRule="auto"/>
        <w:ind w:firstLine="709"/>
        <w:contextualSpacing/>
        <w:jc w:val="both"/>
        <w:rPr>
          <w:sz w:val="28"/>
          <w:szCs w:val="28"/>
        </w:rPr>
      </w:pPr>
      <w:r w:rsidRPr="002D72BA">
        <w:rPr>
          <w:sz w:val="28"/>
          <w:szCs w:val="28"/>
        </w:rPr>
        <w:t>Срок сдачи готового реферата определяется утвержденным графиком.</w:t>
      </w:r>
    </w:p>
    <w:p w:rsidR="006D737F" w:rsidRPr="002D72BA" w:rsidRDefault="006D737F" w:rsidP="002D72BA">
      <w:pPr>
        <w:spacing w:after="0" w:line="240" w:lineRule="auto"/>
        <w:ind w:firstLine="709"/>
        <w:contextualSpacing/>
        <w:jc w:val="both"/>
        <w:rPr>
          <w:sz w:val="28"/>
          <w:szCs w:val="28"/>
        </w:rPr>
      </w:pPr>
      <w:r w:rsidRPr="002D72BA">
        <w:rPr>
          <w:sz w:val="28"/>
          <w:szCs w:val="28"/>
        </w:rPr>
        <w:t>В случае отрицательного заключения преподавателя студент обязан доработать или переработать реферат. Срок доработки реферата устанавливается руководителем с учетом сущности замечаний и объема необходимой доработки.</w:t>
      </w:r>
    </w:p>
    <w:p w:rsidR="006D737F" w:rsidRPr="002D72BA" w:rsidRDefault="002D72BA" w:rsidP="002D72BA">
      <w:pPr>
        <w:spacing w:after="0" w:line="240" w:lineRule="auto"/>
        <w:ind w:firstLine="709"/>
        <w:contextualSpacing/>
        <w:jc w:val="both"/>
        <w:rPr>
          <w:i/>
          <w:sz w:val="28"/>
          <w:szCs w:val="28"/>
        </w:rPr>
      </w:pPr>
      <w:r w:rsidRPr="002D72BA">
        <w:rPr>
          <w:i/>
          <w:sz w:val="28"/>
          <w:szCs w:val="28"/>
        </w:rPr>
        <w:t xml:space="preserve">Критерии </w:t>
      </w:r>
      <w:r w:rsidR="006D737F" w:rsidRPr="002D72BA">
        <w:rPr>
          <w:i/>
          <w:sz w:val="28"/>
          <w:szCs w:val="28"/>
        </w:rPr>
        <w:t>оценива</w:t>
      </w:r>
      <w:r w:rsidRPr="002D72BA">
        <w:rPr>
          <w:i/>
          <w:sz w:val="28"/>
          <w:szCs w:val="28"/>
        </w:rPr>
        <w:t>ния реферата</w:t>
      </w:r>
      <w:r w:rsidR="006D737F" w:rsidRPr="002D72BA">
        <w:rPr>
          <w:i/>
          <w:sz w:val="28"/>
          <w:szCs w:val="28"/>
        </w:rPr>
        <w:t xml:space="preserve"> по системе:</w:t>
      </w:r>
    </w:p>
    <w:p w:rsidR="006D737F" w:rsidRPr="002D72BA" w:rsidRDefault="006D737F" w:rsidP="002D72BA">
      <w:pPr>
        <w:shd w:val="clear" w:color="auto" w:fill="FFFFFF"/>
        <w:tabs>
          <w:tab w:val="left" w:pos="5983"/>
        </w:tabs>
        <w:spacing w:after="0" w:line="240" w:lineRule="auto"/>
        <w:ind w:firstLine="709"/>
        <w:contextualSpacing/>
        <w:jc w:val="both"/>
        <w:rPr>
          <w:sz w:val="28"/>
          <w:szCs w:val="28"/>
        </w:rPr>
      </w:pPr>
      <w:r w:rsidRPr="002D72BA">
        <w:rPr>
          <w:color w:val="000000"/>
          <w:sz w:val="28"/>
          <w:szCs w:val="28"/>
        </w:rPr>
        <w:t xml:space="preserve">Оценка "отлично" выставляется за </w:t>
      </w:r>
      <w:r w:rsidRPr="002D72BA">
        <w:rPr>
          <w:sz w:val="28"/>
          <w:szCs w:val="28"/>
        </w:rPr>
        <w:t>реферат</w:t>
      </w:r>
      <w:r w:rsidRPr="002D72BA">
        <w:rPr>
          <w:color w:val="000000"/>
          <w:sz w:val="28"/>
          <w:szCs w:val="28"/>
        </w:rPr>
        <w:t xml:space="preserve">, который носит исследовательский характер, содержит грамотно изложенный материал, с соответствующими обоснованными выводами. </w:t>
      </w:r>
    </w:p>
    <w:p w:rsidR="006D737F" w:rsidRPr="002D72BA" w:rsidRDefault="006D737F" w:rsidP="002D72BA">
      <w:pPr>
        <w:pStyle w:val="ad"/>
        <w:ind w:left="0" w:right="0" w:firstLine="709"/>
        <w:contextualSpacing/>
        <w:rPr>
          <w:sz w:val="28"/>
          <w:szCs w:val="28"/>
        </w:rPr>
      </w:pPr>
      <w:r w:rsidRPr="002D72BA">
        <w:rPr>
          <w:sz w:val="28"/>
          <w:szCs w:val="28"/>
        </w:rPr>
        <w:t>Оценка "хорошо" выставляется за грамотно выполненный во всех отношениях реферат при наличии небольших недочетов в его содержании или оформлении.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color w:val="000000"/>
          <w:sz w:val="28"/>
          <w:szCs w:val="28"/>
        </w:rPr>
        <w:t xml:space="preserve">Оценка "удовлетворительно" выставляется за </w:t>
      </w:r>
      <w:r w:rsidRPr="002D72BA">
        <w:rPr>
          <w:sz w:val="28"/>
          <w:szCs w:val="28"/>
        </w:rPr>
        <w:t>реферат</w:t>
      </w:r>
      <w:r w:rsidRPr="002D72BA">
        <w:rPr>
          <w:color w:val="000000"/>
          <w:sz w:val="28"/>
          <w:szCs w:val="28"/>
        </w:rPr>
        <w:t>, который удовлетворяет всем предъявляемым требованиям, но отличается поверхностью, в нем просматривается непоследовательность изложения материала, представлены необоснованные выводы.</w:t>
      </w:r>
    </w:p>
    <w:p w:rsidR="006D737F" w:rsidRPr="002D72BA" w:rsidRDefault="006D737F" w:rsidP="002D72BA">
      <w:pPr>
        <w:shd w:val="clear" w:color="auto" w:fill="FFFFFF"/>
        <w:spacing w:after="0" w:line="240" w:lineRule="auto"/>
        <w:ind w:firstLine="709"/>
        <w:contextualSpacing/>
        <w:jc w:val="both"/>
        <w:rPr>
          <w:color w:val="000000"/>
          <w:sz w:val="28"/>
          <w:szCs w:val="28"/>
        </w:rPr>
      </w:pPr>
      <w:r w:rsidRPr="002D72BA">
        <w:rPr>
          <w:color w:val="000000"/>
          <w:sz w:val="28"/>
          <w:szCs w:val="28"/>
        </w:rPr>
        <w:t xml:space="preserve">Оценка "неудовлетворительно" выставляется за </w:t>
      </w:r>
      <w:r w:rsidRPr="002D72BA">
        <w:rPr>
          <w:sz w:val="28"/>
          <w:szCs w:val="28"/>
        </w:rPr>
        <w:t>реферат</w:t>
      </w:r>
      <w:r w:rsidRPr="002D72BA">
        <w:rPr>
          <w:color w:val="000000"/>
          <w:sz w:val="28"/>
          <w:szCs w:val="28"/>
        </w:rPr>
        <w:t xml:space="preserve">, который не носит исследовательского характера, не содержит анализа источников и подходов по выбранной теме, выводы носят декларативный характер. </w:t>
      </w:r>
    </w:p>
    <w:p w:rsidR="006D737F" w:rsidRPr="002D72BA" w:rsidRDefault="006D737F" w:rsidP="002D72BA">
      <w:pPr>
        <w:spacing w:after="0" w:line="240" w:lineRule="auto"/>
        <w:ind w:firstLine="709"/>
        <w:contextualSpacing/>
        <w:jc w:val="both"/>
        <w:rPr>
          <w:sz w:val="28"/>
          <w:szCs w:val="28"/>
        </w:rPr>
      </w:pPr>
      <w:r w:rsidRPr="002D72BA">
        <w:rPr>
          <w:sz w:val="28"/>
          <w:szCs w:val="28"/>
        </w:rPr>
        <w:t>Студент, не представивший в установленный срок готовый реферат по дисциплине учебного плана или представивший реферат, который был оценен на «неудовлетворительно», считается имеющим академическую задолженность и не допускается к сдаче экзамена по данной дисциплине.</w:t>
      </w:r>
    </w:p>
    <w:p w:rsidR="006D737F" w:rsidRPr="006E3939" w:rsidRDefault="006D737F" w:rsidP="00FB0BF7">
      <w:pPr>
        <w:pStyle w:val="3"/>
        <w:spacing w:line="360" w:lineRule="auto"/>
        <w:jc w:val="center"/>
        <w:rPr>
          <w:rFonts w:ascii="Times New Roman" w:hAnsi="Times New Roman" w:cs="Times New Roman"/>
          <w:sz w:val="28"/>
          <w:szCs w:val="28"/>
        </w:rPr>
      </w:pPr>
      <w:bookmarkStart w:id="19" w:name="_Toc341102556"/>
      <w:bookmarkStart w:id="20" w:name="_Toc341106314"/>
      <w:bookmarkStart w:id="21" w:name="_Toc518309326"/>
      <w:r w:rsidRPr="006E3939">
        <w:rPr>
          <w:rFonts w:ascii="Times New Roman" w:hAnsi="Times New Roman" w:cs="Times New Roman"/>
          <w:sz w:val="28"/>
          <w:szCs w:val="28"/>
        </w:rPr>
        <w:lastRenderedPageBreak/>
        <w:t>Методические рекомендации по подготовке презентации</w:t>
      </w:r>
      <w:bookmarkEnd w:id="19"/>
      <w:bookmarkEnd w:id="20"/>
      <w:bookmarkEnd w:id="21"/>
    </w:p>
    <w:p w:rsidR="006D737F" w:rsidRPr="00234953" w:rsidRDefault="006D737F" w:rsidP="00234953">
      <w:pPr>
        <w:pStyle w:val="3f3f3f3f3f3f3f3f3f3f3f3f3f2"/>
        <w:ind w:firstLine="709"/>
        <w:contextualSpacing/>
        <w:rPr>
          <w:sz w:val="28"/>
          <w:szCs w:val="28"/>
        </w:rPr>
      </w:pPr>
      <w:r w:rsidRPr="00234953">
        <w:rPr>
          <w:sz w:val="28"/>
          <w:szCs w:val="28"/>
        </w:rPr>
        <w:t xml:space="preserve">Компьютерную презентацию, сопровождающую выступление докладчика, удобнее всего подготовить в программе MS PowerPoint.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(без присутствия панелей программы). Чаще всего демонстрация презентации проецируется на большом экране, реже – раздается собравшимся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 </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rPr>
        <w:t>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u w:val="single"/>
        </w:rPr>
        <w:t>1 стратегия</w:t>
      </w:r>
      <w:r w:rsidRPr="00234953">
        <w:rPr>
          <w:sz w:val="28"/>
          <w:szCs w:val="28"/>
        </w:rPr>
        <w:t xml:space="preserve">: 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предъявляются следующие требования: </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объем текста на слайде – не больше 7 строк;</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маркированный/нумерованный список содержит не более 7 элементов;</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отсутствуют знаки пунктуации в конце строк в маркированных и нумерованных списках;</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значимая информация выделяется с помощью цвета, кегля, эффектов анимации.</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rPr>
        <w:t xml:space="preserve">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 </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u w:val="single"/>
        </w:rPr>
        <w:t>2 стратегия</w:t>
      </w:r>
      <w:r w:rsidRPr="00234953">
        <w:rPr>
          <w:sz w:val="28"/>
          <w:szCs w:val="28"/>
        </w:rPr>
        <w:t xml:space="preserve">: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w:t>
      </w:r>
    </w:p>
    <w:p w:rsidR="006D737F" w:rsidRPr="00234953" w:rsidRDefault="00234953" w:rsidP="00234953">
      <w:pPr>
        <w:pStyle w:val="af0"/>
        <w:spacing w:before="0" w:beforeAutospacing="0" w:after="0" w:afterAutospacing="0"/>
        <w:ind w:left="709"/>
        <w:contextualSpacing/>
        <w:jc w:val="both"/>
        <w:rPr>
          <w:sz w:val="28"/>
          <w:szCs w:val="28"/>
        </w:rPr>
      </w:pPr>
      <w:r w:rsidRPr="00234953">
        <w:rPr>
          <w:sz w:val="28"/>
          <w:szCs w:val="28"/>
        </w:rPr>
        <w:t>-</w:t>
      </w:r>
      <w:r w:rsidR="006D737F" w:rsidRPr="00234953">
        <w:rPr>
          <w:sz w:val="28"/>
          <w:szCs w:val="28"/>
        </w:rPr>
        <w:t>выбранные средства визуализации информации (таблицы, схемы, графики и т. д.) соответствуют содержанию;</w:t>
      </w:r>
    </w:p>
    <w:p w:rsidR="006D737F" w:rsidRPr="00234953" w:rsidRDefault="00234953" w:rsidP="00234953">
      <w:pPr>
        <w:pStyle w:val="af0"/>
        <w:spacing w:before="0" w:beforeAutospacing="0" w:after="0" w:afterAutospacing="0"/>
        <w:ind w:left="709"/>
        <w:contextualSpacing/>
        <w:jc w:val="both"/>
        <w:rPr>
          <w:sz w:val="28"/>
          <w:szCs w:val="28"/>
        </w:rPr>
      </w:pPr>
      <w:r w:rsidRPr="00234953">
        <w:rPr>
          <w:sz w:val="28"/>
          <w:szCs w:val="28"/>
        </w:rPr>
        <w:t>-</w:t>
      </w:r>
      <w:r w:rsidR="006D737F" w:rsidRPr="00234953">
        <w:rPr>
          <w:sz w:val="28"/>
          <w:szCs w:val="28"/>
        </w:rPr>
        <w:t xml:space="preserve">использованы иллюстрации хорошего качества (высокого разрешения), с четким изображением (как правило, никто из присутствующих не заинтересован </w:t>
      </w:r>
      <w:r w:rsidRPr="00234953">
        <w:rPr>
          <w:sz w:val="28"/>
          <w:szCs w:val="28"/>
        </w:rPr>
        <w:t>вчитываться в</w:t>
      </w:r>
      <w:r w:rsidR="006D737F" w:rsidRPr="00234953">
        <w:rPr>
          <w:sz w:val="28"/>
          <w:szCs w:val="28"/>
        </w:rPr>
        <w:t xml:space="preserve"> текст на ваших слайдах и всматриваться в мелкие иллюстрации); </w:t>
      </w:r>
    </w:p>
    <w:p w:rsidR="006D737F" w:rsidRPr="00234953" w:rsidRDefault="006D737F" w:rsidP="00234953">
      <w:pPr>
        <w:spacing w:after="0" w:line="240" w:lineRule="auto"/>
        <w:ind w:firstLine="709"/>
        <w:contextualSpacing/>
        <w:jc w:val="both"/>
        <w:rPr>
          <w:sz w:val="28"/>
          <w:szCs w:val="28"/>
        </w:rPr>
      </w:pPr>
      <w:r w:rsidRPr="00234953">
        <w:rPr>
          <w:color w:val="000000"/>
          <w:sz w:val="28"/>
          <w:szCs w:val="28"/>
        </w:rPr>
        <w:t xml:space="preserve">Максимальное количество графической информации на одном слайде – 2 рисунка (фотографии, схемы и т.д.) с текстовыми комментариями (не более 2 строк к каждому). </w:t>
      </w:r>
      <w:r w:rsidRPr="00234953">
        <w:rPr>
          <w:sz w:val="28"/>
          <w:szCs w:val="28"/>
        </w:rPr>
        <w:t>Наиболее важная информация должна располагаться в центре экрана.</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Основная ошибка при выборе данной стратегии – «соревнование» со своим иллюстративным материалов (аудитории не предоставляется достаточно времени, чтобы воспринять материал на слайдах). Обычный слайд, без эффектов анимации должен демонстрироваться на экране не менее 10 - 15 секунд. За меньшее время присутствующие не успеет осознать содержание слайда. Если какая-то картинка </w:t>
      </w:r>
      <w:r w:rsidRPr="00234953">
        <w:rPr>
          <w:sz w:val="28"/>
          <w:szCs w:val="28"/>
        </w:rPr>
        <w:lastRenderedPageBreak/>
        <w:t xml:space="preserve">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 вспомогательный материал, но я его хочу пропустить, чтобы не перегружать выступление подробностями». Правда, такой прием делать в </w:t>
      </w:r>
      <w:r w:rsidRPr="00234953">
        <w:rPr>
          <w:i/>
          <w:sz w:val="28"/>
          <w:szCs w:val="28"/>
        </w:rPr>
        <w:t>начале</w:t>
      </w:r>
      <w:r w:rsidRPr="00234953">
        <w:rPr>
          <w:sz w:val="28"/>
          <w:szCs w:val="28"/>
        </w:rPr>
        <w:t xml:space="preserve"> и в </w:t>
      </w:r>
      <w:r w:rsidRPr="00234953">
        <w:rPr>
          <w:i/>
          <w:sz w:val="28"/>
          <w:szCs w:val="28"/>
        </w:rPr>
        <w:t>конце</w:t>
      </w:r>
      <w:r w:rsidRPr="00234953">
        <w:rPr>
          <w:sz w:val="28"/>
          <w:szCs w:val="28"/>
        </w:rPr>
        <w:t xml:space="preserve"> презентации – рискованно, оптимальный вариант – в середине выступления.</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Если на слайде приводится сложная диаграмма, ее необходимо предварить вводными словами (например, «На этой диаграмме приводится то-то и то-то, зеленым отмечены показатели А, синим – показатели Б»), с тем, чтобы дать время аудитории на ее рассмотрение, а только затем приступать к ее обсуждению. Каждый слайд, в среднем должен находиться на экране не меньше 40 –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 </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Особо тщательно необходимо отнестись к </w:t>
      </w:r>
      <w:r w:rsidRPr="00234953">
        <w:rPr>
          <w:i/>
          <w:sz w:val="28"/>
          <w:szCs w:val="28"/>
        </w:rPr>
        <w:t>оформлению презентации</w:t>
      </w:r>
      <w:r w:rsidRPr="00234953">
        <w:rPr>
          <w:sz w:val="28"/>
          <w:szCs w:val="28"/>
        </w:rPr>
        <w:t>.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для информации не менее 18. В презентациях не принято ставить переносы в словах.</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Подумайте, не отвлекайте ли вы слушателей своей же презентацией? Яркие краски, сложные цветные построения, излишняя анимация, выпрыгивающий текст или иллюстрация — не самое лучшее дополнение к научному докладу. Также нежелательны </w:t>
      </w:r>
      <w:r w:rsidRPr="00234953">
        <w:rPr>
          <w:color w:val="000000"/>
          <w:sz w:val="28"/>
          <w:szCs w:val="28"/>
        </w:rPr>
        <w:t xml:space="preserve">звуковые эффекты в ходе демонстрации презентации. Наилучшими являются контрастные </w:t>
      </w:r>
      <w:r w:rsidRPr="00234953">
        <w:rPr>
          <w:sz w:val="28"/>
          <w:szCs w:val="28"/>
        </w:rPr>
        <w:t>цвета фона и текста (белый фон – черный текст; темно-синий фон – светло-желтый текст и т. д.). Лучше не смешивать разные типы шрифтов в одной презентации. Рекомендуется не злоупотреблять прописными буквами (они читаются хуже).</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w:t>
      </w:r>
      <w:r w:rsidRPr="00234953">
        <w:rPr>
          <w:color w:val="000000"/>
          <w:sz w:val="28"/>
          <w:szCs w:val="28"/>
        </w:rPr>
        <w:t xml:space="preserve">Желательно, чтобы на слайдах оставались поля, не менее </w:t>
      </w:r>
      <w:smartTag w:uri="urn:schemas-microsoft-com:office:smarttags" w:element="metricconverter">
        <w:smartTagPr>
          <w:attr w:name="ProductID" w:val="1 см"/>
        </w:smartTagPr>
        <w:r w:rsidRPr="00234953">
          <w:rPr>
            <w:color w:val="000000"/>
            <w:sz w:val="28"/>
            <w:szCs w:val="28"/>
          </w:rPr>
          <w:t>1 см</w:t>
        </w:r>
      </w:smartTag>
      <w:r w:rsidRPr="00234953">
        <w:rPr>
          <w:color w:val="000000"/>
          <w:sz w:val="28"/>
          <w:szCs w:val="28"/>
        </w:rPr>
        <w:t xml:space="preserve"> с каждой стороны. </w:t>
      </w:r>
      <w:r w:rsidRPr="00234953">
        <w:rPr>
          <w:sz w:val="28"/>
          <w:szCs w:val="28"/>
        </w:rPr>
        <w:t>Вспомогательная информация (управляющие кнопки) не должны преобладать над основной информацией (текстом, иллюстрациями). Использовать встроенные эффекты анимации можно только, когда без этого не обойтись (например, последовательное появление элементов диаграммы). Для акцентирования внимания на какой-то конкретной информации слайда можно воспользоваться лазерной указкой.</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Диаграммы готовятся с использованием мастера диаграмм табличного процессора </w:t>
      </w:r>
      <w:r w:rsidRPr="00234953">
        <w:rPr>
          <w:sz w:val="28"/>
          <w:szCs w:val="28"/>
          <w:lang w:val="en-US"/>
        </w:rPr>
        <w:t>MSExcel</w:t>
      </w:r>
      <w:r w:rsidRPr="00234953">
        <w:rPr>
          <w:sz w:val="28"/>
          <w:szCs w:val="28"/>
        </w:rPr>
        <w:t xml:space="preserve">.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w:t>
      </w:r>
      <w:r w:rsidRPr="00234953">
        <w:rPr>
          <w:sz w:val="28"/>
          <w:szCs w:val="28"/>
        </w:rPr>
        <w:lastRenderedPageBreak/>
        <w:t xml:space="preserve">рисования пакета </w:t>
      </w:r>
      <w:r w:rsidRPr="00234953">
        <w:rPr>
          <w:sz w:val="28"/>
          <w:szCs w:val="28"/>
          <w:lang w:val="en-US"/>
        </w:rPr>
        <w:t>MSOffice</w:t>
      </w:r>
      <w:r w:rsidRPr="00234953">
        <w:rPr>
          <w:sz w:val="28"/>
          <w:szCs w:val="28"/>
        </w:rPr>
        <w:t xml:space="preserve">.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w:t>
      </w:r>
      <w:r w:rsidRPr="00234953">
        <w:rPr>
          <w:color w:val="000000"/>
          <w:sz w:val="28"/>
          <w:szCs w:val="28"/>
        </w:rPr>
        <w:t>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Табличная информация вставляется в материалы как таблица текстового процессора </w:t>
      </w:r>
      <w:r w:rsidRPr="00234953">
        <w:rPr>
          <w:sz w:val="28"/>
          <w:szCs w:val="28"/>
          <w:lang w:val="en-US"/>
        </w:rPr>
        <w:t>MSWord</w:t>
      </w:r>
      <w:r w:rsidRPr="00234953">
        <w:rPr>
          <w:sz w:val="28"/>
          <w:szCs w:val="28"/>
        </w:rPr>
        <w:t xml:space="preserve"> или табличного процессора </w:t>
      </w:r>
      <w:r w:rsidRPr="00234953">
        <w:rPr>
          <w:sz w:val="28"/>
          <w:szCs w:val="28"/>
          <w:lang w:val="en-US"/>
        </w:rPr>
        <w:t>MSExcel</w:t>
      </w:r>
      <w:r w:rsidRPr="00234953">
        <w:rPr>
          <w:sz w:val="28"/>
          <w:szCs w:val="28"/>
        </w:rPr>
        <w:t xml:space="preserve">. При вставке таблицы как объекта и пропорциональном изменении ее размера реальный отображаемый размер шрифта должен быть не менее </w:t>
      </w:r>
      <w:smartTag w:uri="urn:schemas-microsoft-com:office:smarttags" w:element="metricconverter">
        <w:smartTagPr>
          <w:attr w:name="ProductID" w:val="18 pt"/>
        </w:smartTagPr>
        <w:r w:rsidRPr="00234953">
          <w:rPr>
            <w:sz w:val="28"/>
            <w:szCs w:val="28"/>
          </w:rPr>
          <w:t xml:space="preserve">18 </w:t>
        </w:r>
        <w:r w:rsidRPr="00234953">
          <w:rPr>
            <w:sz w:val="28"/>
            <w:szCs w:val="28"/>
            <w:lang w:val="en-US"/>
          </w:rPr>
          <w:t>pt</w:t>
        </w:r>
      </w:smartTag>
      <w:r w:rsidRPr="00234953">
        <w:rPr>
          <w:sz w:val="28"/>
          <w:szCs w:val="28"/>
        </w:rPr>
        <w:t>. Таблицы и диаграммы размещаются на светлом или белом фоне.</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sz w:val="28"/>
          <w:szCs w:val="28"/>
        </w:rPr>
        <w:t>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color w:val="000000"/>
          <w:sz w:val="28"/>
          <w:szCs w:val="28"/>
        </w:rPr>
        <w:t xml:space="preserve">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 </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color w:val="000000"/>
          <w:sz w:val="28"/>
          <w:szCs w:val="28"/>
        </w:rPr>
        <w:t>Для показа файл презентации необходимо сохранить в формате «Демонстрация PowerPоint» (Файл — Сохранить как — Тип файла — Демонстрация PowerPоint). В этом случае презентация автоматически открывается в режиме полноэкранного показа (slideshow) и слушатели избавлены как от вида рабочего окна программы PowerPoint, так и от потерь времени в начале показа презентации.</w:t>
      </w:r>
    </w:p>
    <w:p w:rsidR="006D737F" w:rsidRPr="00234953" w:rsidRDefault="006D737F" w:rsidP="00234953">
      <w:pPr>
        <w:pStyle w:val="af0"/>
        <w:spacing w:before="0" w:beforeAutospacing="0" w:after="0" w:afterAutospacing="0"/>
        <w:ind w:firstLine="709"/>
        <w:contextualSpacing/>
        <w:jc w:val="both"/>
        <w:rPr>
          <w:snapToGrid w:val="0"/>
          <w:sz w:val="28"/>
          <w:szCs w:val="28"/>
        </w:rPr>
      </w:pPr>
      <w:r w:rsidRPr="00234953">
        <w:rPr>
          <w:snapToGrid w:val="0"/>
          <w:sz w:val="28"/>
          <w:szCs w:val="28"/>
        </w:rPr>
        <w:t>После подготовки презентации полезно проконтролировать себя вопросами:</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удалось ли достичь конечной цели презентации (что удалось определить, объяснить, предложить или продемонстрировать с помощью нее?);</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к каким особенностям объекта презентации удалось привлечь внимание аудитории?</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 xml:space="preserve">не отвлекает ли созданная презентация от устного выступления? </w:t>
      </w:r>
    </w:p>
    <w:p w:rsidR="006D737F" w:rsidRPr="00234953" w:rsidRDefault="006D737F" w:rsidP="00234953">
      <w:pPr>
        <w:snapToGrid w:val="0"/>
        <w:spacing w:line="240" w:lineRule="auto"/>
        <w:ind w:left="92" w:right="142" w:firstLine="709"/>
        <w:contextualSpacing/>
        <w:jc w:val="both"/>
        <w:rPr>
          <w:sz w:val="28"/>
          <w:szCs w:val="28"/>
        </w:rPr>
      </w:pPr>
      <w:r w:rsidRPr="00234953">
        <w:rPr>
          <w:sz w:val="28"/>
          <w:szCs w:val="28"/>
        </w:rPr>
        <w:t>После подготовки презентации необходима репетиция выступления.</w:t>
      </w:r>
    </w:p>
    <w:p w:rsidR="006D737F" w:rsidRPr="008F7784" w:rsidRDefault="006D737F" w:rsidP="00234953">
      <w:pPr>
        <w:pStyle w:val="ae"/>
        <w:jc w:val="both"/>
        <w:rPr>
          <w:rFonts w:ascii="Times New Roman" w:hAnsi="Times New Roman"/>
          <w:i/>
          <w:sz w:val="28"/>
          <w:szCs w:val="28"/>
        </w:rPr>
      </w:pPr>
      <w:r w:rsidRPr="008F7784">
        <w:rPr>
          <w:rFonts w:ascii="Times New Roman" w:hAnsi="Times New Roman"/>
          <w:i/>
          <w:sz w:val="28"/>
          <w:szCs w:val="28"/>
        </w:rPr>
        <w:t xml:space="preserve">Критерии оценки презентации </w:t>
      </w:r>
    </w:p>
    <w:tbl>
      <w:tblPr>
        <w:tblStyle w:val="a5"/>
        <w:tblW w:w="5000" w:type="pct"/>
        <w:tblLook w:val="01E0" w:firstRow="1" w:lastRow="1" w:firstColumn="1" w:lastColumn="1" w:noHBand="0" w:noVBand="0"/>
      </w:tblPr>
      <w:tblGrid>
        <w:gridCol w:w="3049"/>
        <w:gridCol w:w="7232"/>
      </w:tblGrid>
      <w:tr w:rsidR="006D737F" w:rsidRPr="00437984" w:rsidTr="00437984">
        <w:tc>
          <w:tcPr>
            <w:tcW w:w="1483"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Критерии оценки</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Содержание оценки</w:t>
            </w:r>
          </w:p>
        </w:tc>
      </w:tr>
      <w:tr w:rsidR="006D737F" w:rsidRPr="00437984" w:rsidTr="00437984">
        <w:tc>
          <w:tcPr>
            <w:tcW w:w="1483" w:type="pct"/>
          </w:tcPr>
          <w:p w:rsidR="006D737F" w:rsidRPr="00437984" w:rsidRDefault="00F540CE" w:rsidP="00234953">
            <w:pPr>
              <w:pStyle w:val="ae"/>
              <w:jc w:val="both"/>
              <w:rPr>
                <w:rFonts w:ascii="Times New Roman" w:hAnsi="Times New Roman"/>
                <w:sz w:val="24"/>
                <w:szCs w:val="24"/>
              </w:rPr>
            </w:pPr>
            <w:r w:rsidRPr="00437984">
              <w:rPr>
                <w:rFonts w:ascii="Times New Roman" w:hAnsi="Times New Roman"/>
                <w:sz w:val="24"/>
                <w:szCs w:val="24"/>
              </w:rPr>
              <w:t>1.</w:t>
            </w:r>
            <w:r w:rsidR="006D737F" w:rsidRPr="00437984">
              <w:rPr>
                <w:rFonts w:ascii="Times New Roman" w:hAnsi="Times New Roman"/>
                <w:sz w:val="24"/>
                <w:szCs w:val="24"/>
              </w:rPr>
              <w:t>Содержательный критерий</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правильный выбор темы, знание предмета и свободное владение текстом, грамотное использование научной терминологии, импровизация, речевой этикет</w:t>
            </w:r>
          </w:p>
        </w:tc>
      </w:tr>
      <w:tr w:rsidR="006D737F" w:rsidRPr="00437984" w:rsidTr="00437984">
        <w:tc>
          <w:tcPr>
            <w:tcW w:w="1483" w:type="pct"/>
          </w:tcPr>
          <w:p w:rsidR="006D737F" w:rsidRPr="00437984" w:rsidRDefault="00234953" w:rsidP="00234953">
            <w:pPr>
              <w:pStyle w:val="ae"/>
              <w:jc w:val="both"/>
              <w:rPr>
                <w:rFonts w:ascii="Times New Roman" w:hAnsi="Times New Roman"/>
                <w:sz w:val="24"/>
                <w:szCs w:val="24"/>
              </w:rPr>
            </w:pPr>
            <w:r w:rsidRPr="00437984">
              <w:rPr>
                <w:rFonts w:ascii="Times New Roman" w:hAnsi="Times New Roman"/>
                <w:sz w:val="24"/>
                <w:szCs w:val="24"/>
              </w:rPr>
              <w:t>2.</w:t>
            </w:r>
            <w:r w:rsidR="006D737F" w:rsidRPr="00437984">
              <w:rPr>
                <w:rFonts w:ascii="Times New Roman" w:hAnsi="Times New Roman"/>
                <w:sz w:val="24"/>
                <w:szCs w:val="24"/>
              </w:rPr>
              <w:t>Логический критерий</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стройное логико-композиционное построение речи, доказательность, аргументированность</w:t>
            </w:r>
          </w:p>
        </w:tc>
      </w:tr>
      <w:tr w:rsidR="006D737F" w:rsidRPr="00437984" w:rsidTr="00437984">
        <w:tc>
          <w:tcPr>
            <w:tcW w:w="1483"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lastRenderedPageBreak/>
              <w:t xml:space="preserve">3. Речевой критерий </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использование языковых (метафоры, фразеологизмы, пословицы, поговорки и т.д.) и неязыковых (поза, манеры и пр.) средств выразительности; фонетическая организация речи, правильность ударения, четкая дикция, логические ударения и пр.</w:t>
            </w:r>
          </w:p>
        </w:tc>
      </w:tr>
      <w:tr w:rsidR="006D737F" w:rsidRPr="00437984" w:rsidTr="00437984">
        <w:tc>
          <w:tcPr>
            <w:tcW w:w="1483" w:type="pct"/>
          </w:tcPr>
          <w:p w:rsidR="006D737F" w:rsidRPr="00437984" w:rsidRDefault="00F540CE" w:rsidP="00234953">
            <w:pPr>
              <w:pStyle w:val="ae"/>
              <w:jc w:val="both"/>
              <w:rPr>
                <w:rFonts w:ascii="Times New Roman" w:hAnsi="Times New Roman"/>
                <w:sz w:val="24"/>
                <w:szCs w:val="24"/>
              </w:rPr>
            </w:pPr>
            <w:r w:rsidRPr="00437984">
              <w:rPr>
                <w:rFonts w:ascii="Times New Roman" w:hAnsi="Times New Roman"/>
                <w:sz w:val="24"/>
                <w:szCs w:val="24"/>
              </w:rPr>
              <w:t>4.</w:t>
            </w:r>
            <w:r w:rsidR="006D737F" w:rsidRPr="00437984">
              <w:rPr>
                <w:rFonts w:ascii="Times New Roman" w:hAnsi="Times New Roman"/>
                <w:sz w:val="24"/>
                <w:szCs w:val="24"/>
              </w:rPr>
              <w:t>Психологический критерий</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взаимодействие с аудиторией (прямая и обратная связь), знание и учет законов восприятия речи, использование различных приемов привлечения и активизации внимания</w:t>
            </w:r>
          </w:p>
        </w:tc>
      </w:tr>
      <w:tr w:rsidR="006D737F" w:rsidRPr="00437984" w:rsidTr="00437984">
        <w:tc>
          <w:tcPr>
            <w:tcW w:w="1483" w:type="pct"/>
          </w:tcPr>
          <w:p w:rsidR="006D737F" w:rsidRPr="00437984" w:rsidRDefault="00234953" w:rsidP="00234953">
            <w:pPr>
              <w:pStyle w:val="ae"/>
              <w:jc w:val="both"/>
              <w:rPr>
                <w:rFonts w:ascii="Times New Roman" w:hAnsi="Times New Roman"/>
                <w:sz w:val="24"/>
                <w:szCs w:val="24"/>
              </w:rPr>
            </w:pPr>
            <w:r w:rsidRPr="00437984">
              <w:rPr>
                <w:rFonts w:ascii="Times New Roman" w:hAnsi="Times New Roman"/>
                <w:sz w:val="24"/>
                <w:szCs w:val="24"/>
              </w:rPr>
              <w:t>5.</w:t>
            </w:r>
            <w:r w:rsidR="006D737F" w:rsidRPr="00437984">
              <w:rPr>
                <w:rFonts w:ascii="Times New Roman" w:hAnsi="Times New Roman"/>
                <w:sz w:val="24"/>
                <w:szCs w:val="24"/>
              </w:rPr>
              <w:t>Критерий соблюдения дизайн-эргономических требований к компьютерной презентации</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соблюдены требования к первому и последним слайдам, прослеживается обоснованная последовательность слайдов и информации на слайдах, необходимое и достаточное количество фото- и видеоматериалов, учет особенностей восприятия графической (иллюстративной) информации, корректное сочетание фона и графики, дизайн презентации не противоречит ее содержанию, грамотное соотнесение устного выступления и компьютерного сопровождения, общее впечатление от мультимедийной презентации</w:t>
            </w:r>
          </w:p>
        </w:tc>
      </w:tr>
    </w:tbl>
    <w:p w:rsidR="00731602" w:rsidRDefault="00731602">
      <w:pPr>
        <w:rPr>
          <w:rFonts w:eastAsia="Times New Roman"/>
          <w:b/>
          <w:lang w:eastAsia="ru-RU"/>
        </w:rPr>
      </w:pPr>
    </w:p>
    <w:p w:rsidR="00881458" w:rsidRPr="00F540CE" w:rsidRDefault="00881458" w:rsidP="00FB0BF7">
      <w:pPr>
        <w:pStyle w:val="1"/>
        <w:spacing w:line="360" w:lineRule="auto"/>
        <w:rPr>
          <w:b/>
          <w:sz w:val="28"/>
          <w:szCs w:val="28"/>
        </w:rPr>
      </w:pPr>
      <w:bookmarkStart w:id="22" w:name="_Toc518309327"/>
      <w:r w:rsidRPr="00F540CE">
        <w:rPr>
          <w:b/>
          <w:sz w:val="28"/>
          <w:szCs w:val="28"/>
        </w:rPr>
        <w:t>Методические рекомендации по выполнению проектов</w:t>
      </w:r>
      <w:bookmarkEnd w:id="22"/>
    </w:p>
    <w:p w:rsidR="008F7784" w:rsidRDefault="00BF2F64" w:rsidP="008F7784">
      <w:pPr>
        <w:pStyle w:val="af0"/>
        <w:shd w:val="clear" w:color="auto" w:fill="FFFFFF"/>
        <w:spacing w:before="0" w:beforeAutospacing="0" w:after="0" w:afterAutospacing="0"/>
        <w:ind w:firstLine="709"/>
        <w:contextualSpacing/>
        <w:jc w:val="both"/>
        <w:rPr>
          <w:sz w:val="28"/>
          <w:szCs w:val="28"/>
        </w:rPr>
      </w:pPr>
      <w:r w:rsidRPr="00A87188">
        <w:rPr>
          <w:sz w:val="28"/>
          <w:szCs w:val="28"/>
        </w:rPr>
        <w:t>Индивидуальный проект выполняется студентом самостоятельно под руководством педагога (тьютора) по выбранной теме в рамках одного или нескольких изучаемых учебных дисциплин,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8F7784" w:rsidRDefault="00BF2F64" w:rsidP="008F7784">
      <w:pPr>
        <w:pStyle w:val="af0"/>
        <w:shd w:val="clear" w:color="auto" w:fill="FFFFFF"/>
        <w:spacing w:before="0" w:beforeAutospacing="0" w:after="0" w:afterAutospacing="0"/>
        <w:ind w:firstLine="709"/>
        <w:contextualSpacing/>
        <w:jc w:val="both"/>
        <w:rPr>
          <w:sz w:val="28"/>
          <w:szCs w:val="28"/>
        </w:rPr>
      </w:pPr>
      <w:r w:rsidRPr="00A87188">
        <w:rPr>
          <w:sz w:val="28"/>
          <w:szCs w:val="28"/>
        </w:rPr>
        <w:t>Проект может быть только индивидуальным.</w:t>
      </w:r>
      <w:r w:rsidR="008F7784">
        <w:rPr>
          <w:sz w:val="28"/>
          <w:szCs w:val="28"/>
        </w:rPr>
        <w:t xml:space="preserve"> </w:t>
      </w:r>
      <w:r w:rsidRPr="00A87188">
        <w:rPr>
          <w:sz w:val="28"/>
          <w:szCs w:val="28"/>
        </w:rPr>
        <w:t>Индивидуальный проект может носить предметную, метапредметную, межпредметную направленность.</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Индивидуальные проекты могут быть следующих направлений:</w:t>
      </w:r>
    </w:p>
    <w:p w:rsidR="00BF2F64" w:rsidRPr="00A87188" w:rsidRDefault="00BF2F64" w:rsidP="008F7784">
      <w:pPr>
        <w:spacing w:after="0" w:line="240" w:lineRule="auto"/>
        <w:ind w:firstLine="709"/>
        <w:contextualSpacing/>
        <w:jc w:val="both"/>
        <w:rPr>
          <w:sz w:val="28"/>
          <w:szCs w:val="28"/>
        </w:rPr>
      </w:pPr>
      <w:r w:rsidRPr="00A87188">
        <w:rPr>
          <w:sz w:val="28"/>
          <w:szCs w:val="28"/>
        </w:rPr>
        <w:t>-информационный или исследовательский, целью которого является сбор информации, исследование какой-либо проблемы;</w:t>
      </w:r>
    </w:p>
    <w:p w:rsidR="00BF2F64" w:rsidRPr="00A87188" w:rsidRDefault="00BF2F64" w:rsidP="008F7784">
      <w:pPr>
        <w:spacing w:after="0" w:line="240" w:lineRule="auto"/>
        <w:ind w:firstLine="709"/>
        <w:contextualSpacing/>
        <w:jc w:val="both"/>
        <w:rPr>
          <w:sz w:val="28"/>
          <w:szCs w:val="28"/>
        </w:rPr>
      </w:pPr>
      <w:r w:rsidRPr="00A87188">
        <w:rPr>
          <w:sz w:val="28"/>
          <w:szCs w:val="28"/>
        </w:rPr>
        <w:t xml:space="preserve">-практико-ориентированный, продукционный, имеющий на выходе конкретный продукт, </w:t>
      </w:r>
      <w:r w:rsidR="00F540CE" w:rsidRPr="00A87188">
        <w:rPr>
          <w:sz w:val="28"/>
          <w:szCs w:val="28"/>
        </w:rPr>
        <w:t>который направлен</w:t>
      </w:r>
      <w:r w:rsidRPr="00A87188">
        <w:rPr>
          <w:sz w:val="28"/>
          <w:szCs w:val="28"/>
        </w:rPr>
        <w:t xml:space="preserve"> на решение какой-либо проблемы, на практическое воплощение в жизнь какой-то идеи;</w:t>
      </w:r>
    </w:p>
    <w:p w:rsidR="00BF2F64" w:rsidRPr="00A87188" w:rsidRDefault="00BF2F64" w:rsidP="008F7784">
      <w:pPr>
        <w:spacing w:after="0" w:line="240" w:lineRule="auto"/>
        <w:ind w:firstLine="709"/>
        <w:contextualSpacing/>
        <w:jc w:val="both"/>
        <w:rPr>
          <w:sz w:val="28"/>
          <w:szCs w:val="28"/>
        </w:rPr>
      </w:pPr>
      <w:r w:rsidRPr="00A87188">
        <w:rPr>
          <w:sz w:val="28"/>
          <w:szCs w:val="28"/>
        </w:rPr>
        <w:t>-творческий, направленный на создание какого-то творческого продукта;</w:t>
      </w:r>
    </w:p>
    <w:p w:rsidR="00BF2F64" w:rsidRPr="00A87188" w:rsidRDefault="00BF2F64" w:rsidP="008F7784">
      <w:pPr>
        <w:spacing w:after="0" w:line="240" w:lineRule="auto"/>
        <w:ind w:firstLine="709"/>
        <w:contextualSpacing/>
        <w:jc w:val="both"/>
        <w:rPr>
          <w:sz w:val="28"/>
          <w:szCs w:val="28"/>
        </w:rPr>
      </w:pPr>
      <w:r w:rsidRPr="00A87188">
        <w:rPr>
          <w:sz w:val="28"/>
          <w:szCs w:val="28"/>
        </w:rPr>
        <w:t xml:space="preserve">-социальный проект, который направлен на повышение гражданской активности студентов и населения.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Проектные задания должны быть актуальны, четко сформулированы, цели и средства ясно обозначены, совместно со студентом составлена программа действий. </w:t>
      </w:r>
    </w:p>
    <w:p w:rsidR="00BF2F64" w:rsidRPr="00A87188" w:rsidRDefault="00BF2F64" w:rsidP="008F7784">
      <w:pPr>
        <w:tabs>
          <w:tab w:val="left" w:pos="357"/>
        </w:tabs>
        <w:suppressAutoHyphens/>
        <w:spacing w:after="0" w:line="240" w:lineRule="auto"/>
        <w:ind w:firstLine="709"/>
        <w:contextualSpacing/>
        <w:jc w:val="both"/>
        <w:rPr>
          <w:sz w:val="28"/>
          <w:szCs w:val="28"/>
        </w:rPr>
      </w:pPr>
      <w:r w:rsidRPr="00A87188">
        <w:rPr>
          <w:sz w:val="28"/>
          <w:szCs w:val="28"/>
        </w:rPr>
        <w:t>Результатом (продуктом) проектной деятельности может быть любая из следующих работ:</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-письменная работа (эссе, реферат, аналитические материалы, обзорные материалы, отчеты о проведенных исследованиях, стендовый доклад);</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 xml:space="preserve">-художественная творческая </w:t>
      </w:r>
      <w:r w:rsidR="002B1209" w:rsidRPr="005B20E7">
        <w:rPr>
          <w:sz w:val="28"/>
          <w:szCs w:val="28"/>
        </w:rPr>
        <w:t>работа (</w:t>
      </w:r>
      <w:r w:rsidRPr="005B20E7">
        <w:rPr>
          <w:sz w:val="28"/>
          <w:szCs w:val="28"/>
        </w:rPr>
        <w:t>в области литературы, русского языка, экранных искусств, представленная в виде прозаического или стихотворного произведения, инсценировки, художественной декламации, мультимедийной презентации, компьютерной анимации, видеоролика);</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lastRenderedPageBreak/>
        <w:t>-материальный объект, макет, иное конструкторское изделие;</w:t>
      </w:r>
    </w:p>
    <w:p w:rsidR="00BF2F64" w:rsidRPr="00A87188"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-отчетные материалы по социальному проекту, которые могут включать как тексты, так</w:t>
      </w:r>
      <w:r w:rsidRPr="00A87188">
        <w:rPr>
          <w:sz w:val="28"/>
          <w:szCs w:val="28"/>
        </w:rPr>
        <w:t xml:space="preserve"> и мультимедийные продукты.</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В состав материалов, которые должны быть подготовлены по завершению проекта для его защиты, в обязательном порядке включаются: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 выносимый на защиту продукт проектной деятельности, представленный в одной из описанных выше форм; </w:t>
      </w:r>
    </w:p>
    <w:p w:rsidR="00BF2F64" w:rsidRPr="00A87188" w:rsidRDefault="00BF2F64" w:rsidP="008F7784">
      <w:pPr>
        <w:spacing w:after="0" w:line="240" w:lineRule="auto"/>
        <w:ind w:firstLine="709"/>
        <w:contextualSpacing/>
        <w:jc w:val="both"/>
        <w:rPr>
          <w:sz w:val="28"/>
          <w:szCs w:val="28"/>
        </w:rPr>
      </w:pPr>
      <w:r w:rsidRPr="00A87188">
        <w:rPr>
          <w:sz w:val="28"/>
          <w:szCs w:val="28"/>
        </w:rPr>
        <w:t xml:space="preserve">- подготовленная студентом краткая пояснительная записка к проекту (объѐмом не </w:t>
      </w:r>
      <w:r w:rsidR="008F7784" w:rsidRPr="00A87188">
        <w:rPr>
          <w:sz w:val="28"/>
          <w:szCs w:val="28"/>
        </w:rPr>
        <w:t xml:space="preserve">более </w:t>
      </w:r>
      <w:r w:rsidR="008F7784">
        <w:rPr>
          <w:sz w:val="28"/>
          <w:szCs w:val="28"/>
        </w:rPr>
        <w:t>10</w:t>
      </w:r>
      <w:r>
        <w:rPr>
          <w:sz w:val="28"/>
          <w:szCs w:val="28"/>
        </w:rPr>
        <w:t xml:space="preserve">  </w:t>
      </w:r>
      <w:r w:rsidRPr="00A87188">
        <w:rPr>
          <w:sz w:val="28"/>
          <w:szCs w:val="28"/>
        </w:rPr>
        <w:t xml:space="preserve">страниц) с указанием для всех проектов: а) исходного замысла, цели и назначения проекта; б) краткого описания хода выполнения проекта и полученных результатов; в) списка использованных источников; </w:t>
      </w:r>
    </w:p>
    <w:p w:rsidR="00BF2F64" w:rsidRPr="00A87188" w:rsidRDefault="00BF2F64" w:rsidP="008F7784">
      <w:pPr>
        <w:spacing w:after="0" w:line="240" w:lineRule="auto"/>
        <w:ind w:firstLine="709"/>
        <w:contextualSpacing/>
        <w:jc w:val="both"/>
        <w:rPr>
          <w:sz w:val="28"/>
          <w:szCs w:val="28"/>
        </w:rPr>
      </w:pPr>
      <w:r w:rsidRPr="00A87188">
        <w:rPr>
          <w:sz w:val="28"/>
          <w:szCs w:val="28"/>
        </w:rPr>
        <w:t>-для конструкторских проектов в пояснительную записку, кроме того, включается описание особенностей конструкторских решений, для социальных проектов — описание эффектов/эффекта от реализации проекта;</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краткий отзыв руководителя</w:t>
      </w:r>
      <w:r>
        <w:rPr>
          <w:color w:val="auto"/>
          <w:sz w:val="28"/>
          <w:szCs w:val="28"/>
        </w:rPr>
        <w:t xml:space="preserve"> (в устной форме)</w:t>
      </w:r>
      <w:r w:rsidRPr="00A87188">
        <w:rPr>
          <w:color w:val="auto"/>
          <w:sz w:val="28"/>
          <w:szCs w:val="28"/>
        </w:rPr>
        <w:t xml:space="preserve">, содержащий краткую характеристику работы учащегося в ходе выполнения проекта, в том числе: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а) инициативности и самостоятельности;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б) ответственности (включая динамику отношения к выполняемой работе);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в) исполнительской дисциплины. </w:t>
      </w:r>
    </w:p>
    <w:p w:rsidR="00BF2F64" w:rsidRDefault="00BF2F64" w:rsidP="008F7784">
      <w:pPr>
        <w:spacing w:after="0" w:line="240" w:lineRule="auto"/>
        <w:ind w:firstLine="709"/>
        <w:contextualSpacing/>
        <w:jc w:val="both"/>
        <w:rPr>
          <w:sz w:val="28"/>
          <w:szCs w:val="28"/>
        </w:rPr>
      </w:pPr>
      <w:r>
        <w:rPr>
          <w:sz w:val="28"/>
          <w:szCs w:val="28"/>
        </w:rPr>
        <w:t xml:space="preserve">Оформление текста должно соответствовать следующим требованиям: печать на одной стороне листа формата А4 (210*297). Поля формата: левое 25 мм, правое 10 мм, нижнее 20 мм, верхнее 15 мм. Текст печатается через 1,5 интервала, красная строка -1,25см. Шрифт </w:t>
      </w:r>
      <w:r w:rsidRPr="00A87188">
        <w:rPr>
          <w:sz w:val="28"/>
          <w:szCs w:val="28"/>
        </w:rPr>
        <w:t>Times New Roman, 14 кегль</w:t>
      </w:r>
      <w:r>
        <w:rPr>
          <w:sz w:val="28"/>
          <w:szCs w:val="28"/>
        </w:rPr>
        <w:t>. Титульный лист оформляется согласно Приложению 2. Задание на индивидуальный проект оформляется в соответствии с Приложением 3.</w:t>
      </w:r>
    </w:p>
    <w:p w:rsidR="00BF2F64" w:rsidRPr="00A87188" w:rsidRDefault="00BF2F64" w:rsidP="008F7784">
      <w:pPr>
        <w:spacing w:after="0" w:line="240" w:lineRule="auto"/>
        <w:ind w:firstLine="709"/>
        <w:contextualSpacing/>
        <w:jc w:val="both"/>
        <w:rPr>
          <w:sz w:val="28"/>
          <w:szCs w:val="28"/>
        </w:rPr>
      </w:pPr>
      <w:r w:rsidRPr="00A87188">
        <w:rPr>
          <w:sz w:val="28"/>
          <w:szCs w:val="28"/>
        </w:rPr>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Основными </w:t>
      </w:r>
      <w:r w:rsidR="002B1209" w:rsidRPr="005750E6">
        <w:rPr>
          <w:i/>
          <w:color w:val="auto"/>
          <w:sz w:val="28"/>
          <w:szCs w:val="28"/>
        </w:rPr>
        <w:t>этапами работы</w:t>
      </w:r>
      <w:r w:rsidRPr="00A87188">
        <w:rPr>
          <w:color w:val="auto"/>
          <w:sz w:val="28"/>
          <w:szCs w:val="28"/>
        </w:rPr>
        <w:t xml:space="preserve"> над проектом являются следующие:</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1. Подготовительная работа:</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 xml:space="preserve">-знакомство с </w:t>
      </w:r>
      <w:r w:rsidRPr="00A87188">
        <w:rPr>
          <w:color w:val="auto"/>
          <w:sz w:val="28"/>
          <w:szCs w:val="28"/>
          <w:lang w:eastAsia="ru-RU"/>
        </w:rPr>
        <w:t>особенностями организации работы над проектом через курс «Основы проектной деятельности»</w:t>
      </w:r>
      <w:r>
        <w:rPr>
          <w:color w:val="auto"/>
          <w:sz w:val="28"/>
          <w:szCs w:val="28"/>
          <w:lang w:eastAsia="ru-RU"/>
        </w:rPr>
        <w:t>;</w:t>
      </w:r>
    </w:p>
    <w:p w:rsidR="00BF2F64" w:rsidRPr="00A87188" w:rsidRDefault="00BF2F64" w:rsidP="005B20E7">
      <w:pPr>
        <w:shd w:val="clear" w:color="auto" w:fill="FFFFFF"/>
        <w:spacing w:after="0" w:line="240" w:lineRule="auto"/>
        <w:ind w:firstLine="709"/>
        <w:contextualSpacing/>
        <w:jc w:val="both"/>
        <w:rPr>
          <w:sz w:val="28"/>
          <w:szCs w:val="28"/>
        </w:rPr>
      </w:pPr>
      <w:r w:rsidRPr="00A87188">
        <w:rPr>
          <w:sz w:val="28"/>
          <w:szCs w:val="28"/>
          <w:lang w:eastAsia="ru-RU"/>
        </w:rPr>
        <w:t>-знакомство с Положением об индивидуальном проекте, критериями оценки проекта, выдача письменных рекомендаций по организации проектной деятельности, оформлению проектов;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-выбор направления проектирования, руководителя проекта, формулировка темы индивидуального проекта, определение типа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-анализ ситуации, относительно которой появляется </w:t>
      </w:r>
      <w:r>
        <w:rPr>
          <w:color w:val="auto"/>
          <w:sz w:val="28"/>
          <w:szCs w:val="28"/>
        </w:rPr>
        <w:t xml:space="preserve">возможность </w:t>
      </w:r>
      <w:r w:rsidRPr="00A87188">
        <w:rPr>
          <w:color w:val="auto"/>
          <w:sz w:val="28"/>
          <w:szCs w:val="28"/>
        </w:rPr>
        <w:t>создать новый продукт (формулирование идеи проектирования);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-конкретизация проблемы (формулирование цели проектирования);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-выдвижение гипотез разрешения проблемы; перевод проблемы в задачу (серию задач)</w:t>
      </w:r>
      <w:r>
        <w:rPr>
          <w:color w:val="auto"/>
          <w:sz w:val="28"/>
          <w:szCs w:val="28"/>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2 Планирование:</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lastRenderedPageBreak/>
        <w:t>-планирование этапов выполнения проекта; определение сроков, графика консультаций;</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w:t>
      </w:r>
      <w:r w:rsidR="002B1209" w:rsidRPr="00A87188">
        <w:rPr>
          <w:color w:val="auto"/>
          <w:sz w:val="28"/>
          <w:szCs w:val="28"/>
          <w:lang w:eastAsia="ru-RU"/>
        </w:rPr>
        <w:t>определение и</w:t>
      </w:r>
      <w:r w:rsidRPr="00A87188">
        <w:rPr>
          <w:color w:val="auto"/>
          <w:sz w:val="28"/>
          <w:szCs w:val="28"/>
          <w:lang w:eastAsia="ru-RU"/>
        </w:rPr>
        <w:t xml:space="preserve"> изучение источников необходимой информации;</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-определение способов сбора и анализа информации; подбор способов решения, проведения исследования, методов исследования (статистических, экспериментальных, наблюдений и пр.)</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-определение способа представления результатов (формы проекта)</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3 Выполнение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-сбор и уточнение информации (основные инструменты: интервью, опросы, наблюдения, эксперименты и т.п.);</w:t>
      </w:r>
    </w:p>
    <w:p w:rsidR="00BF2F64" w:rsidRPr="00A87188" w:rsidRDefault="00BF2F64" w:rsidP="005B20E7">
      <w:pPr>
        <w:shd w:val="clear" w:color="auto" w:fill="FFFFFF"/>
        <w:spacing w:after="0" w:line="240" w:lineRule="auto"/>
        <w:ind w:firstLine="709"/>
        <w:contextualSpacing/>
        <w:jc w:val="both"/>
        <w:rPr>
          <w:sz w:val="28"/>
          <w:szCs w:val="28"/>
        </w:rPr>
      </w:pPr>
      <w:r w:rsidRPr="00A87188">
        <w:rPr>
          <w:sz w:val="28"/>
          <w:szCs w:val="28"/>
          <w:lang w:eastAsia="ru-RU"/>
        </w:rPr>
        <w:t xml:space="preserve">- организационно-консультационные </w:t>
      </w:r>
      <w:r w:rsidR="002B1209" w:rsidRPr="00A87188">
        <w:rPr>
          <w:sz w:val="28"/>
          <w:szCs w:val="28"/>
          <w:lang w:eastAsia="ru-RU"/>
        </w:rPr>
        <w:t>занятия, промежуточные</w:t>
      </w:r>
      <w:r w:rsidRPr="00A87188">
        <w:rPr>
          <w:sz w:val="28"/>
          <w:szCs w:val="28"/>
          <w:lang w:eastAsia="ru-RU"/>
        </w:rPr>
        <w:t xml:space="preserve"> отчеты учащихся, выявление и обсуждение альтернатив, возникших в ходе выполнения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-выбор оптимального варианта хода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-поэтапное выполнение исследовательских задач проекта.</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t>4 Обобщение:</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t>-сбор, систематизация и анализ полученных результатов;</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t>-формулировка выводов;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-оформление результатов; </w:t>
      </w:r>
    </w:p>
    <w:p w:rsidR="00BF2F64" w:rsidRDefault="00BF2F64" w:rsidP="005B20E7">
      <w:pPr>
        <w:pStyle w:val="Default"/>
        <w:ind w:firstLine="709"/>
        <w:contextualSpacing/>
        <w:jc w:val="both"/>
        <w:rPr>
          <w:color w:val="auto"/>
          <w:sz w:val="28"/>
          <w:szCs w:val="28"/>
        </w:rPr>
      </w:pPr>
      <w:r w:rsidRPr="00A87188">
        <w:rPr>
          <w:color w:val="auto"/>
          <w:sz w:val="28"/>
          <w:szCs w:val="28"/>
        </w:rPr>
        <w:t>-выдвижение новых проблем исследования.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5</w:t>
      </w:r>
      <w:r>
        <w:rPr>
          <w:color w:val="auto"/>
          <w:sz w:val="28"/>
          <w:szCs w:val="28"/>
        </w:rPr>
        <w:t>.</w:t>
      </w:r>
      <w:r w:rsidRPr="00A87188">
        <w:rPr>
          <w:color w:val="auto"/>
          <w:sz w:val="28"/>
          <w:szCs w:val="28"/>
        </w:rPr>
        <w:t>Доработка проектов с учетом замечаний и предложений руководителя</w:t>
      </w:r>
      <w:r>
        <w:rPr>
          <w:color w:val="auto"/>
          <w:sz w:val="28"/>
          <w:szCs w:val="28"/>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6</w:t>
      </w:r>
      <w:r>
        <w:rPr>
          <w:color w:val="auto"/>
          <w:sz w:val="28"/>
          <w:szCs w:val="28"/>
        </w:rPr>
        <w:t>.</w:t>
      </w:r>
      <w:r w:rsidRPr="00A87188">
        <w:rPr>
          <w:color w:val="auto"/>
          <w:sz w:val="28"/>
          <w:szCs w:val="28"/>
        </w:rPr>
        <w:t>Формирование групп рецензентов</w:t>
      </w:r>
      <w:r>
        <w:rPr>
          <w:color w:val="auto"/>
          <w:sz w:val="28"/>
          <w:szCs w:val="28"/>
        </w:rPr>
        <w:t>, рецензирование проектов.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7</w:t>
      </w:r>
      <w:r>
        <w:rPr>
          <w:color w:val="auto"/>
          <w:sz w:val="28"/>
          <w:szCs w:val="28"/>
        </w:rPr>
        <w:t>.</w:t>
      </w:r>
      <w:r w:rsidRPr="00A87188">
        <w:rPr>
          <w:color w:val="auto"/>
          <w:sz w:val="28"/>
          <w:szCs w:val="28"/>
        </w:rPr>
        <w:t>Подготовка к публичной защите проекта</w:t>
      </w:r>
      <w:r>
        <w:rPr>
          <w:color w:val="auto"/>
          <w:sz w:val="28"/>
          <w:szCs w:val="28"/>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-подготовка отчета о ходе выполнения проекта с объяснением полученных результатов (возможные формы отчета: устный отчет, устный отчет с демонстрацией материалов, письменный отчет);</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-анализ выполнения проекта, достигнутых результатов (успехов и неудач) и причин этого;</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-генеральная репетиция публичной защиты проектов.</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8 Представление (защита) проекта и оценка его результатов</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-публичная защита проектов на </w:t>
      </w:r>
      <w:r>
        <w:rPr>
          <w:color w:val="auto"/>
          <w:sz w:val="28"/>
          <w:szCs w:val="28"/>
        </w:rPr>
        <w:t xml:space="preserve">уроках, </w:t>
      </w:r>
      <w:r w:rsidRPr="00A87188">
        <w:rPr>
          <w:color w:val="auto"/>
          <w:sz w:val="28"/>
          <w:szCs w:val="28"/>
        </w:rPr>
        <w:t>студенческой конференции (презентация итогового продукта)</w:t>
      </w:r>
      <w:r>
        <w:rPr>
          <w:color w:val="auto"/>
          <w:sz w:val="28"/>
          <w:szCs w:val="28"/>
        </w:rPr>
        <w:t>;</w:t>
      </w:r>
    </w:p>
    <w:p w:rsidR="00BF2F64"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-подведение итогов, конструктивный анализ выполненной работы</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 xml:space="preserve">Результаты выполнения проекта оцениваются по итогам рассмотрения комиссией представленного продукта с краткой пояснительной запиской, презентации </w:t>
      </w:r>
      <w:r w:rsidR="002B1209" w:rsidRPr="00A87188">
        <w:rPr>
          <w:color w:val="auto"/>
          <w:sz w:val="28"/>
          <w:szCs w:val="28"/>
        </w:rPr>
        <w:t>студента и</w:t>
      </w:r>
      <w:r w:rsidRPr="00A87188">
        <w:rPr>
          <w:color w:val="auto"/>
          <w:sz w:val="28"/>
          <w:szCs w:val="28"/>
        </w:rPr>
        <w:t xml:space="preserve"> отзыва руководителя и рецензии.</w:t>
      </w:r>
    </w:p>
    <w:p w:rsidR="00BF2F64" w:rsidRPr="00A87188" w:rsidRDefault="00BF2F64" w:rsidP="005B20E7">
      <w:pPr>
        <w:spacing w:after="0" w:line="240" w:lineRule="auto"/>
        <w:ind w:firstLine="709"/>
        <w:contextualSpacing/>
        <w:jc w:val="both"/>
        <w:rPr>
          <w:sz w:val="28"/>
          <w:szCs w:val="28"/>
        </w:rPr>
      </w:pPr>
    </w:p>
    <w:p w:rsidR="00BF2F64" w:rsidRPr="005B20E7" w:rsidRDefault="00BF2F64" w:rsidP="005B20E7">
      <w:pPr>
        <w:spacing w:after="0" w:line="240" w:lineRule="auto"/>
        <w:ind w:firstLine="709"/>
        <w:contextualSpacing/>
        <w:jc w:val="both"/>
        <w:rPr>
          <w:i/>
          <w:sz w:val="28"/>
          <w:szCs w:val="28"/>
        </w:rPr>
      </w:pPr>
      <w:r w:rsidRPr="005B20E7">
        <w:rPr>
          <w:i/>
          <w:sz w:val="28"/>
          <w:szCs w:val="28"/>
        </w:rPr>
        <w:t>Критерии оценки индивидуального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Критерии оценки проектной работы разработаны с уч</w:t>
      </w:r>
      <w:r w:rsidRPr="00A87188">
        <w:rPr>
          <w:rFonts w:eastAsia="Times New Roman" w:hAnsi="Cambria Math"/>
          <w:color w:val="auto"/>
          <w:sz w:val="28"/>
          <w:szCs w:val="28"/>
        </w:rPr>
        <w:t>ѐ</w:t>
      </w:r>
      <w:r w:rsidRPr="00A87188">
        <w:rPr>
          <w:color w:val="auto"/>
          <w:sz w:val="28"/>
          <w:szCs w:val="28"/>
        </w:rPr>
        <w:t xml:space="preserve">том целей и задач проектной деятельности. Индивидуальный проект оценивается по следующим критериям: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способность к самостоятельному приобретению знаний и решению проблем, проявляющаяся в умении поставить проблему и выбрать адекватные способы е</w:t>
      </w:r>
      <w:r w:rsidRPr="00A87188">
        <w:rPr>
          <w:rFonts w:eastAsia="Times New Roman" w:hAnsi="Cambria Math"/>
          <w:color w:val="auto"/>
          <w:sz w:val="28"/>
          <w:szCs w:val="28"/>
        </w:rPr>
        <w:t>ѐ</w:t>
      </w:r>
      <w:r w:rsidRPr="00A87188">
        <w:rPr>
          <w:color w:val="auto"/>
          <w:sz w:val="28"/>
          <w:szCs w:val="28"/>
        </w:rPr>
        <w:t xml:space="preserve"> решения, включая поиск и обработку информации, формулировку </w:t>
      </w:r>
      <w:r w:rsidRPr="00A87188">
        <w:rPr>
          <w:color w:val="auto"/>
          <w:sz w:val="28"/>
          <w:szCs w:val="28"/>
        </w:rPr>
        <w:lastRenderedPageBreak/>
        <w:t xml:space="preserve">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т.п. Данный критерий в целом включает оценку сформированности познавательных учебных действий;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 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 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 </w:t>
      </w:r>
    </w:p>
    <w:p w:rsidR="00C21A06" w:rsidRDefault="00BF2F64" w:rsidP="00C21A06">
      <w:pPr>
        <w:spacing w:after="0" w:line="240" w:lineRule="auto"/>
        <w:ind w:firstLine="709"/>
        <w:contextualSpacing/>
        <w:jc w:val="both"/>
        <w:rPr>
          <w:sz w:val="28"/>
          <w:szCs w:val="28"/>
        </w:rPr>
      </w:pPr>
      <w:r w:rsidRPr="00A87188">
        <w:rPr>
          <w:sz w:val="28"/>
          <w:szCs w:val="28"/>
        </w:rPr>
        <w:t>- сформированность коммуникативных действий, проявляющаяся в умении ясно изложить и оформить выполненную работу, представить еѐ результаты, аргументированно ответить на вопросы.</w:t>
      </w:r>
    </w:p>
    <w:p w:rsidR="00BF2F64" w:rsidRPr="00C21A06" w:rsidRDefault="00BF2F64" w:rsidP="00C21A06">
      <w:pPr>
        <w:spacing w:after="0" w:line="240" w:lineRule="auto"/>
        <w:ind w:firstLine="709"/>
        <w:contextualSpacing/>
        <w:jc w:val="both"/>
        <w:rPr>
          <w:sz w:val="28"/>
          <w:szCs w:val="28"/>
        </w:rPr>
      </w:pPr>
      <w:r w:rsidRPr="00A87188">
        <w:rPr>
          <w:i/>
          <w:sz w:val="28"/>
          <w:szCs w:val="28"/>
        </w:rPr>
        <w:t>Таблица</w:t>
      </w:r>
    </w:p>
    <w:tbl>
      <w:tblPr>
        <w:tblW w:w="5000" w:type="pct"/>
        <w:tblLook w:val="0000" w:firstRow="0" w:lastRow="0" w:firstColumn="0" w:lastColumn="0" w:noHBand="0" w:noVBand="0"/>
      </w:tblPr>
      <w:tblGrid>
        <w:gridCol w:w="1643"/>
        <w:gridCol w:w="4328"/>
        <w:gridCol w:w="4310"/>
      </w:tblGrid>
      <w:tr w:rsidR="00BF2F64" w:rsidRPr="00437984" w:rsidTr="00437984">
        <w:trPr>
          <w:trHeight w:val="415"/>
        </w:trPr>
        <w:tc>
          <w:tcPr>
            <w:tcW w:w="799" w:type="pct"/>
            <w:vMerge w:val="restart"/>
            <w:tcBorders>
              <w:top w:val="single" w:sz="4" w:space="0" w:color="000000"/>
              <w:left w:val="single" w:sz="4" w:space="0" w:color="000000"/>
              <w:bottom w:val="single" w:sz="4" w:space="0" w:color="000000"/>
            </w:tcBorders>
            <w:vAlign w:val="center"/>
          </w:tcPr>
          <w:p w:rsidR="00BF2F64" w:rsidRPr="00437984" w:rsidRDefault="00BF2F64" w:rsidP="005B20E7">
            <w:pPr>
              <w:pStyle w:val="af6"/>
              <w:snapToGrid w:val="0"/>
              <w:spacing w:line="240" w:lineRule="auto"/>
              <w:ind w:firstLine="0"/>
              <w:contextualSpacing/>
              <w:rPr>
                <w:sz w:val="24"/>
                <w:szCs w:val="24"/>
              </w:rPr>
            </w:pPr>
            <w:r w:rsidRPr="00437984">
              <w:rPr>
                <w:sz w:val="24"/>
                <w:szCs w:val="24"/>
              </w:rPr>
              <w:t>Критерий</w:t>
            </w:r>
          </w:p>
        </w:tc>
        <w:tc>
          <w:tcPr>
            <w:tcW w:w="4201" w:type="pct"/>
            <w:gridSpan w:val="2"/>
            <w:tcBorders>
              <w:top w:val="single" w:sz="4" w:space="0" w:color="000000"/>
              <w:left w:val="single" w:sz="4" w:space="0" w:color="000000"/>
              <w:bottom w:val="single" w:sz="4" w:space="0" w:color="000000"/>
              <w:right w:val="single" w:sz="4" w:space="0" w:color="000000"/>
            </w:tcBorders>
            <w:vAlign w:val="center"/>
          </w:tcPr>
          <w:p w:rsidR="00BF2F64" w:rsidRPr="00437984" w:rsidRDefault="00BF2F64" w:rsidP="005B20E7">
            <w:pPr>
              <w:pStyle w:val="af6"/>
              <w:snapToGrid w:val="0"/>
              <w:spacing w:line="240" w:lineRule="auto"/>
              <w:ind w:firstLine="0"/>
              <w:contextualSpacing/>
              <w:rPr>
                <w:sz w:val="24"/>
                <w:szCs w:val="24"/>
              </w:rPr>
            </w:pPr>
            <w:r w:rsidRPr="00437984">
              <w:rPr>
                <w:sz w:val="24"/>
                <w:szCs w:val="24"/>
              </w:rPr>
              <w:t>Уровни сформированности навыков проектной деятельности</w:t>
            </w:r>
          </w:p>
        </w:tc>
      </w:tr>
      <w:tr w:rsidR="00BF2F64" w:rsidRPr="00437984" w:rsidTr="00437984">
        <w:trPr>
          <w:trHeight w:val="563"/>
        </w:trPr>
        <w:tc>
          <w:tcPr>
            <w:tcW w:w="799" w:type="pct"/>
            <w:vMerge/>
            <w:tcBorders>
              <w:top w:val="single" w:sz="4" w:space="0" w:color="000000"/>
              <w:left w:val="single" w:sz="4" w:space="0" w:color="000000"/>
              <w:bottom w:val="single" w:sz="4" w:space="0" w:color="000000"/>
            </w:tcBorders>
            <w:vAlign w:val="center"/>
          </w:tcPr>
          <w:p w:rsidR="00BF2F64" w:rsidRPr="00437984" w:rsidRDefault="00BF2F64" w:rsidP="005B20E7">
            <w:pPr>
              <w:pStyle w:val="af6"/>
              <w:snapToGrid w:val="0"/>
              <w:spacing w:line="240" w:lineRule="auto"/>
              <w:ind w:firstLine="709"/>
              <w:contextualSpacing/>
              <w:rPr>
                <w:sz w:val="24"/>
                <w:szCs w:val="24"/>
              </w:rPr>
            </w:pPr>
          </w:p>
        </w:tc>
        <w:tc>
          <w:tcPr>
            <w:tcW w:w="2105" w:type="pct"/>
            <w:tcBorders>
              <w:top w:val="single" w:sz="4" w:space="0" w:color="000000"/>
              <w:left w:val="single" w:sz="4" w:space="0" w:color="000000"/>
              <w:bottom w:val="single" w:sz="4" w:space="0" w:color="000000"/>
            </w:tcBorders>
            <w:vAlign w:val="center"/>
          </w:tcPr>
          <w:p w:rsidR="00BF2F64" w:rsidRPr="00437984" w:rsidRDefault="00BF2F64" w:rsidP="005B20E7">
            <w:pPr>
              <w:tabs>
                <w:tab w:val="left" w:pos="357"/>
              </w:tabs>
              <w:suppressAutoHyphens/>
              <w:snapToGrid w:val="0"/>
              <w:spacing w:after="0" w:line="240" w:lineRule="auto"/>
              <w:ind w:firstLine="709"/>
              <w:contextualSpacing/>
              <w:jc w:val="both"/>
            </w:pPr>
            <w:r w:rsidRPr="00437984">
              <w:t>Базовый</w:t>
            </w:r>
          </w:p>
        </w:tc>
        <w:tc>
          <w:tcPr>
            <w:tcW w:w="2097" w:type="pct"/>
            <w:tcBorders>
              <w:top w:val="single" w:sz="4" w:space="0" w:color="000000"/>
              <w:left w:val="single" w:sz="4" w:space="0" w:color="000000"/>
              <w:bottom w:val="single" w:sz="4" w:space="0" w:color="000000"/>
              <w:right w:val="single" w:sz="4" w:space="0" w:color="000000"/>
            </w:tcBorders>
            <w:vAlign w:val="center"/>
          </w:tcPr>
          <w:p w:rsidR="00BF2F64" w:rsidRPr="00437984" w:rsidRDefault="00BF2F64" w:rsidP="005B20E7">
            <w:pPr>
              <w:tabs>
                <w:tab w:val="left" w:pos="357"/>
              </w:tabs>
              <w:suppressAutoHyphens/>
              <w:snapToGrid w:val="0"/>
              <w:spacing w:after="0" w:line="240" w:lineRule="auto"/>
              <w:ind w:firstLine="709"/>
              <w:contextualSpacing/>
              <w:jc w:val="both"/>
            </w:pPr>
            <w:r w:rsidRPr="00437984">
              <w:t>Повышенный</w:t>
            </w:r>
          </w:p>
        </w:tc>
      </w:tr>
      <w:tr w:rsidR="00BF2F64" w:rsidRPr="00437984" w:rsidTr="00437984">
        <w:tc>
          <w:tcPr>
            <w:tcW w:w="799" w:type="pct"/>
            <w:tcBorders>
              <w:top w:val="single" w:sz="4" w:space="0" w:color="000000"/>
              <w:left w:val="single" w:sz="4" w:space="0" w:color="000000"/>
              <w:bottom w:val="single" w:sz="4" w:space="0" w:color="000000"/>
            </w:tcBorders>
          </w:tcPr>
          <w:p w:rsidR="00BF2F64" w:rsidRPr="00437984" w:rsidRDefault="00BF2F64" w:rsidP="005B20E7">
            <w:pPr>
              <w:tabs>
                <w:tab w:val="left" w:pos="357"/>
              </w:tabs>
              <w:suppressAutoHyphens/>
              <w:snapToGrid w:val="0"/>
              <w:spacing w:after="0" w:line="240" w:lineRule="auto"/>
              <w:contextualSpacing/>
              <w:jc w:val="both"/>
            </w:pPr>
            <w:r w:rsidRPr="00437984">
              <w:t>Самосто-ятельное приобре-тение знаний и решение проблем</w:t>
            </w:r>
          </w:p>
        </w:tc>
        <w:tc>
          <w:tcPr>
            <w:tcW w:w="2105" w:type="pct"/>
            <w:tcBorders>
              <w:top w:val="single" w:sz="4" w:space="0" w:color="000000"/>
              <w:left w:val="single" w:sz="4" w:space="0" w:color="000000"/>
              <w:bottom w:val="single" w:sz="4" w:space="0" w:color="000000"/>
            </w:tcBorders>
          </w:tcPr>
          <w:p w:rsidR="00BF2F64" w:rsidRPr="00437984" w:rsidRDefault="00BF2F64" w:rsidP="00EF33C3">
            <w:pPr>
              <w:tabs>
                <w:tab w:val="left" w:pos="357"/>
              </w:tabs>
              <w:suppressAutoHyphens/>
              <w:snapToGrid w:val="0"/>
              <w:spacing w:after="0" w:line="240" w:lineRule="auto"/>
              <w:contextualSpacing/>
              <w:jc w:val="both"/>
            </w:pPr>
            <w:r w:rsidRPr="00437984">
              <w:t>Работа в целом свидетельствует о способности самостоятельно с опорой на помощь руководителя ставить проблему и находить пути ее решения; продемонстрирована способность приобретать новые знания и/или осваивать новые способы действий, достигать более глубокого понимания изученного</w:t>
            </w:r>
          </w:p>
        </w:tc>
        <w:tc>
          <w:tcPr>
            <w:tcW w:w="2097" w:type="pct"/>
            <w:tcBorders>
              <w:top w:val="single" w:sz="4" w:space="0" w:color="000000"/>
              <w:left w:val="single" w:sz="4" w:space="0" w:color="000000"/>
              <w:bottom w:val="single" w:sz="4" w:space="0" w:color="000000"/>
              <w:right w:val="single" w:sz="4" w:space="0" w:color="000000"/>
            </w:tcBorders>
          </w:tcPr>
          <w:p w:rsidR="00BF2F64" w:rsidRPr="00437984" w:rsidRDefault="00BF2F64" w:rsidP="005B20E7">
            <w:pPr>
              <w:tabs>
                <w:tab w:val="left" w:pos="-108"/>
              </w:tabs>
              <w:suppressAutoHyphens/>
              <w:snapToGrid w:val="0"/>
              <w:spacing w:after="0" w:line="240" w:lineRule="auto"/>
              <w:ind w:firstLine="709"/>
              <w:contextualSpacing/>
              <w:jc w:val="both"/>
            </w:pPr>
            <w:r w:rsidRPr="00437984">
              <w:t>Работа в целом свидетельствует о способности самостоятельно ставить проблему и находить эффективные пути ее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знания и/или осваивать новые способы действий, достигать более глубокого понимания проблемы</w:t>
            </w:r>
          </w:p>
        </w:tc>
      </w:tr>
      <w:tr w:rsidR="00BF2F64" w:rsidRPr="00437984" w:rsidTr="00437984">
        <w:tc>
          <w:tcPr>
            <w:tcW w:w="799" w:type="pct"/>
            <w:tcBorders>
              <w:top w:val="single" w:sz="4" w:space="0" w:color="000000"/>
              <w:left w:val="single" w:sz="4" w:space="0" w:color="000000"/>
              <w:bottom w:val="single" w:sz="4" w:space="0" w:color="000000"/>
            </w:tcBorders>
          </w:tcPr>
          <w:p w:rsidR="00BF2F64" w:rsidRPr="00437984" w:rsidRDefault="00BF2F64" w:rsidP="005B20E7">
            <w:pPr>
              <w:tabs>
                <w:tab w:val="left" w:pos="357"/>
              </w:tabs>
              <w:suppressAutoHyphens/>
              <w:snapToGrid w:val="0"/>
              <w:spacing w:after="0" w:line="240" w:lineRule="auto"/>
              <w:contextualSpacing/>
              <w:jc w:val="both"/>
            </w:pPr>
            <w:r w:rsidRPr="00437984">
              <w:t>Знание предмета</w:t>
            </w:r>
          </w:p>
        </w:tc>
        <w:tc>
          <w:tcPr>
            <w:tcW w:w="2105" w:type="pct"/>
            <w:tcBorders>
              <w:top w:val="single" w:sz="4" w:space="0" w:color="000000"/>
              <w:left w:val="single" w:sz="4" w:space="0" w:color="000000"/>
              <w:bottom w:val="single" w:sz="4" w:space="0" w:color="000000"/>
            </w:tcBorders>
          </w:tcPr>
          <w:p w:rsidR="00BF2F64" w:rsidRPr="00437984" w:rsidRDefault="00BF2F64" w:rsidP="00EF33C3">
            <w:pPr>
              <w:tabs>
                <w:tab w:val="left" w:pos="357"/>
              </w:tabs>
              <w:suppressAutoHyphens/>
              <w:snapToGrid w:val="0"/>
              <w:spacing w:after="0" w:line="240" w:lineRule="auto"/>
              <w:contextualSpacing/>
              <w:jc w:val="both"/>
            </w:pPr>
            <w:r w:rsidRPr="00437984">
              <w:t>Продемонстрировано понимание содержания выполненной работы. В работе и в ответах на вопросы по содержанию работы отсутствуют грубые ошибки</w:t>
            </w:r>
          </w:p>
        </w:tc>
        <w:tc>
          <w:tcPr>
            <w:tcW w:w="2097" w:type="pct"/>
            <w:tcBorders>
              <w:top w:val="single" w:sz="4" w:space="0" w:color="000000"/>
              <w:left w:val="single" w:sz="4" w:space="0" w:color="000000"/>
              <w:bottom w:val="single" w:sz="4" w:space="0" w:color="000000"/>
              <w:right w:val="single" w:sz="4" w:space="0" w:color="000000"/>
            </w:tcBorders>
          </w:tcPr>
          <w:p w:rsidR="00BF2F64" w:rsidRPr="00437984" w:rsidRDefault="00BF2F64" w:rsidP="005B20E7">
            <w:pPr>
              <w:tabs>
                <w:tab w:val="left" w:pos="-108"/>
              </w:tabs>
              <w:suppressAutoHyphens/>
              <w:snapToGrid w:val="0"/>
              <w:spacing w:after="0" w:line="240" w:lineRule="auto"/>
              <w:ind w:firstLine="709"/>
              <w:contextualSpacing/>
              <w:jc w:val="both"/>
            </w:pPr>
            <w:r w:rsidRPr="00437984">
              <w:t>Продемонстрировано свободное владение предметом проектной деятельности. Ошибки отсутствуют</w:t>
            </w:r>
          </w:p>
        </w:tc>
      </w:tr>
      <w:tr w:rsidR="00BF2F64" w:rsidRPr="00437984" w:rsidTr="00437984">
        <w:trPr>
          <w:trHeight w:val="3450"/>
        </w:trPr>
        <w:tc>
          <w:tcPr>
            <w:tcW w:w="799" w:type="pct"/>
            <w:tcBorders>
              <w:top w:val="single" w:sz="4" w:space="0" w:color="000000"/>
              <w:left w:val="single" w:sz="4" w:space="0" w:color="000000"/>
              <w:bottom w:val="single" w:sz="4" w:space="0" w:color="000000"/>
            </w:tcBorders>
          </w:tcPr>
          <w:p w:rsidR="00BF2F64" w:rsidRPr="00437984" w:rsidRDefault="00BF2F64" w:rsidP="005B20E7">
            <w:pPr>
              <w:pStyle w:val="af6"/>
              <w:snapToGrid w:val="0"/>
              <w:spacing w:line="240" w:lineRule="auto"/>
              <w:ind w:firstLine="0"/>
              <w:contextualSpacing/>
              <w:rPr>
                <w:sz w:val="24"/>
                <w:szCs w:val="24"/>
              </w:rPr>
            </w:pPr>
            <w:r w:rsidRPr="00437984">
              <w:rPr>
                <w:sz w:val="24"/>
                <w:szCs w:val="24"/>
              </w:rPr>
              <w:lastRenderedPageBreak/>
              <w:t>Регуля-тивные действия</w:t>
            </w:r>
          </w:p>
        </w:tc>
        <w:tc>
          <w:tcPr>
            <w:tcW w:w="2105" w:type="pct"/>
            <w:tcBorders>
              <w:top w:val="single" w:sz="4" w:space="0" w:color="000000"/>
              <w:left w:val="single" w:sz="4" w:space="0" w:color="000000"/>
              <w:bottom w:val="single" w:sz="4" w:space="0" w:color="000000"/>
            </w:tcBorders>
          </w:tcPr>
          <w:p w:rsidR="00BF2F64" w:rsidRPr="00437984" w:rsidRDefault="00BF2F64" w:rsidP="00EF33C3">
            <w:pPr>
              <w:tabs>
                <w:tab w:val="left" w:pos="357"/>
              </w:tabs>
              <w:suppressAutoHyphens/>
              <w:snapToGrid w:val="0"/>
              <w:spacing w:after="0" w:line="240" w:lineRule="auto"/>
              <w:contextualSpacing/>
              <w:jc w:val="both"/>
            </w:pPr>
            <w:r w:rsidRPr="00437984">
              <w:t>Продемонстрированы навыки определения темы и планирования работы.</w:t>
            </w:r>
          </w:p>
          <w:p w:rsidR="00BF2F64" w:rsidRPr="00437984" w:rsidRDefault="00BF2F64" w:rsidP="00EF33C3">
            <w:pPr>
              <w:pStyle w:val="af6"/>
              <w:spacing w:line="240" w:lineRule="auto"/>
              <w:ind w:firstLine="0"/>
              <w:contextualSpacing/>
              <w:rPr>
                <w:sz w:val="24"/>
                <w:szCs w:val="24"/>
                <w:shd w:val="clear" w:color="auto" w:fill="FFFF00"/>
              </w:rPr>
            </w:pPr>
            <w:r w:rsidRPr="00437984">
              <w:rPr>
                <w:sz w:val="24"/>
                <w:szCs w:val="24"/>
              </w:rPr>
              <w:t>Работа доведена до конца и представлена комиссии; некоторые этапы выполнялись под контролем и при поддержке руководителя. При этом проявляются отдельные элементы самооценки и самоконтроля учащегося</w:t>
            </w:r>
          </w:p>
        </w:tc>
        <w:tc>
          <w:tcPr>
            <w:tcW w:w="2097" w:type="pct"/>
            <w:tcBorders>
              <w:top w:val="single" w:sz="4" w:space="0" w:color="000000"/>
              <w:left w:val="single" w:sz="4" w:space="0" w:color="000000"/>
              <w:bottom w:val="single" w:sz="4" w:space="0" w:color="000000"/>
              <w:right w:val="single" w:sz="4" w:space="0" w:color="000000"/>
            </w:tcBorders>
          </w:tcPr>
          <w:p w:rsidR="00BF2F64" w:rsidRPr="00437984" w:rsidRDefault="00BF2F64" w:rsidP="005B20E7">
            <w:pPr>
              <w:pStyle w:val="af6"/>
              <w:snapToGrid w:val="0"/>
              <w:spacing w:line="240" w:lineRule="auto"/>
              <w:ind w:firstLine="709"/>
              <w:contextualSpacing/>
              <w:rPr>
                <w:sz w:val="24"/>
                <w:szCs w:val="24"/>
              </w:rPr>
            </w:pPr>
            <w:r w:rsidRPr="00437984">
              <w:rPr>
                <w:sz w:val="24"/>
                <w:szCs w:val="24"/>
              </w:rPr>
              <w:t>Работа тщательно спланирована и последовательно реализована, своевременно пройдены все необходимые этапы обсуждения и представления.</w:t>
            </w:r>
          </w:p>
          <w:p w:rsidR="00BF2F64" w:rsidRPr="00437984" w:rsidRDefault="00BF2F64" w:rsidP="005B20E7">
            <w:pPr>
              <w:pStyle w:val="af6"/>
              <w:spacing w:line="240" w:lineRule="auto"/>
              <w:ind w:firstLine="709"/>
              <w:contextualSpacing/>
              <w:rPr>
                <w:sz w:val="24"/>
                <w:szCs w:val="24"/>
              </w:rPr>
            </w:pPr>
            <w:r w:rsidRPr="00437984">
              <w:rPr>
                <w:sz w:val="24"/>
                <w:szCs w:val="24"/>
              </w:rPr>
              <w:t>Контроль и коррекция осуществлялись самостоятельно</w:t>
            </w:r>
          </w:p>
        </w:tc>
      </w:tr>
      <w:tr w:rsidR="00BF2F64" w:rsidRPr="00437984" w:rsidTr="00437984">
        <w:tc>
          <w:tcPr>
            <w:tcW w:w="799" w:type="pct"/>
            <w:tcBorders>
              <w:top w:val="single" w:sz="4" w:space="0" w:color="000000"/>
              <w:left w:val="single" w:sz="4" w:space="0" w:color="000000"/>
              <w:bottom w:val="single" w:sz="4" w:space="0" w:color="000000"/>
            </w:tcBorders>
          </w:tcPr>
          <w:p w:rsidR="00BF2F64" w:rsidRPr="00437984" w:rsidRDefault="00BF2F64" w:rsidP="005B20E7">
            <w:pPr>
              <w:tabs>
                <w:tab w:val="left" w:pos="357"/>
              </w:tabs>
              <w:suppressAutoHyphens/>
              <w:snapToGrid w:val="0"/>
              <w:spacing w:after="0" w:line="240" w:lineRule="auto"/>
              <w:contextualSpacing/>
              <w:jc w:val="both"/>
            </w:pPr>
            <w:r w:rsidRPr="00437984">
              <w:t>Комму-никация</w:t>
            </w:r>
          </w:p>
        </w:tc>
        <w:tc>
          <w:tcPr>
            <w:tcW w:w="2105" w:type="pct"/>
            <w:tcBorders>
              <w:top w:val="single" w:sz="4" w:space="0" w:color="000000"/>
              <w:left w:val="single" w:sz="4" w:space="0" w:color="000000"/>
              <w:bottom w:val="single" w:sz="4" w:space="0" w:color="000000"/>
            </w:tcBorders>
          </w:tcPr>
          <w:p w:rsidR="00BF2F64" w:rsidRPr="00437984" w:rsidRDefault="00BF2F64" w:rsidP="00EF33C3">
            <w:pPr>
              <w:tabs>
                <w:tab w:val="left" w:pos="357"/>
              </w:tabs>
              <w:suppressAutoHyphens/>
              <w:snapToGrid w:val="0"/>
              <w:spacing w:after="0" w:line="240" w:lineRule="auto"/>
              <w:contextualSpacing/>
            </w:pPr>
            <w:r w:rsidRPr="00437984">
              <w:t>Продемонстрированы навыки оформления проектной работы и пояснительной записки, а также подготовки простой презентации. Автор отвечает на вопросы</w:t>
            </w:r>
          </w:p>
        </w:tc>
        <w:tc>
          <w:tcPr>
            <w:tcW w:w="2097" w:type="pct"/>
            <w:tcBorders>
              <w:top w:val="single" w:sz="4" w:space="0" w:color="000000"/>
              <w:left w:val="single" w:sz="4" w:space="0" w:color="000000"/>
              <w:bottom w:val="single" w:sz="4" w:space="0" w:color="000000"/>
              <w:right w:val="single" w:sz="4" w:space="0" w:color="000000"/>
            </w:tcBorders>
          </w:tcPr>
          <w:p w:rsidR="00BF2F64" w:rsidRPr="00437984" w:rsidRDefault="00BF2F64" w:rsidP="005B20E7">
            <w:pPr>
              <w:tabs>
                <w:tab w:val="left" w:pos="357"/>
              </w:tabs>
              <w:suppressAutoHyphens/>
              <w:snapToGrid w:val="0"/>
              <w:spacing w:after="0" w:line="240" w:lineRule="auto"/>
              <w:ind w:firstLine="709"/>
              <w:contextualSpacing/>
              <w:jc w:val="both"/>
            </w:pPr>
            <w:r w:rsidRPr="00437984">
              <w:t>Тема ясно определена и пояснена. Текст/сообщение хорошо структурированы. Все мысли выражены ясно, логично, последовательно, аргументированно. Работа/сообщение вызывает интерес. Автор свободно отвечает на вопросы</w:t>
            </w:r>
          </w:p>
        </w:tc>
      </w:tr>
    </w:tbl>
    <w:p w:rsidR="00BF2F64" w:rsidRDefault="00BF2F64" w:rsidP="005B20E7">
      <w:pPr>
        <w:tabs>
          <w:tab w:val="left" w:pos="426"/>
        </w:tabs>
        <w:suppressAutoHyphens/>
        <w:spacing w:after="0" w:line="240" w:lineRule="auto"/>
        <w:ind w:firstLine="709"/>
        <w:contextualSpacing/>
        <w:jc w:val="both"/>
        <w:rPr>
          <w:sz w:val="28"/>
          <w:szCs w:val="28"/>
        </w:rPr>
      </w:pPr>
    </w:p>
    <w:p w:rsidR="00C21A06" w:rsidRP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sz w:val="28"/>
          <w:szCs w:val="28"/>
        </w:rPr>
      </w:pPr>
      <w:r w:rsidRPr="00C21A06">
        <w:rPr>
          <w:bCs/>
          <w:i/>
          <w:sz w:val="28"/>
          <w:szCs w:val="28"/>
        </w:rPr>
        <w:t>Примерная тематика индивидуальных проектов:</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-Сценарий телевизионной программы о жизни публичной персоны: биографические факты, вопросы для интервью и др.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-Экскурсия по родному городу (достопримечательности, разработка маршрута).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-Путеводитель по родному краю: визитная карточка, история, география, экологическая обстановка, фольклор.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-Моя семья: отношения в семье, традиции.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Cs/>
          <w:sz w:val="28"/>
          <w:szCs w:val="28"/>
        </w:rPr>
        <w:t>-Система образования в Великобритании в сравнение с другой страной на выбор.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t>-</w:t>
      </w:r>
      <w:r>
        <w:rPr>
          <w:bCs/>
          <w:color w:val="000000"/>
          <w:sz w:val="28"/>
          <w:szCs w:val="28"/>
        </w:rPr>
        <w:t>Школьная жизнь. Изучаемые предметы и отношение к ним. Каникулы.</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Pr>
          <w:bCs/>
          <w:color w:val="000000"/>
          <w:sz w:val="28"/>
          <w:szCs w:val="28"/>
        </w:rPr>
        <w:t>Проблемы, выбора профессии и роль иностранного языка</w:t>
      </w:r>
      <w:r>
        <w:rPr>
          <w:bCs/>
          <w:sz w:val="28"/>
          <w:szCs w:val="28"/>
        </w:rPr>
        <w:t>.</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w:t>
      </w:r>
      <w:r>
        <w:rPr>
          <w:bCs/>
          <w:color w:val="000000"/>
          <w:sz w:val="28"/>
          <w:szCs w:val="28"/>
        </w:rPr>
        <w:t>Страна/страны изучаемого языка и родная страна. Их географическое положение, климат, население, города и сёла, достопримечательности</w:t>
      </w:r>
      <w:r>
        <w:rPr>
          <w:bCs/>
          <w:sz w:val="28"/>
          <w:szCs w:val="28"/>
        </w:rPr>
        <w:t>.</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sz w:val="28"/>
          <w:szCs w:val="28"/>
        </w:rPr>
        <w:t>-</w:t>
      </w:r>
      <w:r>
        <w:rPr>
          <w:bCs/>
          <w:color w:val="000000"/>
          <w:sz w:val="28"/>
          <w:szCs w:val="28"/>
        </w:rPr>
        <w:t>Выдающиеся люди родной страны и стран изучаемого языка, их вклад в науку и мировую культуру.</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-Путешествие по странам изучаемого языка и по России.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-Глобальные проблемы современности.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 Природа и проблемы экологии. Здоровый образ жизни.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-Досуг и увлечения (спорт, музыка, чтение, посещение кино/ театра, дискотеки, кафе).</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-Молодёжная мода.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-Технический прогресс. Плюсы и минусы.</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-Путешествия, туризм: вдали от дома.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-Правила этикета: пунктуальность, общепринятые правила поведения и темы для разговора.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-Туризм и его значение в жизни человека.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-Подарки и угощения. Праздники.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color w:val="000000"/>
          <w:sz w:val="28"/>
          <w:szCs w:val="28"/>
        </w:rPr>
        <w:lastRenderedPageBreak/>
        <w:t>-Чудеса света, изготовленные человеком. Технологическая цивилизация.</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-Научно-технический прогресс и развитие.</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-Зимние и осенние праздники в стране изучаемого языка.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-Организация времени, рабочий день.</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-Наука и общество. Проблемы современности.</w:t>
      </w:r>
    </w:p>
    <w:p w:rsidR="005B20E7" w:rsidRDefault="00C21A06" w:rsidP="005750E6">
      <w:pPr>
        <w:autoSpaceDE w:val="0"/>
        <w:autoSpaceDN w:val="0"/>
        <w:adjustRightInd w:val="0"/>
        <w:spacing w:after="0" w:line="240" w:lineRule="auto"/>
        <w:contextualSpacing/>
        <w:jc w:val="both"/>
        <w:rPr>
          <w:bCs/>
          <w:color w:val="000000"/>
          <w:sz w:val="28"/>
          <w:szCs w:val="28"/>
        </w:rPr>
      </w:pPr>
      <w:r>
        <w:rPr>
          <w:bCs/>
          <w:sz w:val="28"/>
          <w:szCs w:val="28"/>
        </w:rPr>
        <w:t>-</w:t>
      </w:r>
      <w:r>
        <w:rPr>
          <w:color w:val="000000"/>
        </w:rPr>
        <w:t> </w:t>
      </w:r>
      <w:r>
        <w:rPr>
          <w:bCs/>
          <w:color w:val="000000"/>
          <w:sz w:val="28"/>
          <w:szCs w:val="28"/>
        </w:rPr>
        <w:t>Как стать чемпионом?</w:t>
      </w:r>
    </w:p>
    <w:p w:rsidR="00EB0B6A" w:rsidRDefault="00EB0B6A" w:rsidP="00EB0B6A">
      <w:pPr>
        <w:pStyle w:val="Default"/>
        <w:ind w:firstLine="142"/>
        <w:contextualSpacing/>
        <w:jc w:val="both"/>
        <w:rPr>
          <w:bCs/>
          <w:i/>
          <w:iCs/>
          <w:sz w:val="28"/>
          <w:szCs w:val="28"/>
        </w:rPr>
      </w:pPr>
    </w:p>
    <w:p w:rsidR="00EB0B6A" w:rsidRPr="005B20E7" w:rsidRDefault="00EB0B6A" w:rsidP="00EB0B6A">
      <w:pPr>
        <w:pStyle w:val="Default"/>
        <w:ind w:firstLine="142"/>
        <w:contextualSpacing/>
        <w:jc w:val="both"/>
        <w:rPr>
          <w:bCs/>
          <w:i/>
          <w:iCs/>
          <w:sz w:val="28"/>
          <w:szCs w:val="28"/>
        </w:rPr>
      </w:pPr>
      <w:r w:rsidRPr="005B20E7">
        <w:rPr>
          <w:bCs/>
          <w:i/>
          <w:iCs/>
          <w:sz w:val="28"/>
          <w:szCs w:val="28"/>
        </w:rPr>
        <w:t>Критерии оценки результатов проектной деятельности студентов</w:t>
      </w:r>
    </w:p>
    <w:p w:rsidR="00EB0B6A" w:rsidRDefault="00EB0B6A" w:rsidP="00EB0B6A">
      <w:pPr>
        <w:pStyle w:val="Default"/>
        <w:ind w:firstLine="142"/>
        <w:contextualSpacing/>
        <w:jc w:val="both"/>
        <w:rPr>
          <w:sz w:val="28"/>
          <w:szCs w:val="28"/>
        </w:rPr>
      </w:pPr>
      <w:r w:rsidRPr="005B20E7">
        <w:rPr>
          <w:sz w:val="28"/>
          <w:szCs w:val="28"/>
        </w:rPr>
        <w:t>Каждый критерий разложен по тр</w:t>
      </w:r>
      <w:r w:rsidRPr="005B20E7">
        <w:rPr>
          <w:rFonts w:eastAsia="Times New Roman" w:hAnsi="Cambria Math"/>
          <w:sz w:val="28"/>
          <w:szCs w:val="28"/>
        </w:rPr>
        <w:t>ѐ</w:t>
      </w:r>
      <w:r w:rsidRPr="005B20E7">
        <w:rPr>
          <w:sz w:val="28"/>
          <w:szCs w:val="28"/>
        </w:rPr>
        <w:t>м составляющим качества образования.</w:t>
      </w:r>
    </w:p>
    <w:p w:rsidR="00EB0B6A" w:rsidRDefault="00EB0B6A" w:rsidP="00EB0B6A">
      <w:pPr>
        <w:pStyle w:val="Default"/>
        <w:ind w:firstLine="142"/>
        <w:contextualSpacing/>
        <w:jc w:val="both"/>
        <w:rPr>
          <w:sz w:val="28"/>
          <w:szCs w:val="28"/>
        </w:rPr>
      </w:pPr>
      <w:r>
        <w:rPr>
          <w:sz w:val="28"/>
          <w:szCs w:val="28"/>
        </w:rPr>
        <w:t>0-ниже среднего</w:t>
      </w:r>
    </w:p>
    <w:p w:rsidR="00EB0B6A" w:rsidRDefault="00EB0B6A" w:rsidP="00EB0B6A">
      <w:pPr>
        <w:pStyle w:val="Default"/>
        <w:ind w:firstLine="142"/>
        <w:contextualSpacing/>
        <w:jc w:val="both"/>
        <w:rPr>
          <w:sz w:val="28"/>
          <w:szCs w:val="28"/>
        </w:rPr>
      </w:pPr>
      <w:r>
        <w:rPr>
          <w:sz w:val="28"/>
          <w:szCs w:val="28"/>
        </w:rPr>
        <w:t>1-средний</w:t>
      </w:r>
    </w:p>
    <w:p w:rsidR="00EB0B6A" w:rsidRDefault="00EB0B6A" w:rsidP="00EB0B6A">
      <w:pPr>
        <w:pStyle w:val="Default"/>
        <w:ind w:firstLine="142"/>
        <w:contextualSpacing/>
        <w:jc w:val="both"/>
        <w:rPr>
          <w:sz w:val="28"/>
          <w:szCs w:val="28"/>
        </w:rPr>
      </w:pPr>
      <w:r>
        <w:rPr>
          <w:sz w:val="28"/>
          <w:szCs w:val="28"/>
        </w:rPr>
        <w:t>2-выше среднего</w:t>
      </w:r>
    </w:p>
    <w:p w:rsidR="00EB0B6A" w:rsidRPr="006B5267" w:rsidRDefault="00EB0B6A" w:rsidP="00EB0B6A">
      <w:pPr>
        <w:pStyle w:val="Default"/>
        <w:ind w:firstLine="142"/>
        <w:contextualSpacing/>
        <w:jc w:val="both"/>
        <w:rPr>
          <w:i/>
          <w:sz w:val="28"/>
          <w:szCs w:val="28"/>
        </w:rPr>
      </w:pPr>
      <w:r w:rsidRPr="006B5267">
        <w:rPr>
          <w:i/>
          <w:sz w:val="28"/>
          <w:szCs w:val="28"/>
        </w:rPr>
        <w:t>Максимально возможное количество баллов-28</w:t>
      </w:r>
    </w:p>
    <w:p w:rsidR="00EB0B6A" w:rsidRDefault="00EB0B6A" w:rsidP="00EB0B6A">
      <w:pPr>
        <w:pStyle w:val="Default"/>
        <w:ind w:firstLine="142"/>
        <w:contextualSpacing/>
        <w:jc w:val="both"/>
        <w:rPr>
          <w:sz w:val="28"/>
          <w:szCs w:val="28"/>
        </w:rPr>
      </w:pPr>
      <w:r>
        <w:rPr>
          <w:sz w:val="28"/>
          <w:szCs w:val="28"/>
        </w:rPr>
        <w:t>Оценка «Отлично» 25-28 баллов (90%)</w:t>
      </w:r>
    </w:p>
    <w:p w:rsidR="00EB0B6A" w:rsidRDefault="00EB0B6A" w:rsidP="00EB0B6A">
      <w:pPr>
        <w:pStyle w:val="Default"/>
        <w:ind w:firstLine="142"/>
        <w:contextualSpacing/>
        <w:jc w:val="both"/>
        <w:rPr>
          <w:sz w:val="28"/>
          <w:szCs w:val="28"/>
        </w:rPr>
      </w:pPr>
      <w:r>
        <w:rPr>
          <w:sz w:val="28"/>
          <w:szCs w:val="28"/>
        </w:rPr>
        <w:t xml:space="preserve">Оценка «Хорошо» </w:t>
      </w:r>
      <w:r w:rsidR="006B5267">
        <w:rPr>
          <w:sz w:val="28"/>
          <w:szCs w:val="28"/>
        </w:rPr>
        <w:t>18-24</w:t>
      </w:r>
      <w:r>
        <w:rPr>
          <w:sz w:val="28"/>
          <w:szCs w:val="28"/>
        </w:rPr>
        <w:t xml:space="preserve"> баллов (</w:t>
      </w:r>
      <w:r w:rsidR="006B5267">
        <w:rPr>
          <w:sz w:val="28"/>
          <w:szCs w:val="28"/>
        </w:rPr>
        <w:t>65</w:t>
      </w:r>
      <w:r>
        <w:rPr>
          <w:sz w:val="28"/>
          <w:szCs w:val="28"/>
        </w:rPr>
        <w:t>%)</w:t>
      </w:r>
    </w:p>
    <w:p w:rsidR="006B1D7E" w:rsidRDefault="00EB0B6A" w:rsidP="006B5267">
      <w:pPr>
        <w:pStyle w:val="Default"/>
        <w:ind w:firstLine="142"/>
        <w:contextualSpacing/>
        <w:jc w:val="both"/>
        <w:rPr>
          <w:sz w:val="28"/>
          <w:szCs w:val="28"/>
        </w:rPr>
      </w:pPr>
      <w:r>
        <w:rPr>
          <w:sz w:val="28"/>
          <w:szCs w:val="28"/>
        </w:rPr>
        <w:t>Оценка «</w:t>
      </w:r>
      <w:r w:rsidR="006B5267">
        <w:rPr>
          <w:sz w:val="28"/>
          <w:szCs w:val="28"/>
        </w:rPr>
        <w:t>Удовлетворительно</w:t>
      </w:r>
      <w:r>
        <w:rPr>
          <w:sz w:val="28"/>
          <w:szCs w:val="28"/>
        </w:rPr>
        <w:t xml:space="preserve">» </w:t>
      </w:r>
      <w:r w:rsidR="006B5267">
        <w:rPr>
          <w:sz w:val="28"/>
          <w:szCs w:val="28"/>
        </w:rPr>
        <w:t>12-17</w:t>
      </w:r>
      <w:r>
        <w:rPr>
          <w:sz w:val="28"/>
          <w:szCs w:val="28"/>
        </w:rPr>
        <w:t xml:space="preserve"> баллов (</w:t>
      </w:r>
      <w:r w:rsidR="006B5267">
        <w:rPr>
          <w:sz w:val="28"/>
          <w:szCs w:val="28"/>
        </w:rPr>
        <w:t>42</w:t>
      </w:r>
      <w:r>
        <w:rPr>
          <w:sz w:val="28"/>
          <w:szCs w:val="28"/>
        </w:rPr>
        <w:t>%</w:t>
      </w:r>
      <w:r w:rsidR="006B5267">
        <w:rPr>
          <w:sz w:val="28"/>
          <w:szCs w:val="28"/>
        </w:rPr>
        <w:t>)</w:t>
      </w:r>
    </w:p>
    <w:p w:rsidR="006B1D7E" w:rsidRPr="006B1D7E" w:rsidRDefault="006B1D7E" w:rsidP="00860E52">
      <w:pPr>
        <w:jc w:val="center"/>
        <w:rPr>
          <w:b/>
          <w:sz w:val="28"/>
          <w:szCs w:val="28"/>
        </w:rPr>
      </w:pPr>
      <w:r>
        <w:rPr>
          <w:sz w:val="28"/>
          <w:szCs w:val="28"/>
        </w:rPr>
        <w:br w:type="page"/>
      </w:r>
      <w:r w:rsidRPr="006B1D7E">
        <w:rPr>
          <w:b/>
          <w:sz w:val="28"/>
          <w:szCs w:val="28"/>
        </w:rPr>
        <w:lastRenderedPageBreak/>
        <w:t>Литературные источники</w:t>
      </w:r>
    </w:p>
    <w:p w:rsidR="00437984" w:rsidRDefault="00437984" w:rsidP="00437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1"/>
          <w:b/>
          <w:sz w:val="28"/>
          <w:szCs w:val="28"/>
        </w:rPr>
      </w:pPr>
      <w:r w:rsidRPr="00B56812">
        <w:rPr>
          <w:rStyle w:val="FontStyle11"/>
          <w:b/>
          <w:sz w:val="28"/>
          <w:szCs w:val="28"/>
        </w:rPr>
        <w:t>Основная литература:</w:t>
      </w:r>
    </w:p>
    <w:p w:rsidR="00437984" w:rsidRPr="0048383F" w:rsidRDefault="00437984" w:rsidP="00437984">
      <w:pPr>
        <w:pStyle w:val="ConsPlusCell"/>
        <w:numPr>
          <w:ilvl w:val="1"/>
          <w:numId w:val="29"/>
        </w:numPr>
        <w:tabs>
          <w:tab w:val="left" w:pos="284"/>
        </w:tabs>
        <w:ind w:left="0" w:firstLine="0"/>
        <w:rPr>
          <w:sz w:val="28"/>
          <w:szCs w:val="28"/>
        </w:rPr>
      </w:pPr>
      <w:r>
        <w:rPr>
          <w:rFonts w:ascii="Times New Roman" w:hAnsi="Times New Roman" w:cs="Times New Roman"/>
          <w:sz w:val="28"/>
          <w:szCs w:val="28"/>
        </w:rPr>
        <w:t xml:space="preserve"> </w:t>
      </w:r>
      <w:r w:rsidRPr="0048383F">
        <w:rPr>
          <w:rFonts w:ascii="Times New Roman" w:hAnsi="Times New Roman" w:cs="Times New Roman"/>
          <w:sz w:val="28"/>
          <w:szCs w:val="28"/>
        </w:rPr>
        <w:t>Аверин М.М. Немецкий язык. 10 класс. – М.: «Просвещение», 2017.</w:t>
      </w:r>
    </w:p>
    <w:p w:rsidR="00437984" w:rsidRPr="0048383F" w:rsidRDefault="00437984" w:rsidP="0043798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1"/>
          <w:b/>
          <w:sz w:val="28"/>
          <w:szCs w:val="28"/>
        </w:rPr>
      </w:pPr>
      <w:r>
        <w:rPr>
          <w:sz w:val="28"/>
          <w:szCs w:val="28"/>
        </w:rPr>
        <w:t xml:space="preserve">2.  </w:t>
      </w:r>
      <w:r w:rsidRPr="0048383F">
        <w:rPr>
          <w:sz w:val="28"/>
          <w:szCs w:val="28"/>
        </w:rPr>
        <w:t>Аверин М.М. Немецкий язык. 11 класс. – М.: «Просвещение», 2017</w:t>
      </w:r>
    </w:p>
    <w:p w:rsidR="00437984" w:rsidRPr="00B56812" w:rsidRDefault="00437984" w:rsidP="00437984">
      <w:pPr>
        <w:pStyle w:val="Style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Cs/>
          <w:sz w:val="28"/>
          <w:szCs w:val="28"/>
        </w:rPr>
      </w:pPr>
      <w:r w:rsidRPr="00B56812">
        <w:rPr>
          <w:rStyle w:val="FontStyle11"/>
          <w:bCs/>
          <w:sz w:val="28"/>
          <w:szCs w:val="28"/>
        </w:rPr>
        <w:t>3. Языковые и толковые словари, разговорники.</w:t>
      </w:r>
    </w:p>
    <w:p w:rsidR="00437984" w:rsidRPr="00B56812" w:rsidRDefault="00437984" w:rsidP="00437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sz w:val="28"/>
          <w:szCs w:val="28"/>
        </w:rPr>
      </w:pPr>
      <w:r w:rsidRPr="00B56812">
        <w:rPr>
          <w:bCs/>
          <w:sz w:val="28"/>
          <w:szCs w:val="28"/>
        </w:rPr>
        <w:t xml:space="preserve">  </w:t>
      </w:r>
    </w:p>
    <w:p w:rsidR="006B1D7E" w:rsidRDefault="006B1D7E" w:rsidP="006B1D7E">
      <w:pPr>
        <w:pStyle w:val="Standard"/>
        <w:shd w:val="clear" w:color="auto" w:fill="FFFFFF"/>
        <w:spacing w:line="322" w:lineRule="exact"/>
        <w:jc w:val="both"/>
        <w:rPr>
          <w:b/>
          <w:color w:val="000000"/>
          <w:sz w:val="28"/>
          <w:szCs w:val="28"/>
        </w:rPr>
      </w:pPr>
      <w:r>
        <w:rPr>
          <w:b/>
          <w:color w:val="000000"/>
          <w:sz w:val="28"/>
          <w:szCs w:val="28"/>
        </w:rPr>
        <w:t>Интернет-ресурсы:</w:t>
      </w:r>
    </w:p>
    <w:p w:rsidR="006B1D7E" w:rsidRDefault="006B1D7E" w:rsidP="006B1D7E">
      <w:pPr>
        <w:pStyle w:val="Standard"/>
        <w:shd w:val="clear" w:color="auto" w:fill="FFFFFF"/>
        <w:spacing w:line="322" w:lineRule="exact"/>
        <w:ind w:left="360"/>
        <w:jc w:val="both"/>
        <w:rPr>
          <w:color w:val="000000"/>
          <w:sz w:val="28"/>
          <w:szCs w:val="28"/>
          <w:u w:val="single"/>
        </w:rPr>
      </w:pPr>
    </w:p>
    <w:p w:rsidR="006B1D7E" w:rsidRPr="00437984" w:rsidRDefault="006B1D7E" w:rsidP="006B1D7E">
      <w:pPr>
        <w:pStyle w:val="Standard"/>
        <w:shd w:val="clear" w:color="auto" w:fill="FFFFFF"/>
        <w:spacing w:line="322" w:lineRule="exact"/>
        <w:rPr>
          <w:sz w:val="28"/>
          <w:szCs w:val="28"/>
        </w:rPr>
      </w:pPr>
      <w:r>
        <w:rPr>
          <w:color w:val="000000"/>
          <w:sz w:val="28"/>
          <w:szCs w:val="28"/>
        </w:rPr>
        <w:t xml:space="preserve"> 1. Электронный ресурс. </w:t>
      </w:r>
      <w:r>
        <w:rPr>
          <w:color w:val="000000"/>
          <w:spacing w:val="-2"/>
          <w:sz w:val="28"/>
          <w:szCs w:val="28"/>
        </w:rPr>
        <w:t>Формы доступа</w:t>
      </w:r>
      <w:r>
        <w:rPr>
          <w:color w:val="000000"/>
          <w:sz w:val="28"/>
          <w:szCs w:val="28"/>
        </w:rPr>
        <w:t xml:space="preserve">: </w:t>
      </w:r>
      <w:hyperlink r:id="rId10" w:history="1">
        <w:r w:rsidRPr="00437984">
          <w:rPr>
            <w:sz w:val="28"/>
            <w:szCs w:val="28"/>
          </w:rPr>
          <w:t>http://www.britishcouncil.org/japan-trenduk-ukcities.htm</w:t>
        </w:r>
      </w:hyperlink>
    </w:p>
    <w:p w:rsidR="006B1D7E" w:rsidRPr="00437984" w:rsidRDefault="006B1D7E" w:rsidP="006B1D7E">
      <w:pPr>
        <w:pStyle w:val="Standard"/>
        <w:shd w:val="clear" w:color="auto" w:fill="FFFFFF"/>
        <w:spacing w:line="322" w:lineRule="exact"/>
        <w:rPr>
          <w:sz w:val="28"/>
          <w:szCs w:val="28"/>
        </w:rPr>
      </w:pPr>
      <w:r w:rsidRPr="00437984">
        <w:rPr>
          <w:color w:val="000000"/>
          <w:spacing w:val="-2"/>
          <w:sz w:val="28"/>
          <w:szCs w:val="28"/>
        </w:rPr>
        <w:t xml:space="preserve">2. Электронный ресурс. Викепедия. </w:t>
      </w:r>
    </w:p>
    <w:p w:rsidR="006B1D7E" w:rsidRDefault="006B1D7E" w:rsidP="006B1D7E">
      <w:pPr>
        <w:pStyle w:val="Standard"/>
        <w:shd w:val="clear" w:color="auto" w:fill="FFFFFF"/>
        <w:tabs>
          <w:tab w:val="left" w:pos="821"/>
        </w:tabs>
        <w:spacing w:line="322" w:lineRule="exact"/>
        <w:ind w:right="19"/>
        <w:jc w:val="both"/>
      </w:pPr>
      <w:r>
        <w:rPr>
          <w:color w:val="000000"/>
          <w:spacing w:val="-3"/>
          <w:sz w:val="28"/>
          <w:szCs w:val="28"/>
        </w:rPr>
        <w:t xml:space="preserve"> 3. </w:t>
      </w:r>
      <w:r>
        <w:rPr>
          <w:color w:val="000000"/>
          <w:sz w:val="28"/>
          <w:szCs w:val="28"/>
        </w:rPr>
        <w:t>Образовательный Интернет-ресурс Приложение к газете «1 сентября</w:t>
      </w:r>
      <w:r>
        <w:rPr>
          <w:color w:val="000000"/>
          <w:sz w:val="28"/>
          <w:szCs w:val="28"/>
        </w:rPr>
        <w:br/>
        <w:t xml:space="preserve">English». </w:t>
      </w:r>
      <w:r>
        <w:rPr>
          <w:rFonts w:cs="Courier New"/>
          <w:color w:val="000000"/>
          <w:sz w:val="28"/>
          <w:szCs w:val="28"/>
        </w:rPr>
        <w:t>Формы доступа:</w:t>
      </w:r>
      <w:hyperlink r:id="rId11" w:history="1">
        <w:r>
          <w:rPr>
            <w:lang w:val="en-US"/>
          </w:rPr>
          <w:t>WWW</w:t>
        </w:r>
      </w:hyperlink>
      <w:hyperlink r:id="rId12" w:history="1">
        <w:r>
          <w:t>.</w:t>
        </w:r>
      </w:hyperlink>
      <w:hyperlink r:id="rId13" w:history="1">
        <w:r>
          <w:rPr>
            <w:lang w:val="en-US"/>
          </w:rPr>
          <w:t>BOOKSHUTNT</w:t>
        </w:r>
      </w:hyperlink>
      <w:hyperlink r:id="rId14" w:history="1">
        <w:r>
          <w:t>.</w:t>
        </w:r>
      </w:hyperlink>
      <w:hyperlink r:id="rId15" w:history="1">
        <w:r>
          <w:rPr>
            <w:lang w:val="en-US"/>
          </w:rPr>
          <w:t>RU</w:t>
        </w:r>
      </w:hyperlink>
      <w:hyperlink r:id="rId16" w:history="1">
        <w:r>
          <w:t>/…</w:t>
        </w:r>
      </w:hyperlink>
      <w:hyperlink r:id="rId17" w:history="1">
        <w:r>
          <w:rPr>
            <w:lang w:val="en-US"/>
          </w:rPr>
          <w:t>SENTYABRYA</w:t>
        </w:r>
      </w:hyperlink>
      <w:hyperlink r:id="rId18" w:history="1">
        <w:r>
          <w:t>-</w:t>
        </w:r>
      </w:hyperlink>
      <w:hyperlink r:id="rId19" w:history="1">
        <w:r>
          <w:rPr>
            <w:lang w:val="en-US"/>
          </w:rPr>
          <w:t>ENGLISH</w:t>
        </w:r>
      </w:hyperlink>
      <w:r>
        <w:rPr>
          <w:rFonts w:cs="Courier New"/>
          <w:color w:val="000000"/>
          <w:sz w:val="28"/>
          <w:szCs w:val="28"/>
        </w:rPr>
        <w:t>.</w:t>
      </w:r>
    </w:p>
    <w:p w:rsidR="006B1D7E" w:rsidRPr="003029B2" w:rsidRDefault="006B1D7E" w:rsidP="002B1209">
      <w:pPr>
        <w:pStyle w:val="Standard"/>
        <w:shd w:val="clear" w:color="auto" w:fill="FFFFFF"/>
        <w:spacing w:line="322" w:lineRule="exact"/>
        <w:rPr>
          <w:color w:val="000000"/>
          <w:sz w:val="28"/>
          <w:szCs w:val="28"/>
          <w:lang w:val="en-US"/>
        </w:rPr>
      </w:pPr>
      <w:r w:rsidRPr="002B1209">
        <w:rPr>
          <w:color w:val="000000"/>
          <w:sz w:val="28"/>
          <w:szCs w:val="28"/>
        </w:rPr>
        <w:t>4. Интернет - ресурс Информационные технологии в обучении языку.</w:t>
      </w:r>
      <w:r w:rsidRPr="002B1209">
        <w:rPr>
          <w:color w:val="000000"/>
          <w:sz w:val="28"/>
          <w:szCs w:val="28"/>
        </w:rPr>
        <w:br/>
      </w:r>
      <w:r>
        <w:rPr>
          <w:color w:val="000000"/>
          <w:sz w:val="28"/>
          <w:szCs w:val="28"/>
        </w:rPr>
        <w:t>Формыдоступа</w:t>
      </w:r>
      <w:r w:rsidRPr="003029B2">
        <w:rPr>
          <w:color w:val="000000"/>
          <w:sz w:val="28"/>
          <w:szCs w:val="28"/>
          <w:lang w:val="en-US"/>
        </w:rPr>
        <w:t xml:space="preserve">: </w:t>
      </w:r>
      <w:hyperlink r:id="rId20" w:history="1">
        <w:r w:rsidRPr="003029B2">
          <w:rPr>
            <w:color w:val="000000"/>
            <w:sz w:val="28"/>
            <w:szCs w:val="28"/>
            <w:lang w:val="en-US"/>
          </w:rPr>
          <w:t>http.//www.just-English.</w:t>
        </w:r>
      </w:hyperlink>
    </w:p>
    <w:p w:rsidR="006B1D7E" w:rsidRPr="003029B2" w:rsidRDefault="006B1D7E" w:rsidP="002B1209">
      <w:pPr>
        <w:pStyle w:val="Standard"/>
        <w:shd w:val="clear" w:color="auto" w:fill="FFFFFF"/>
        <w:spacing w:line="322" w:lineRule="exact"/>
        <w:rPr>
          <w:color w:val="000000"/>
          <w:sz w:val="28"/>
          <w:szCs w:val="28"/>
          <w:lang w:val="en-US"/>
        </w:rPr>
      </w:pPr>
      <w:r w:rsidRPr="003029B2">
        <w:rPr>
          <w:color w:val="000000"/>
          <w:sz w:val="28"/>
          <w:szCs w:val="28"/>
          <w:lang w:val="en-US"/>
        </w:rPr>
        <w:t>5. Dictionary. com. Http^ \\ dictionary. Reference.</w:t>
      </w:r>
    </w:p>
    <w:p w:rsidR="006B1D7E" w:rsidRPr="003029B2" w:rsidRDefault="006B1D7E" w:rsidP="002B1209">
      <w:pPr>
        <w:pStyle w:val="Standard"/>
        <w:shd w:val="clear" w:color="auto" w:fill="FFFFFF"/>
        <w:spacing w:line="322" w:lineRule="exact"/>
        <w:rPr>
          <w:color w:val="000000"/>
          <w:sz w:val="28"/>
          <w:szCs w:val="28"/>
          <w:lang w:val="en-US"/>
        </w:rPr>
      </w:pPr>
      <w:r w:rsidRPr="003029B2">
        <w:rPr>
          <w:color w:val="000000"/>
          <w:sz w:val="28"/>
          <w:szCs w:val="28"/>
          <w:lang w:val="en-US"/>
        </w:rPr>
        <w:t>6. Learning English BBC World Service \\www.bbc.com. uk.</w:t>
      </w:r>
    </w:p>
    <w:p w:rsidR="006B1D7E" w:rsidRPr="002B1209" w:rsidRDefault="006B1D7E" w:rsidP="002B1209">
      <w:pPr>
        <w:pStyle w:val="Standard"/>
        <w:shd w:val="clear" w:color="auto" w:fill="FFFFFF"/>
        <w:spacing w:line="322" w:lineRule="exact"/>
        <w:rPr>
          <w:color w:val="000000"/>
          <w:sz w:val="28"/>
          <w:szCs w:val="28"/>
        </w:rPr>
      </w:pPr>
      <w:r w:rsidRPr="002B1209">
        <w:rPr>
          <w:color w:val="000000"/>
          <w:sz w:val="28"/>
          <w:szCs w:val="28"/>
        </w:rPr>
        <w:t>7. Facebook</w:t>
      </w:r>
      <w:r>
        <w:rPr>
          <w:color w:val="000000"/>
          <w:sz w:val="28"/>
          <w:szCs w:val="28"/>
        </w:rPr>
        <w:t xml:space="preserve">, Интернет-чат (Электронный ресурс). - </w:t>
      </w:r>
      <w:r w:rsidRPr="002B1209">
        <w:rPr>
          <w:color w:val="000000"/>
          <w:sz w:val="28"/>
          <w:szCs w:val="28"/>
        </w:rPr>
        <w:t>http</w:t>
      </w:r>
      <w:r>
        <w:rPr>
          <w:color w:val="000000"/>
          <w:sz w:val="28"/>
          <w:szCs w:val="28"/>
        </w:rPr>
        <w:t>: \\</w:t>
      </w:r>
      <w:r w:rsidRPr="002B1209">
        <w:rPr>
          <w:color w:val="000000"/>
          <w:sz w:val="28"/>
          <w:szCs w:val="28"/>
        </w:rPr>
        <w:t>ru</w:t>
      </w:r>
      <w:r>
        <w:rPr>
          <w:color w:val="000000"/>
          <w:sz w:val="28"/>
          <w:szCs w:val="28"/>
        </w:rPr>
        <w:t xml:space="preserve">. </w:t>
      </w:r>
      <w:r w:rsidRPr="002B1209">
        <w:rPr>
          <w:color w:val="000000"/>
          <w:sz w:val="28"/>
          <w:szCs w:val="28"/>
        </w:rPr>
        <w:t>wikepedia</w:t>
      </w:r>
      <w:r>
        <w:rPr>
          <w:color w:val="000000"/>
          <w:sz w:val="28"/>
          <w:szCs w:val="28"/>
        </w:rPr>
        <w:t xml:space="preserve">. </w:t>
      </w:r>
      <w:r w:rsidRPr="002B1209">
        <w:rPr>
          <w:color w:val="000000"/>
          <w:sz w:val="28"/>
          <w:szCs w:val="28"/>
        </w:rPr>
        <w:t>org</w:t>
      </w:r>
      <w:r>
        <w:rPr>
          <w:color w:val="000000"/>
          <w:sz w:val="28"/>
          <w:szCs w:val="28"/>
        </w:rPr>
        <w:t>.</w:t>
      </w:r>
    </w:p>
    <w:p w:rsidR="006B1D7E" w:rsidRPr="002B1209" w:rsidRDefault="006B1D7E" w:rsidP="002B1209">
      <w:pPr>
        <w:pStyle w:val="Standard"/>
        <w:shd w:val="clear" w:color="auto" w:fill="FFFFFF"/>
        <w:spacing w:line="322" w:lineRule="exact"/>
        <w:rPr>
          <w:color w:val="000000"/>
          <w:sz w:val="28"/>
          <w:szCs w:val="28"/>
        </w:rPr>
      </w:pPr>
    </w:p>
    <w:sectPr w:rsidR="006B1D7E" w:rsidRPr="002B1209" w:rsidSect="00437984">
      <w:pgSz w:w="11906" w:h="16838"/>
      <w:pgMar w:top="709" w:right="707" w:bottom="993"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878" w:rsidRDefault="00360878" w:rsidP="0049502C">
      <w:pPr>
        <w:spacing w:after="0" w:line="240" w:lineRule="auto"/>
      </w:pPr>
      <w:r>
        <w:separator/>
      </w:r>
    </w:p>
  </w:endnote>
  <w:endnote w:type="continuationSeparator" w:id="0">
    <w:p w:rsidR="00360878" w:rsidRDefault="00360878"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Schoolbook">
    <w:altName w:val="Century"/>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8160117"/>
      <w:docPartObj>
        <w:docPartGallery w:val="Page Numbers (Bottom of Page)"/>
        <w:docPartUnique/>
      </w:docPartObj>
    </w:sdtPr>
    <w:sdtEndPr/>
    <w:sdtContent>
      <w:p w:rsidR="00437984" w:rsidRDefault="00437984">
        <w:pPr>
          <w:pStyle w:val="a8"/>
          <w:jc w:val="center"/>
        </w:pPr>
        <w:r>
          <w:fldChar w:fldCharType="begin"/>
        </w:r>
        <w:r>
          <w:instrText>PAGE   \* MERGEFORMAT</w:instrText>
        </w:r>
        <w:r>
          <w:fldChar w:fldCharType="separate"/>
        </w:r>
        <w:r w:rsidR="00E376E6">
          <w:rPr>
            <w:noProof/>
          </w:rPr>
          <w:t>2</w:t>
        </w:r>
        <w:r>
          <w:fldChar w:fldCharType="end"/>
        </w:r>
      </w:p>
    </w:sdtContent>
  </w:sdt>
  <w:p w:rsidR="00437984" w:rsidRDefault="00437984">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878" w:rsidRDefault="00360878" w:rsidP="0049502C">
      <w:pPr>
        <w:spacing w:after="0" w:line="240" w:lineRule="auto"/>
      </w:pPr>
      <w:r>
        <w:separator/>
      </w:r>
    </w:p>
  </w:footnote>
  <w:footnote w:type="continuationSeparator" w:id="0">
    <w:p w:rsidR="00360878" w:rsidRDefault="00360878" w:rsidP="004950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620" w:rsidRDefault="007C5620">
    <w:pPr>
      <w:pStyle w:val="af2"/>
      <w:jc w:val="right"/>
    </w:pPr>
  </w:p>
  <w:p w:rsidR="007C5620" w:rsidRDefault="007C5620">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15:restartNumberingAfterBreak="0">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15:restartNumberingAfterBreak="0">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15:restartNumberingAfterBreak="0">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15:restartNumberingAfterBreak="0">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15:restartNumberingAfterBreak="0">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03C0DFD"/>
    <w:multiLevelType w:val="hybridMultilevel"/>
    <w:tmpl w:val="29643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9B232E"/>
    <w:multiLevelType w:val="hybridMultilevel"/>
    <w:tmpl w:val="8B26D55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4"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87384B"/>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16" w15:restartNumberingAfterBreak="0">
    <w:nsid w:val="459821A8"/>
    <w:multiLevelType w:val="hybridMultilevel"/>
    <w:tmpl w:val="1DF46036"/>
    <w:lvl w:ilvl="0" w:tplc="D4EC058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7EF615C"/>
    <w:multiLevelType w:val="multilevel"/>
    <w:tmpl w:val="C862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1F4178"/>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20" w15:restartNumberingAfterBreak="0">
    <w:nsid w:val="4CAE0319"/>
    <w:multiLevelType w:val="hybridMultilevel"/>
    <w:tmpl w:val="1EF2A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9B3396"/>
    <w:multiLevelType w:val="multilevel"/>
    <w:tmpl w:val="794A7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8161BAA"/>
    <w:multiLevelType w:val="hybridMultilevel"/>
    <w:tmpl w:val="2ED4E228"/>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23" w15:restartNumberingAfterBreak="0">
    <w:nsid w:val="5C0C7FBF"/>
    <w:multiLevelType w:val="hybridMultilevel"/>
    <w:tmpl w:val="BC62A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3E35049"/>
    <w:multiLevelType w:val="hybridMultilevel"/>
    <w:tmpl w:val="2E3ABCF2"/>
    <w:lvl w:ilvl="0" w:tplc="8F20249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5" w15:restartNumberingAfterBreak="0">
    <w:nsid w:val="66C96A6D"/>
    <w:multiLevelType w:val="multilevel"/>
    <w:tmpl w:val="9506B1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D0F2660"/>
    <w:multiLevelType w:val="multilevel"/>
    <w:tmpl w:val="7D3CE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24"/>
  </w:num>
  <w:num w:numId="4">
    <w:abstractNumId w:val="6"/>
  </w:num>
  <w:num w:numId="5">
    <w:abstractNumId w:val="7"/>
  </w:num>
  <w:num w:numId="6">
    <w:abstractNumId w:val="8"/>
  </w:num>
  <w:num w:numId="7">
    <w:abstractNumId w:val="28"/>
  </w:num>
  <w:num w:numId="8">
    <w:abstractNumId w:val="26"/>
  </w:num>
  <w:num w:numId="9">
    <w:abstractNumId w:val="9"/>
  </w:num>
  <w:num w:numId="10">
    <w:abstractNumId w:val="18"/>
  </w:num>
  <w:num w:numId="11">
    <w:abstractNumId w:val="0"/>
  </w:num>
  <w:num w:numId="12">
    <w:abstractNumId w:val="1"/>
  </w:num>
  <w:num w:numId="13">
    <w:abstractNumId w:val="2"/>
  </w:num>
  <w:num w:numId="14">
    <w:abstractNumId w:val="3"/>
  </w:num>
  <w:num w:numId="15">
    <w:abstractNumId w:val="4"/>
  </w:num>
  <w:num w:numId="16">
    <w:abstractNumId w:val="5"/>
  </w:num>
  <w:num w:numId="17">
    <w:abstractNumId w:val="21"/>
  </w:num>
  <w:num w:numId="18">
    <w:abstractNumId w:val="23"/>
  </w:num>
  <w:num w:numId="19">
    <w:abstractNumId w:val="11"/>
  </w:num>
  <w:num w:numId="20">
    <w:abstractNumId w:val="10"/>
  </w:num>
  <w:num w:numId="21">
    <w:abstractNumId w:val="27"/>
  </w:num>
  <w:num w:numId="22">
    <w:abstractNumId w:val="20"/>
  </w:num>
  <w:num w:numId="23">
    <w:abstractNumId w:val="19"/>
  </w:num>
  <w:num w:numId="24">
    <w:abstractNumId w:val="15"/>
  </w:num>
  <w:num w:numId="25">
    <w:abstractNumId w:val="22"/>
  </w:num>
  <w:num w:numId="26">
    <w:abstractNumId w:val="14"/>
  </w:num>
  <w:num w:numId="27">
    <w:abstractNumId w:val="17"/>
  </w:num>
  <w:num w:numId="28">
    <w:abstractNumId w:val="13"/>
  </w:num>
  <w:num w:numId="29">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129F7"/>
    <w:rsid w:val="000125D1"/>
    <w:rsid w:val="0002158C"/>
    <w:rsid w:val="000410E4"/>
    <w:rsid w:val="0004120B"/>
    <w:rsid w:val="00044BF0"/>
    <w:rsid w:val="000763B7"/>
    <w:rsid w:val="00093AF8"/>
    <w:rsid w:val="0009538A"/>
    <w:rsid w:val="000A7B94"/>
    <w:rsid w:val="000C028F"/>
    <w:rsid w:val="000C3E54"/>
    <w:rsid w:val="000C5EA4"/>
    <w:rsid w:val="000C6445"/>
    <w:rsid w:val="000D02AD"/>
    <w:rsid w:val="000E0BF8"/>
    <w:rsid w:val="000F44FF"/>
    <w:rsid w:val="000F5749"/>
    <w:rsid w:val="000F7079"/>
    <w:rsid w:val="001029F7"/>
    <w:rsid w:val="00105D7D"/>
    <w:rsid w:val="001106DF"/>
    <w:rsid w:val="001207ED"/>
    <w:rsid w:val="00122AA9"/>
    <w:rsid w:val="0013030F"/>
    <w:rsid w:val="00133D0B"/>
    <w:rsid w:val="00134E1E"/>
    <w:rsid w:val="00140AAB"/>
    <w:rsid w:val="0014290B"/>
    <w:rsid w:val="001602E9"/>
    <w:rsid w:val="00161012"/>
    <w:rsid w:val="00171150"/>
    <w:rsid w:val="00172A39"/>
    <w:rsid w:val="00174B1A"/>
    <w:rsid w:val="00176512"/>
    <w:rsid w:val="00184EA4"/>
    <w:rsid w:val="0018551B"/>
    <w:rsid w:val="00186456"/>
    <w:rsid w:val="00196F52"/>
    <w:rsid w:val="0019768A"/>
    <w:rsid w:val="001A2875"/>
    <w:rsid w:val="001A66E9"/>
    <w:rsid w:val="001C4CCC"/>
    <w:rsid w:val="001D17DE"/>
    <w:rsid w:val="001D286C"/>
    <w:rsid w:val="001D45C9"/>
    <w:rsid w:val="001E6BCF"/>
    <w:rsid w:val="001F2F38"/>
    <w:rsid w:val="001F4607"/>
    <w:rsid w:val="00201370"/>
    <w:rsid w:val="00212654"/>
    <w:rsid w:val="002172CE"/>
    <w:rsid w:val="002229CE"/>
    <w:rsid w:val="00223C33"/>
    <w:rsid w:val="00223EFA"/>
    <w:rsid w:val="00227BD2"/>
    <w:rsid w:val="002315AD"/>
    <w:rsid w:val="00234953"/>
    <w:rsid w:val="00234A8F"/>
    <w:rsid w:val="00245F6C"/>
    <w:rsid w:val="00256EC0"/>
    <w:rsid w:val="00261208"/>
    <w:rsid w:val="0028708F"/>
    <w:rsid w:val="002926E7"/>
    <w:rsid w:val="00292A16"/>
    <w:rsid w:val="002A5514"/>
    <w:rsid w:val="002B09DE"/>
    <w:rsid w:val="002B1209"/>
    <w:rsid w:val="002B3253"/>
    <w:rsid w:val="002B59C4"/>
    <w:rsid w:val="002B6A5A"/>
    <w:rsid w:val="002C2754"/>
    <w:rsid w:val="002C3A2D"/>
    <w:rsid w:val="002C5D09"/>
    <w:rsid w:val="002D72BA"/>
    <w:rsid w:val="002E0F7B"/>
    <w:rsid w:val="002E4293"/>
    <w:rsid w:val="002E5BEC"/>
    <w:rsid w:val="002F0427"/>
    <w:rsid w:val="002F145F"/>
    <w:rsid w:val="002F1FF7"/>
    <w:rsid w:val="002F51B3"/>
    <w:rsid w:val="00301C34"/>
    <w:rsid w:val="003029B2"/>
    <w:rsid w:val="00316FBC"/>
    <w:rsid w:val="00323609"/>
    <w:rsid w:val="00323CED"/>
    <w:rsid w:val="00345B32"/>
    <w:rsid w:val="0035102D"/>
    <w:rsid w:val="00351263"/>
    <w:rsid w:val="00360878"/>
    <w:rsid w:val="00377DF4"/>
    <w:rsid w:val="0039205E"/>
    <w:rsid w:val="003A03BE"/>
    <w:rsid w:val="003D0EE2"/>
    <w:rsid w:val="003E32F4"/>
    <w:rsid w:val="003E6E3A"/>
    <w:rsid w:val="003E7F4D"/>
    <w:rsid w:val="003F3154"/>
    <w:rsid w:val="003F7751"/>
    <w:rsid w:val="00400540"/>
    <w:rsid w:val="00404CFE"/>
    <w:rsid w:val="0040755E"/>
    <w:rsid w:val="00410500"/>
    <w:rsid w:val="004106C5"/>
    <w:rsid w:val="00413E10"/>
    <w:rsid w:val="004249AF"/>
    <w:rsid w:val="00437984"/>
    <w:rsid w:val="0044589D"/>
    <w:rsid w:val="00447CCF"/>
    <w:rsid w:val="00455C8D"/>
    <w:rsid w:val="004609F8"/>
    <w:rsid w:val="004714F7"/>
    <w:rsid w:val="00472391"/>
    <w:rsid w:val="00473A17"/>
    <w:rsid w:val="00473D9A"/>
    <w:rsid w:val="00474D1C"/>
    <w:rsid w:val="004756CC"/>
    <w:rsid w:val="00477F62"/>
    <w:rsid w:val="00484DE7"/>
    <w:rsid w:val="00491627"/>
    <w:rsid w:val="0049502C"/>
    <w:rsid w:val="004A0475"/>
    <w:rsid w:val="004A592B"/>
    <w:rsid w:val="004B4232"/>
    <w:rsid w:val="004B5FB9"/>
    <w:rsid w:val="004C1EB2"/>
    <w:rsid w:val="004D0B91"/>
    <w:rsid w:val="004D1A28"/>
    <w:rsid w:val="004D57C8"/>
    <w:rsid w:val="004F43AD"/>
    <w:rsid w:val="0050259C"/>
    <w:rsid w:val="00514C6A"/>
    <w:rsid w:val="00514F02"/>
    <w:rsid w:val="00517475"/>
    <w:rsid w:val="00523F89"/>
    <w:rsid w:val="00525E8D"/>
    <w:rsid w:val="00551862"/>
    <w:rsid w:val="005604ED"/>
    <w:rsid w:val="0056237A"/>
    <w:rsid w:val="0056258D"/>
    <w:rsid w:val="00565F98"/>
    <w:rsid w:val="0057108B"/>
    <w:rsid w:val="005750E6"/>
    <w:rsid w:val="00586653"/>
    <w:rsid w:val="00587B0A"/>
    <w:rsid w:val="00591431"/>
    <w:rsid w:val="00597C58"/>
    <w:rsid w:val="005B20E7"/>
    <w:rsid w:val="005D32C1"/>
    <w:rsid w:val="005D489C"/>
    <w:rsid w:val="005E5292"/>
    <w:rsid w:val="00600E7E"/>
    <w:rsid w:val="00626884"/>
    <w:rsid w:val="00637A23"/>
    <w:rsid w:val="00643C25"/>
    <w:rsid w:val="00652E0A"/>
    <w:rsid w:val="00654B37"/>
    <w:rsid w:val="0065602A"/>
    <w:rsid w:val="00661832"/>
    <w:rsid w:val="00665FF6"/>
    <w:rsid w:val="006808EC"/>
    <w:rsid w:val="00685C5C"/>
    <w:rsid w:val="006912D4"/>
    <w:rsid w:val="00697570"/>
    <w:rsid w:val="006A2FA2"/>
    <w:rsid w:val="006A4A09"/>
    <w:rsid w:val="006B1D7E"/>
    <w:rsid w:val="006B5267"/>
    <w:rsid w:val="006B7F89"/>
    <w:rsid w:val="006C34D8"/>
    <w:rsid w:val="006C61F6"/>
    <w:rsid w:val="006D737F"/>
    <w:rsid w:val="006E3939"/>
    <w:rsid w:val="006E56E9"/>
    <w:rsid w:val="006E68A4"/>
    <w:rsid w:val="00701480"/>
    <w:rsid w:val="00715D26"/>
    <w:rsid w:val="007178B3"/>
    <w:rsid w:val="00720840"/>
    <w:rsid w:val="00727816"/>
    <w:rsid w:val="00731602"/>
    <w:rsid w:val="0073163B"/>
    <w:rsid w:val="00732518"/>
    <w:rsid w:val="007349BC"/>
    <w:rsid w:val="00736594"/>
    <w:rsid w:val="00736A6E"/>
    <w:rsid w:val="00744897"/>
    <w:rsid w:val="0074740E"/>
    <w:rsid w:val="00747AC0"/>
    <w:rsid w:val="00751952"/>
    <w:rsid w:val="007602C8"/>
    <w:rsid w:val="007637D3"/>
    <w:rsid w:val="007723E5"/>
    <w:rsid w:val="00786C26"/>
    <w:rsid w:val="00795056"/>
    <w:rsid w:val="007A5BBE"/>
    <w:rsid w:val="007C5620"/>
    <w:rsid w:val="007D5507"/>
    <w:rsid w:val="007E4D59"/>
    <w:rsid w:val="007F2388"/>
    <w:rsid w:val="007F2A7B"/>
    <w:rsid w:val="007F74E7"/>
    <w:rsid w:val="00830E81"/>
    <w:rsid w:val="00831D94"/>
    <w:rsid w:val="008336E1"/>
    <w:rsid w:val="00845D55"/>
    <w:rsid w:val="00853FF3"/>
    <w:rsid w:val="00860E52"/>
    <w:rsid w:val="00862AA8"/>
    <w:rsid w:val="00862B2F"/>
    <w:rsid w:val="008734F7"/>
    <w:rsid w:val="00880922"/>
    <w:rsid w:val="00881458"/>
    <w:rsid w:val="008B15EE"/>
    <w:rsid w:val="008B267B"/>
    <w:rsid w:val="008B6C45"/>
    <w:rsid w:val="008B769B"/>
    <w:rsid w:val="008C6FB7"/>
    <w:rsid w:val="008D0CBE"/>
    <w:rsid w:val="008F6CFC"/>
    <w:rsid w:val="008F7784"/>
    <w:rsid w:val="00902E93"/>
    <w:rsid w:val="00913EF2"/>
    <w:rsid w:val="00940BC4"/>
    <w:rsid w:val="009440EC"/>
    <w:rsid w:val="00947D66"/>
    <w:rsid w:val="0095153A"/>
    <w:rsid w:val="009535E1"/>
    <w:rsid w:val="009602B7"/>
    <w:rsid w:val="00962FB3"/>
    <w:rsid w:val="0097658A"/>
    <w:rsid w:val="00982780"/>
    <w:rsid w:val="0099530E"/>
    <w:rsid w:val="009A67D9"/>
    <w:rsid w:val="009B4B1D"/>
    <w:rsid w:val="009D52BC"/>
    <w:rsid w:val="009E346D"/>
    <w:rsid w:val="009E61AA"/>
    <w:rsid w:val="009F0F1D"/>
    <w:rsid w:val="009F180B"/>
    <w:rsid w:val="009F3045"/>
    <w:rsid w:val="009F47C9"/>
    <w:rsid w:val="00A1715C"/>
    <w:rsid w:val="00A236C2"/>
    <w:rsid w:val="00A25207"/>
    <w:rsid w:val="00A261E6"/>
    <w:rsid w:val="00A378FC"/>
    <w:rsid w:val="00A40CB9"/>
    <w:rsid w:val="00A40E8A"/>
    <w:rsid w:val="00A43C23"/>
    <w:rsid w:val="00A45188"/>
    <w:rsid w:val="00A46F12"/>
    <w:rsid w:val="00A47184"/>
    <w:rsid w:val="00A47CF7"/>
    <w:rsid w:val="00A615DF"/>
    <w:rsid w:val="00A72C98"/>
    <w:rsid w:val="00A804EE"/>
    <w:rsid w:val="00A808C6"/>
    <w:rsid w:val="00A933D3"/>
    <w:rsid w:val="00A94404"/>
    <w:rsid w:val="00A96081"/>
    <w:rsid w:val="00AB6FE4"/>
    <w:rsid w:val="00AE20AF"/>
    <w:rsid w:val="00AE2B1C"/>
    <w:rsid w:val="00AE70C5"/>
    <w:rsid w:val="00AF0920"/>
    <w:rsid w:val="00AF59C3"/>
    <w:rsid w:val="00B10994"/>
    <w:rsid w:val="00B22CD0"/>
    <w:rsid w:val="00B30259"/>
    <w:rsid w:val="00B31ADF"/>
    <w:rsid w:val="00B337AC"/>
    <w:rsid w:val="00B53F49"/>
    <w:rsid w:val="00B64FDD"/>
    <w:rsid w:val="00BA0DED"/>
    <w:rsid w:val="00BA0FB9"/>
    <w:rsid w:val="00BB5DCE"/>
    <w:rsid w:val="00BE253C"/>
    <w:rsid w:val="00BE7D57"/>
    <w:rsid w:val="00BE7DF9"/>
    <w:rsid w:val="00BF2F64"/>
    <w:rsid w:val="00C053D1"/>
    <w:rsid w:val="00C21A06"/>
    <w:rsid w:val="00C25BF2"/>
    <w:rsid w:val="00C459ED"/>
    <w:rsid w:val="00C579EC"/>
    <w:rsid w:val="00C61184"/>
    <w:rsid w:val="00C911CC"/>
    <w:rsid w:val="00CB48EE"/>
    <w:rsid w:val="00CB4E28"/>
    <w:rsid w:val="00CB7D52"/>
    <w:rsid w:val="00CE13B6"/>
    <w:rsid w:val="00D0221E"/>
    <w:rsid w:val="00D06BB4"/>
    <w:rsid w:val="00D110B0"/>
    <w:rsid w:val="00D13CD5"/>
    <w:rsid w:val="00D14AA4"/>
    <w:rsid w:val="00D235C4"/>
    <w:rsid w:val="00D32607"/>
    <w:rsid w:val="00D45724"/>
    <w:rsid w:val="00D579FF"/>
    <w:rsid w:val="00D61B1A"/>
    <w:rsid w:val="00D6380B"/>
    <w:rsid w:val="00D63CC8"/>
    <w:rsid w:val="00D7030F"/>
    <w:rsid w:val="00D71254"/>
    <w:rsid w:val="00D72997"/>
    <w:rsid w:val="00D745AA"/>
    <w:rsid w:val="00D74987"/>
    <w:rsid w:val="00D81BAC"/>
    <w:rsid w:val="00D84ABE"/>
    <w:rsid w:val="00D915DA"/>
    <w:rsid w:val="00D92387"/>
    <w:rsid w:val="00D954A5"/>
    <w:rsid w:val="00DB0258"/>
    <w:rsid w:val="00DB4C71"/>
    <w:rsid w:val="00DB741B"/>
    <w:rsid w:val="00DC32F1"/>
    <w:rsid w:val="00DC55D7"/>
    <w:rsid w:val="00DD1FFF"/>
    <w:rsid w:val="00DD265B"/>
    <w:rsid w:val="00DE78EB"/>
    <w:rsid w:val="00DF3417"/>
    <w:rsid w:val="00E0047A"/>
    <w:rsid w:val="00E07503"/>
    <w:rsid w:val="00E129F7"/>
    <w:rsid w:val="00E15168"/>
    <w:rsid w:val="00E376E6"/>
    <w:rsid w:val="00E37A04"/>
    <w:rsid w:val="00E40263"/>
    <w:rsid w:val="00E4055E"/>
    <w:rsid w:val="00E42674"/>
    <w:rsid w:val="00E43F69"/>
    <w:rsid w:val="00E44E2B"/>
    <w:rsid w:val="00E5133D"/>
    <w:rsid w:val="00E5449F"/>
    <w:rsid w:val="00E6239F"/>
    <w:rsid w:val="00E829EA"/>
    <w:rsid w:val="00E85D7D"/>
    <w:rsid w:val="00EA038A"/>
    <w:rsid w:val="00EA0CE8"/>
    <w:rsid w:val="00EA32C9"/>
    <w:rsid w:val="00EB0B6A"/>
    <w:rsid w:val="00EB0CEC"/>
    <w:rsid w:val="00EB4235"/>
    <w:rsid w:val="00EB61FB"/>
    <w:rsid w:val="00EC2022"/>
    <w:rsid w:val="00EC298D"/>
    <w:rsid w:val="00EE05B9"/>
    <w:rsid w:val="00EE0A9B"/>
    <w:rsid w:val="00EE1771"/>
    <w:rsid w:val="00EE23B3"/>
    <w:rsid w:val="00EE7F42"/>
    <w:rsid w:val="00EF33C3"/>
    <w:rsid w:val="00EF5A95"/>
    <w:rsid w:val="00EF5A9C"/>
    <w:rsid w:val="00EF653E"/>
    <w:rsid w:val="00F073AE"/>
    <w:rsid w:val="00F14689"/>
    <w:rsid w:val="00F15AE4"/>
    <w:rsid w:val="00F178C4"/>
    <w:rsid w:val="00F2658F"/>
    <w:rsid w:val="00F27095"/>
    <w:rsid w:val="00F37D4C"/>
    <w:rsid w:val="00F47117"/>
    <w:rsid w:val="00F531E7"/>
    <w:rsid w:val="00F540CE"/>
    <w:rsid w:val="00F61055"/>
    <w:rsid w:val="00F718EE"/>
    <w:rsid w:val="00F74981"/>
    <w:rsid w:val="00F92010"/>
    <w:rsid w:val="00FA0247"/>
    <w:rsid w:val="00FA3701"/>
    <w:rsid w:val="00FB0BF7"/>
    <w:rsid w:val="00FC52B7"/>
    <w:rsid w:val="00FC6036"/>
    <w:rsid w:val="00FE0318"/>
    <w:rsid w:val="00FE0C51"/>
    <w:rsid w:val="00FF23C3"/>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9BBD6"/>
  <w15:docId w15:val="{62FD05AA-D189-4336-8A73-78B50E6BD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E10"/>
  </w:style>
  <w:style w:type="paragraph" w:styleId="1">
    <w:name w:val="heading 1"/>
    <w:aliases w:val="мой Заголовок 1"/>
    <w:basedOn w:val="a"/>
    <w:next w:val="a"/>
    <w:link w:val="10"/>
    <w:qFormat/>
    <w:rsid w:val="002E4293"/>
    <w:pPr>
      <w:keepNext/>
      <w:autoSpaceDE w:val="0"/>
      <w:autoSpaceDN w:val="0"/>
      <w:spacing w:after="0" w:line="240" w:lineRule="auto"/>
      <w:ind w:firstLine="284"/>
      <w:jc w:val="center"/>
      <w:outlineLvl w:val="0"/>
    </w:pPr>
    <w:rPr>
      <w:rFonts w:eastAsia="Times New Roman"/>
      <w:lang w:eastAsia="ru-RU"/>
    </w:rPr>
  </w:style>
  <w:style w:type="paragraph" w:styleId="3">
    <w:name w:val="heading 3"/>
    <w:basedOn w:val="a"/>
    <w:next w:val="a"/>
    <w:link w:val="30"/>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
    <w:semiHidden/>
    <w:unhideWhenUsed/>
    <w:qFormat/>
    <w:rsid w:val="006D73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D73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basedOn w:val="a0"/>
    <w:link w:val="1"/>
    <w:rsid w:val="002E4293"/>
    <w:rPr>
      <w:rFonts w:ascii="Times New Roman" w:eastAsia="Times New Roman" w:hAnsi="Times New Roman" w:cs="Times New Roman"/>
      <w:sz w:val="24"/>
      <w:szCs w:val="24"/>
      <w:lang w:eastAsia="ru-RU"/>
    </w:rPr>
  </w:style>
  <w:style w:type="paragraph" w:styleId="31">
    <w:name w:val="toc 3"/>
    <w:basedOn w:val="a"/>
    <w:next w:val="a"/>
    <w:autoRedefine/>
    <w:uiPriority w:val="39"/>
    <w:qFormat/>
    <w:rsid w:val="00B30259"/>
    <w:pPr>
      <w:tabs>
        <w:tab w:val="right" w:leader="dot" w:pos="10065"/>
      </w:tabs>
      <w:spacing w:after="0" w:line="360" w:lineRule="auto"/>
    </w:pPr>
    <w:rPr>
      <w:rFonts w:eastAsia="Times New Roman"/>
      <w:lang w:eastAsia="ru-RU"/>
    </w:rPr>
  </w:style>
  <w:style w:type="character" w:styleId="a3">
    <w:name w:val="Hyperlink"/>
    <w:basedOn w:val="a0"/>
    <w:uiPriority w:val="99"/>
    <w:rsid w:val="00D954A5"/>
    <w:rPr>
      <w:color w:val="0000FF"/>
      <w:u w:val="single"/>
    </w:rPr>
  </w:style>
  <w:style w:type="paragraph" w:styleId="a4">
    <w:name w:val="List Paragraph"/>
    <w:basedOn w:val="a"/>
    <w:uiPriority w:val="34"/>
    <w:qFormat/>
    <w:rsid w:val="00747AC0"/>
    <w:pPr>
      <w:spacing w:after="0" w:line="240" w:lineRule="auto"/>
      <w:ind w:left="720"/>
      <w:contextualSpacing/>
    </w:pPr>
    <w:rPr>
      <w:rFonts w:eastAsia="Times New Roman"/>
      <w:lang w:eastAsia="ru-RU"/>
    </w:rPr>
  </w:style>
  <w:style w:type="character" w:customStyle="1" w:styleId="30">
    <w:name w:val="Заголовок 3 Знак"/>
    <w:basedOn w:val="a0"/>
    <w:link w:val="3"/>
    <w:rsid w:val="00862AA8"/>
    <w:rPr>
      <w:rFonts w:ascii="Arial" w:eastAsia="Times New Roman" w:hAnsi="Arial" w:cs="Arial"/>
      <w:b/>
      <w:bCs/>
      <w:sz w:val="26"/>
      <w:szCs w:val="26"/>
      <w:lang w:eastAsia="ru-RU"/>
    </w:rPr>
  </w:style>
  <w:style w:type="table" w:styleId="a5">
    <w:name w:val="Table Grid"/>
    <w:basedOn w:val="a1"/>
    <w:rsid w:val="00862AA8"/>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62A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2AA8"/>
    <w:rPr>
      <w:rFonts w:ascii="Tahoma" w:hAnsi="Tahoma" w:cs="Tahoma"/>
      <w:sz w:val="16"/>
      <w:szCs w:val="16"/>
    </w:rPr>
  </w:style>
  <w:style w:type="paragraph" w:styleId="a8">
    <w:name w:val="footer"/>
    <w:basedOn w:val="a"/>
    <w:link w:val="a9"/>
    <w:uiPriority w:val="99"/>
    <w:unhideWhenUsed/>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basedOn w:val="a0"/>
    <w:link w:val="a8"/>
    <w:uiPriority w:val="99"/>
    <w:rsid w:val="00172A39"/>
    <w:rPr>
      <w:rFonts w:ascii="Calibri" w:eastAsia="Times New Roman" w:hAnsi="Calibri" w:cs="Times New Roman"/>
      <w:lang w:eastAsia="ru-RU"/>
    </w:rPr>
  </w:style>
  <w:style w:type="paragraph" w:customStyle="1" w:styleId="2">
    <w:name w:val="Обычный2"/>
    <w:rsid w:val="00172A39"/>
    <w:pPr>
      <w:widowControl w:val="0"/>
      <w:spacing w:after="0" w:line="240" w:lineRule="auto"/>
    </w:pPr>
    <w:rPr>
      <w:rFonts w:eastAsia="Times New Roman"/>
      <w:snapToGrid w:val="0"/>
      <w:sz w:val="20"/>
      <w:szCs w:val="20"/>
      <w:lang w:eastAsia="ru-RU"/>
    </w:rPr>
  </w:style>
  <w:style w:type="paragraph" w:customStyle="1" w:styleId="aa">
    <w:name w:val="Знак"/>
    <w:basedOn w:val="a"/>
    <w:rsid w:val="00186456"/>
    <w:pPr>
      <w:spacing w:after="160" w:line="240" w:lineRule="exact"/>
    </w:pPr>
    <w:rPr>
      <w:rFonts w:ascii="Verdana" w:eastAsia="Times New Roman" w:hAnsi="Verdana" w:cs="Verdana"/>
      <w:sz w:val="20"/>
      <w:szCs w:val="20"/>
      <w:lang w:val="en-US"/>
    </w:rPr>
  </w:style>
  <w:style w:type="character" w:customStyle="1" w:styleId="60">
    <w:name w:val="Заголовок 6 Знак"/>
    <w:basedOn w:val="a0"/>
    <w:link w:val="6"/>
    <w:uiPriority w:val="9"/>
    <w:semiHidden/>
    <w:rsid w:val="006D737F"/>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D737F"/>
    <w:rPr>
      <w:rFonts w:asciiTheme="majorHAnsi" w:eastAsiaTheme="majorEastAsia" w:hAnsiTheme="majorHAnsi" w:cstheme="majorBidi"/>
      <w:i/>
      <w:iCs/>
      <w:color w:val="404040" w:themeColor="text1" w:themeTint="BF"/>
      <w:sz w:val="20"/>
      <w:szCs w:val="20"/>
    </w:rPr>
  </w:style>
  <w:style w:type="paragraph" w:styleId="ab">
    <w:name w:val="Body Text Indent"/>
    <w:basedOn w:val="a"/>
    <w:link w:val="ac"/>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basedOn w:val="a0"/>
    <w:link w:val="ab"/>
    <w:rsid w:val="006D737F"/>
    <w:rPr>
      <w:rFonts w:ascii="Times New Roman" w:eastAsia="Times New Roman" w:hAnsi="Times New Roman" w:cs="Times New Roman"/>
      <w:sz w:val="20"/>
      <w:szCs w:val="20"/>
      <w:lang w:eastAsia="ru-RU"/>
    </w:rPr>
  </w:style>
  <w:style w:type="paragraph" w:styleId="20">
    <w:name w:val="Body Text Indent 2"/>
    <w:basedOn w:val="a"/>
    <w:link w:val="21"/>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1">
    <w:name w:val="Основной текст с отступом 2 Знак"/>
    <w:basedOn w:val="a0"/>
    <w:link w:val="20"/>
    <w:rsid w:val="006D737F"/>
    <w:rPr>
      <w:rFonts w:ascii="Times New Roman" w:eastAsia="Times New Roman" w:hAnsi="Times New Roman" w:cs="Times New Roman"/>
      <w:sz w:val="20"/>
      <w:szCs w:val="20"/>
      <w:lang w:eastAsia="ru-RU"/>
    </w:rPr>
  </w:style>
  <w:style w:type="paragraph" w:styleId="ad">
    <w:name w:val="Block Text"/>
    <w:basedOn w:val="a"/>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rsid w:val="006D737F"/>
    <w:pPr>
      <w:spacing w:after="0" w:line="240" w:lineRule="auto"/>
    </w:pPr>
    <w:rPr>
      <w:rFonts w:ascii="Courier New" w:eastAsia="Times New Roman" w:hAnsi="Courier New"/>
      <w:sz w:val="20"/>
      <w:szCs w:val="20"/>
      <w:lang w:eastAsia="ru-RU"/>
    </w:rPr>
  </w:style>
  <w:style w:type="character" w:customStyle="1" w:styleId="af">
    <w:name w:val="Текст Знак"/>
    <w:basedOn w:val="a0"/>
    <w:link w:val="ae"/>
    <w:rsid w:val="006D737F"/>
    <w:rPr>
      <w:rFonts w:ascii="Courier New" w:eastAsia="Times New Roman"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39"/>
    <w:unhideWhenUsed/>
    <w:qFormat/>
    <w:rsid w:val="002E429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B30259"/>
    <w:pPr>
      <w:tabs>
        <w:tab w:val="right" w:leader="dot" w:pos="9923"/>
      </w:tabs>
      <w:spacing w:after="100" w:line="480" w:lineRule="auto"/>
      <w:contextualSpacing/>
    </w:pPr>
    <w:rPr>
      <w:noProof/>
    </w:rPr>
  </w:style>
  <w:style w:type="paragraph" w:styleId="22">
    <w:name w:val="toc 2"/>
    <w:basedOn w:val="a"/>
    <w:next w:val="a"/>
    <w:autoRedefine/>
    <w:uiPriority w:val="39"/>
    <w:semiHidden/>
    <w:unhideWhenUsed/>
    <w:qFormat/>
    <w:rsid w:val="002E4293"/>
    <w:pPr>
      <w:spacing w:after="100"/>
      <w:ind w:left="220"/>
    </w:pPr>
    <w:rPr>
      <w:rFonts w:eastAsiaTheme="minorEastAsia"/>
      <w:lang w:eastAsia="ru-RU"/>
    </w:rPr>
  </w:style>
  <w:style w:type="paragraph" w:styleId="af2">
    <w:name w:val="header"/>
    <w:basedOn w:val="a"/>
    <w:link w:val="af3"/>
    <w:uiPriority w:val="99"/>
    <w:unhideWhenUsed/>
    <w:rsid w:val="0049502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9502C"/>
  </w:style>
  <w:style w:type="paragraph" w:styleId="af4">
    <w:name w:val="Body Text"/>
    <w:basedOn w:val="a"/>
    <w:link w:val="af5"/>
    <w:rsid w:val="0044589D"/>
    <w:pPr>
      <w:suppressAutoHyphens/>
      <w:spacing w:after="120" w:line="259" w:lineRule="auto"/>
    </w:pPr>
    <w:rPr>
      <w:rFonts w:ascii="Calibri" w:eastAsia="Calibri" w:hAnsi="Calibri"/>
      <w:kern w:val="1"/>
      <w:sz w:val="22"/>
      <w:szCs w:val="22"/>
      <w:lang w:eastAsia="ar-SA"/>
    </w:rPr>
  </w:style>
  <w:style w:type="character" w:customStyle="1" w:styleId="af5">
    <w:name w:val="Основной текст Знак"/>
    <w:basedOn w:val="a0"/>
    <w:link w:val="af4"/>
    <w:rsid w:val="0044589D"/>
    <w:rPr>
      <w:rFonts w:ascii="Calibri" w:eastAsia="Calibri" w:hAnsi="Calibri"/>
      <w:kern w:val="1"/>
      <w:sz w:val="22"/>
      <w:szCs w:val="22"/>
      <w:lang w:eastAsia="ar-SA"/>
    </w:rPr>
  </w:style>
  <w:style w:type="paragraph" w:customStyle="1" w:styleId="12">
    <w:name w:val="Абзац списка1"/>
    <w:basedOn w:val="a"/>
    <w:rsid w:val="0044589D"/>
    <w:pPr>
      <w:suppressAutoHyphens/>
      <w:spacing w:after="160" w:line="259" w:lineRule="auto"/>
      <w:ind w:left="720"/>
    </w:pPr>
    <w:rPr>
      <w:rFonts w:ascii="Calibri" w:eastAsia="Calibri" w:hAnsi="Calibri"/>
      <w:kern w:val="1"/>
      <w:sz w:val="22"/>
      <w:szCs w:val="22"/>
      <w:lang w:eastAsia="ar-SA"/>
    </w:rPr>
  </w:style>
  <w:style w:type="paragraph" w:customStyle="1" w:styleId="210">
    <w:name w:val="Основной текст 21"/>
    <w:basedOn w:val="a"/>
    <w:rsid w:val="0044589D"/>
    <w:pPr>
      <w:suppressAutoHyphens/>
      <w:spacing w:after="120" w:line="480" w:lineRule="auto"/>
    </w:pPr>
    <w:rPr>
      <w:rFonts w:eastAsia="Times New Roman"/>
      <w:kern w:val="1"/>
      <w:lang w:eastAsia="ar-SA"/>
    </w:rPr>
  </w:style>
  <w:style w:type="paragraph" w:customStyle="1" w:styleId="Default">
    <w:name w:val="Default"/>
    <w:uiPriority w:val="99"/>
    <w:rsid w:val="00BF2F64"/>
    <w:pPr>
      <w:autoSpaceDE w:val="0"/>
      <w:autoSpaceDN w:val="0"/>
      <w:adjustRightInd w:val="0"/>
      <w:spacing w:after="0" w:line="240" w:lineRule="auto"/>
    </w:pPr>
    <w:rPr>
      <w:rFonts w:eastAsia="Calibri"/>
      <w:color w:val="000000"/>
    </w:rPr>
  </w:style>
  <w:style w:type="paragraph" w:customStyle="1" w:styleId="af6">
    <w:name w:val="А_основной"/>
    <w:basedOn w:val="a"/>
    <w:uiPriority w:val="99"/>
    <w:rsid w:val="00BF2F64"/>
    <w:pPr>
      <w:spacing w:after="0" w:line="360" w:lineRule="auto"/>
      <w:ind w:firstLine="454"/>
      <w:jc w:val="both"/>
    </w:pPr>
    <w:rPr>
      <w:rFonts w:eastAsia="Calibri"/>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basedOn w:val="a0"/>
    <w:link w:val="af7"/>
    <w:uiPriority w:val="99"/>
    <w:rsid w:val="00BF2F64"/>
    <w:rPr>
      <w:rFonts w:eastAsia="Times New Roman"/>
      <w:lang w:eastAsia="ar-SA"/>
    </w:rPr>
  </w:style>
  <w:style w:type="paragraph" w:customStyle="1" w:styleId="Standard">
    <w:name w:val="Standard"/>
    <w:rsid w:val="009B4B1D"/>
    <w:pPr>
      <w:suppressAutoHyphens/>
      <w:spacing w:after="0" w:line="240" w:lineRule="auto"/>
      <w:textAlignment w:val="baseline"/>
    </w:pPr>
    <w:rPr>
      <w:rFonts w:eastAsia="Times New Roman"/>
      <w:kern w:val="1"/>
      <w:lang w:eastAsia="ar-SA"/>
    </w:rPr>
  </w:style>
  <w:style w:type="paragraph" w:customStyle="1" w:styleId="Style4">
    <w:name w:val="Style4"/>
    <w:basedOn w:val="Standard"/>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rsid w:val="006B1D7E"/>
    <w:rPr>
      <w:rFonts w:ascii="Times New Roman" w:hAnsi="Times New Roman" w:cs="Times New Roman"/>
      <w:sz w:val="26"/>
      <w:szCs w:val="26"/>
    </w:rPr>
  </w:style>
  <w:style w:type="character" w:customStyle="1" w:styleId="FontStyle19">
    <w:name w:val="Font Style19"/>
    <w:uiPriority w:val="99"/>
    <w:rsid w:val="006B1D7E"/>
    <w:rPr>
      <w:rFonts w:ascii="Times New Roman" w:hAnsi="Times New Roman" w:cs="Times New Roman"/>
      <w:sz w:val="18"/>
      <w:szCs w:val="18"/>
    </w:rPr>
  </w:style>
  <w:style w:type="paragraph" w:customStyle="1" w:styleId="c13">
    <w:name w:val="c13"/>
    <w:basedOn w:val="a"/>
    <w:rsid w:val="00176512"/>
    <w:pPr>
      <w:spacing w:before="90" w:after="90" w:line="240" w:lineRule="auto"/>
    </w:pPr>
    <w:rPr>
      <w:rFonts w:eastAsia="Times New Roman"/>
      <w:lang w:eastAsia="ru-RU"/>
    </w:rPr>
  </w:style>
  <w:style w:type="character" w:customStyle="1" w:styleId="c7">
    <w:name w:val="c7"/>
    <w:basedOn w:val="a0"/>
    <w:rsid w:val="00176512"/>
  </w:style>
  <w:style w:type="character" w:customStyle="1" w:styleId="c6">
    <w:name w:val="c6"/>
    <w:basedOn w:val="a0"/>
    <w:rsid w:val="00176512"/>
  </w:style>
  <w:style w:type="paragraph" w:customStyle="1" w:styleId="c56">
    <w:name w:val="c56"/>
    <w:basedOn w:val="a"/>
    <w:rsid w:val="00176512"/>
    <w:pPr>
      <w:spacing w:before="90" w:after="90" w:line="240" w:lineRule="auto"/>
    </w:pPr>
    <w:rPr>
      <w:rFonts w:eastAsia="Times New Roman"/>
      <w:lang w:eastAsia="ru-RU"/>
    </w:rPr>
  </w:style>
  <w:style w:type="paragraph" w:customStyle="1" w:styleId="c0">
    <w:name w:val="c0"/>
    <w:basedOn w:val="a"/>
    <w:rsid w:val="000E0BF8"/>
    <w:pPr>
      <w:spacing w:before="90" w:after="90" w:line="240" w:lineRule="auto"/>
    </w:pPr>
    <w:rPr>
      <w:rFonts w:eastAsia="Times New Roman"/>
      <w:lang w:eastAsia="ru-RU"/>
    </w:rPr>
  </w:style>
  <w:style w:type="paragraph" w:customStyle="1" w:styleId="c1">
    <w:name w:val="c1"/>
    <w:basedOn w:val="a"/>
    <w:rsid w:val="000E0BF8"/>
    <w:pPr>
      <w:spacing w:before="90" w:after="90" w:line="240" w:lineRule="auto"/>
    </w:pPr>
    <w:rPr>
      <w:rFonts w:eastAsia="Times New Roman"/>
      <w:lang w:eastAsia="ru-RU"/>
    </w:rPr>
  </w:style>
  <w:style w:type="character" w:customStyle="1" w:styleId="c25">
    <w:name w:val="c25"/>
    <w:basedOn w:val="a0"/>
    <w:rsid w:val="000E0BF8"/>
  </w:style>
  <w:style w:type="paragraph" w:customStyle="1" w:styleId="c52">
    <w:name w:val="c52"/>
    <w:basedOn w:val="a"/>
    <w:rsid w:val="000E0BF8"/>
    <w:pPr>
      <w:spacing w:before="90" w:after="90" w:line="240" w:lineRule="auto"/>
    </w:pPr>
    <w:rPr>
      <w:rFonts w:eastAsia="Times New Roman"/>
      <w:lang w:eastAsia="ru-RU"/>
    </w:rPr>
  </w:style>
  <w:style w:type="character" w:customStyle="1" w:styleId="apple-converted-space">
    <w:name w:val="apple-converted-space"/>
    <w:basedOn w:val="a0"/>
    <w:rsid w:val="00715D26"/>
    <w:rPr>
      <w:rFonts w:cs="Times New Roman"/>
    </w:rPr>
  </w:style>
  <w:style w:type="character" w:customStyle="1" w:styleId="submenu-table">
    <w:name w:val="submenu-table"/>
    <w:basedOn w:val="a0"/>
    <w:rsid w:val="00715D26"/>
    <w:rPr>
      <w:rFonts w:cs="Times New Roman"/>
    </w:rPr>
  </w:style>
  <w:style w:type="paragraph" w:customStyle="1" w:styleId="23">
    <w:name w:val="Абзац списка2"/>
    <w:basedOn w:val="a"/>
    <w:rsid w:val="00715D26"/>
    <w:pPr>
      <w:suppressAutoHyphens/>
      <w:ind w:left="720"/>
    </w:pPr>
    <w:rPr>
      <w:rFonts w:ascii="Calibri" w:eastAsia="Calibri" w:hAnsi="Calibri"/>
      <w:kern w:val="1"/>
      <w:sz w:val="22"/>
      <w:szCs w:val="22"/>
      <w:lang w:eastAsia="ar-SA"/>
    </w:rPr>
  </w:style>
  <w:style w:type="paragraph" w:customStyle="1" w:styleId="p12">
    <w:name w:val="p12"/>
    <w:basedOn w:val="a"/>
    <w:rsid w:val="00EC298D"/>
    <w:pPr>
      <w:spacing w:before="100" w:beforeAutospacing="1" w:after="100" w:afterAutospacing="1" w:line="240" w:lineRule="auto"/>
    </w:pPr>
    <w:rPr>
      <w:rFonts w:eastAsia="Times New Roman"/>
      <w:lang w:eastAsia="ru-RU"/>
    </w:rPr>
  </w:style>
  <w:style w:type="paragraph" w:customStyle="1" w:styleId="p2">
    <w:name w:val="p2"/>
    <w:basedOn w:val="a"/>
    <w:uiPriority w:val="99"/>
    <w:rsid w:val="00AE70C5"/>
    <w:pPr>
      <w:spacing w:before="100" w:beforeAutospacing="1" w:after="100" w:afterAutospacing="1" w:line="240" w:lineRule="auto"/>
    </w:pPr>
    <w:rPr>
      <w:rFonts w:eastAsia="Times New Roman"/>
      <w:lang w:eastAsia="ru-RU"/>
    </w:rPr>
  </w:style>
  <w:style w:type="character" w:customStyle="1" w:styleId="s8">
    <w:name w:val="s8"/>
    <w:basedOn w:val="a0"/>
    <w:uiPriority w:val="99"/>
    <w:rsid w:val="00AE70C5"/>
    <w:rPr>
      <w:rFonts w:cs="Times New Roman"/>
    </w:rPr>
  </w:style>
  <w:style w:type="paragraph" w:customStyle="1" w:styleId="p13">
    <w:name w:val="p13"/>
    <w:basedOn w:val="a"/>
    <w:uiPriority w:val="99"/>
    <w:rsid w:val="00AE70C5"/>
    <w:pPr>
      <w:spacing w:before="100" w:beforeAutospacing="1" w:after="100" w:afterAutospacing="1" w:line="240" w:lineRule="auto"/>
    </w:pPr>
    <w:rPr>
      <w:rFonts w:eastAsia="Times New Roman"/>
      <w:lang w:eastAsia="ru-RU"/>
    </w:rPr>
  </w:style>
  <w:style w:type="character" w:customStyle="1" w:styleId="s9">
    <w:name w:val="s9"/>
    <w:basedOn w:val="a0"/>
    <w:uiPriority w:val="99"/>
    <w:rsid w:val="00AE70C5"/>
    <w:rPr>
      <w:rFonts w:cs="Times New Roman"/>
    </w:rPr>
  </w:style>
  <w:style w:type="character" w:customStyle="1" w:styleId="s2">
    <w:name w:val="s2"/>
    <w:basedOn w:val="a0"/>
    <w:uiPriority w:val="99"/>
    <w:rsid w:val="00AE70C5"/>
    <w:rPr>
      <w:rFonts w:cs="Times New Roman"/>
    </w:rPr>
  </w:style>
  <w:style w:type="paragraph" w:customStyle="1" w:styleId="p9">
    <w:name w:val="p9"/>
    <w:basedOn w:val="a"/>
    <w:uiPriority w:val="99"/>
    <w:rsid w:val="00D32607"/>
    <w:pPr>
      <w:spacing w:before="100" w:beforeAutospacing="1" w:after="100" w:afterAutospacing="1" w:line="240" w:lineRule="auto"/>
    </w:pPr>
    <w:rPr>
      <w:rFonts w:eastAsia="Times New Roman"/>
      <w:lang w:eastAsia="ru-RU"/>
    </w:rPr>
  </w:style>
  <w:style w:type="paragraph" w:customStyle="1" w:styleId="p15">
    <w:name w:val="p15"/>
    <w:basedOn w:val="a"/>
    <w:uiPriority w:val="99"/>
    <w:rsid w:val="00D32607"/>
    <w:pPr>
      <w:spacing w:before="100" w:beforeAutospacing="1" w:after="100" w:afterAutospacing="1" w:line="240" w:lineRule="auto"/>
    </w:pPr>
    <w:rPr>
      <w:rFonts w:eastAsia="Times New Roman"/>
      <w:lang w:eastAsia="ru-RU"/>
    </w:rPr>
  </w:style>
  <w:style w:type="paragraph" w:customStyle="1" w:styleId="p17">
    <w:name w:val="p17"/>
    <w:basedOn w:val="a"/>
    <w:uiPriority w:val="99"/>
    <w:rsid w:val="00D32607"/>
    <w:pPr>
      <w:spacing w:before="100" w:beforeAutospacing="1" w:after="100" w:afterAutospacing="1" w:line="240" w:lineRule="auto"/>
    </w:pPr>
    <w:rPr>
      <w:rFonts w:eastAsia="Times New Roman"/>
      <w:lang w:eastAsia="ru-RU"/>
    </w:rPr>
  </w:style>
  <w:style w:type="character" w:customStyle="1" w:styleId="s12">
    <w:name w:val="s12"/>
    <w:basedOn w:val="a0"/>
    <w:rsid w:val="00D32607"/>
    <w:rPr>
      <w:rFonts w:cs="Times New Roman"/>
    </w:rPr>
  </w:style>
  <w:style w:type="character" w:customStyle="1" w:styleId="s5">
    <w:name w:val="s5"/>
    <w:basedOn w:val="a0"/>
    <w:uiPriority w:val="99"/>
    <w:rsid w:val="00D32607"/>
    <w:rPr>
      <w:rFonts w:cs="Times New Roman"/>
    </w:rPr>
  </w:style>
  <w:style w:type="character" w:customStyle="1" w:styleId="s3">
    <w:name w:val="s3"/>
    <w:basedOn w:val="a0"/>
    <w:rsid w:val="00D32607"/>
    <w:rPr>
      <w:rFonts w:cs="Times New Roman"/>
    </w:rPr>
  </w:style>
  <w:style w:type="numbering" w:customStyle="1" w:styleId="WWNum3">
    <w:name w:val="WWNum3"/>
    <w:basedOn w:val="a2"/>
    <w:rsid w:val="00D32607"/>
    <w:pPr>
      <w:numPr>
        <w:numId w:val="28"/>
      </w:numPr>
    </w:pPr>
  </w:style>
  <w:style w:type="paragraph" w:customStyle="1" w:styleId="ConsPlusCell">
    <w:name w:val="ConsPlusCell"/>
    <w:rsid w:val="00437984"/>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94301">
      <w:bodyDiv w:val="1"/>
      <w:marLeft w:val="0"/>
      <w:marRight w:val="0"/>
      <w:marTop w:val="0"/>
      <w:marBottom w:val="0"/>
      <w:divBdr>
        <w:top w:val="none" w:sz="0" w:space="0" w:color="auto"/>
        <w:left w:val="none" w:sz="0" w:space="0" w:color="auto"/>
        <w:bottom w:val="none" w:sz="0" w:space="0" w:color="auto"/>
        <w:right w:val="none" w:sz="0" w:space="0" w:color="auto"/>
      </w:divBdr>
      <w:divsChild>
        <w:div w:id="1548449090">
          <w:marLeft w:val="0"/>
          <w:marRight w:val="0"/>
          <w:marTop w:val="0"/>
          <w:marBottom w:val="0"/>
          <w:divBdr>
            <w:top w:val="none" w:sz="0" w:space="0" w:color="auto"/>
            <w:left w:val="none" w:sz="0" w:space="0" w:color="auto"/>
            <w:bottom w:val="none" w:sz="0" w:space="0" w:color="auto"/>
            <w:right w:val="none" w:sz="0" w:space="0" w:color="auto"/>
          </w:divBdr>
          <w:divsChild>
            <w:div w:id="1525897952">
              <w:marLeft w:val="0"/>
              <w:marRight w:val="0"/>
              <w:marTop w:val="0"/>
              <w:marBottom w:val="0"/>
              <w:divBdr>
                <w:top w:val="none" w:sz="0" w:space="0" w:color="auto"/>
                <w:left w:val="none" w:sz="0" w:space="0" w:color="auto"/>
                <w:bottom w:val="none" w:sz="0" w:space="0" w:color="auto"/>
                <w:right w:val="none" w:sz="0" w:space="0" w:color="auto"/>
              </w:divBdr>
              <w:divsChild>
                <w:div w:id="1739865939">
                  <w:marLeft w:val="0"/>
                  <w:marRight w:val="0"/>
                  <w:marTop w:val="0"/>
                  <w:marBottom w:val="0"/>
                  <w:divBdr>
                    <w:top w:val="single" w:sz="12" w:space="30" w:color="FFFFFF"/>
                    <w:left w:val="none" w:sz="0" w:space="0" w:color="auto"/>
                    <w:bottom w:val="none" w:sz="0" w:space="0" w:color="auto"/>
                    <w:right w:val="none" w:sz="0" w:space="0" w:color="auto"/>
                  </w:divBdr>
                  <w:divsChild>
                    <w:div w:id="267665292">
                      <w:marLeft w:val="0"/>
                      <w:marRight w:val="0"/>
                      <w:marTop w:val="0"/>
                      <w:marBottom w:val="0"/>
                      <w:divBdr>
                        <w:top w:val="none" w:sz="0" w:space="0" w:color="auto"/>
                        <w:left w:val="none" w:sz="0" w:space="0" w:color="auto"/>
                        <w:bottom w:val="none" w:sz="0" w:space="0" w:color="auto"/>
                        <w:right w:val="none" w:sz="0" w:space="0" w:color="auto"/>
                      </w:divBdr>
                      <w:divsChild>
                        <w:div w:id="258300478">
                          <w:marLeft w:val="0"/>
                          <w:marRight w:val="0"/>
                          <w:marTop w:val="0"/>
                          <w:marBottom w:val="0"/>
                          <w:divBdr>
                            <w:top w:val="none" w:sz="0" w:space="0" w:color="auto"/>
                            <w:left w:val="none" w:sz="0" w:space="0" w:color="auto"/>
                            <w:bottom w:val="none" w:sz="0" w:space="0" w:color="auto"/>
                            <w:right w:val="none" w:sz="0" w:space="0" w:color="auto"/>
                          </w:divBdr>
                          <w:divsChild>
                            <w:div w:id="137309217">
                              <w:marLeft w:val="0"/>
                              <w:marRight w:val="0"/>
                              <w:marTop w:val="0"/>
                              <w:marBottom w:val="0"/>
                              <w:divBdr>
                                <w:top w:val="none" w:sz="0" w:space="0" w:color="auto"/>
                                <w:left w:val="none" w:sz="0" w:space="0" w:color="auto"/>
                                <w:bottom w:val="none" w:sz="0" w:space="0" w:color="auto"/>
                                <w:right w:val="none" w:sz="0" w:space="0" w:color="auto"/>
                              </w:divBdr>
                              <w:divsChild>
                                <w:div w:id="1699621781">
                                  <w:marLeft w:val="0"/>
                                  <w:marRight w:val="0"/>
                                  <w:marTop w:val="0"/>
                                  <w:marBottom w:val="0"/>
                                  <w:divBdr>
                                    <w:top w:val="none" w:sz="0" w:space="0" w:color="auto"/>
                                    <w:left w:val="none" w:sz="0" w:space="0" w:color="auto"/>
                                    <w:bottom w:val="none" w:sz="0" w:space="0" w:color="auto"/>
                                    <w:right w:val="none" w:sz="0" w:space="0" w:color="auto"/>
                                  </w:divBdr>
                                  <w:divsChild>
                                    <w:div w:id="1244535065">
                                      <w:marLeft w:val="0"/>
                                      <w:marRight w:val="0"/>
                                      <w:marTop w:val="0"/>
                                      <w:marBottom w:val="0"/>
                                      <w:divBdr>
                                        <w:top w:val="none" w:sz="0" w:space="0" w:color="auto"/>
                                        <w:left w:val="none" w:sz="0" w:space="0" w:color="auto"/>
                                        <w:bottom w:val="none" w:sz="0" w:space="0" w:color="auto"/>
                                        <w:right w:val="none" w:sz="0" w:space="0" w:color="auto"/>
                                      </w:divBdr>
                                      <w:divsChild>
                                        <w:div w:id="898633137">
                                          <w:marLeft w:val="0"/>
                                          <w:marRight w:val="0"/>
                                          <w:marTop w:val="0"/>
                                          <w:marBottom w:val="0"/>
                                          <w:divBdr>
                                            <w:top w:val="none" w:sz="0" w:space="0" w:color="auto"/>
                                            <w:left w:val="none" w:sz="0" w:space="0" w:color="auto"/>
                                            <w:bottom w:val="none" w:sz="0" w:space="0" w:color="auto"/>
                                            <w:right w:val="none" w:sz="0" w:space="0" w:color="auto"/>
                                          </w:divBdr>
                                          <w:divsChild>
                                            <w:div w:id="1234659046">
                                              <w:marLeft w:val="0"/>
                                              <w:marRight w:val="0"/>
                                              <w:marTop w:val="0"/>
                                              <w:marBottom w:val="0"/>
                                              <w:divBdr>
                                                <w:top w:val="none" w:sz="0" w:space="0" w:color="auto"/>
                                                <w:left w:val="none" w:sz="0" w:space="0" w:color="auto"/>
                                                <w:bottom w:val="none" w:sz="0" w:space="0" w:color="auto"/>
                                                <w:right w:val="none" w:sz="0" w:space="0" w:color="auto"/>
                                              </w:divBdr>
                                              <w:divsChild>
                                                <w:div w:id="1919048442">
                                                  <w:marLeft w:val="0"/>
                                                  <w:marRight w:val="0"/>
                                                  <w:marTop w:val="0"/>
                                                  <w:marBottom w:val="0"/>
                                                  <w:divBdr>
                                                    <w:top w:val="none" w:sz="0" w:space="0" w:color="auto"/>
                                                    <w:left w:val="none" w:sz="0" w:space="0" w:color="auto"/>
                                                    <w:bottom w:val="none" w:sz="0" w:space="0" w:color="auto"/>
                                                    <w:right w:val="none" w:sz="0" w:space="0" w:color="auto"/>
                                                  </w:divBdr>
                                                  <w:divsChild>
                                                    <w:div w:id="429013689">
                                                      <w:marLeft w:val="0"/>
                                                      <w:marRight w:val="0"/>
                                                      <w:marTop w:val="0"/>
                                                      <w:marBottom w:val="0"/>
                                                      <w:divBdr>
                                                        <w:top w:val="none" w:sz="0" w:space="0" w:color="auto"/>
                                                        <w:left w:val="none" w:sz="0" w:space="0" w:color="auto"/>
                                                        <w:bottom w:val="none" w:sz="0" w:space="0" w:color="auto"/>
                                                        <w:right w:val="none" w:sz="0" w:space="0" w:color="auto"/>
                                                      </w:divBdr>
                                                      <w:divsChild>
                                                        <w:div w:id="1023869652">
                                                          <w:marLeft w:val="150"/>
                                                          <w:marRight w:val="150"/>
                                                          <w:marTop w:val="0"/>
                                                          <w:marBottom w:val="0"/>
                                                          <w:divBdr>
                                                            <w:top w:val="none" w:sz="0" w:space="0" w:color="auto"/>
                                                            <w:left w:val="none" w:sz="0" w:space="0" w:color="auto"/>
                                                            <w:bottom w:val="none" w:sz="0" w:space="0" w:color="auto"/>
                                                            <w:right w:val="none" w:sz="0" w:space="0" w:color="auto"/>
                                                          </w:divBdr>
                                                          <w:divsChild>
                                                            <w:div w:id="330913619">
                                                              <w:marLeft w:val="0"/>
                                                              <w:marRight w:val="0"/>
                                                              <w:marTop w:val="0"/>
                                                              <w:marBottom w:val="0"/>
                                                              <w:divBdr>
                                                                <w:top w:val="none" w:sz="0" w:space="0" w:color="auto"/>
                                                                <w:left w:val="none" w:sz="0" w:space="0" w:color="auto"/>
                                                                <w:bottom w:val="none" w:sz="0" w:space="0" w:color="auto"/>
                                                                <w:right w:val="none" w:sz="0" w:space="0" w:color="auto"/>
                                                              </w:divBdr>
                                                              <w:divsChild>
                                                                <w:div w:id="1808430215">
                                                                  <w:marLeft w:val="0"/>
                                                                  <w:marRight w:val="0"/>
                                                                  <w:marTop w:val="0"/>
                                                                  <w:marBottom w:val="0"/>
                                                                  <w:divBdr>
                                                                    <w:top w:val="none" w:sz="0" w:space="0" w:color="auto"/>
                                                                    <w:left w:val="none" w:sz="0" w:space="0" w:color="auto"/>
                                                                    <w:bottom w:val="none" w:sz="0" w:space="0" w:color="auto"/>
                                                                    <w:right w:val="none" w:sz="0" w:space="0" w:color="auto"/>
                                                                  </w:divBdr>
                                                                  <w:divsChild>
                                                                    <w:div w:id="1574469503">
                                                                      <w:marLeft w:val="0"/>
                                                                      <w:marRight w:val="0"/>
                                                                      <w:marTop w:val="0"/>
                                                                      <w:marBottom w:val="360"/>
                                                                      <w:divBdr>
                                                                        <w:top w:val="none" w:sz="0" w:space="0" w:color="auto"/>
                                                                        <w:left w:val="none" w:sz="0" w:space="0" w:color="auto"/>
                                                                        <w:bottom w:val="none" w:sz="0" w:space="0" w:color="auto"/>
                                                                        <w:right w:val="none" w:sz="0" w:space="0" w:color="auto"/>
                                                                      </w:divBdr>
                                                                      <w:divsChild>
                                                                        <w:div w:id="1161582130">
                                                                          <w:marLeft w:val="0"/>
                                                                          <w:marRight w:val="0"/>
                                                                          <w:marTop w:val="0"/>
                                                                          <w:marBottom w:val="0"/>
                                                                          <w:divBdr>
                                                                            <w:top w:val="none" w:sz="0" w:space="0" w:color="auto"/>
                                                                            <w:left w:val="none" w:sz="0" w:space="0" w:color="auto"/>
                                                                            <w:bottom w:val="none" w:sz="0" w:space="0" w:color="auto"/>
                                                                            <w:right w:val="none" w:sz="0" w:space="0" w:color="auto"/>
                                                                          </w:divBdr>
                                                                          <w:divsChild>
                                                                            <w:div w:id="1706639613">
                                                                              <w:marLeft w:val="0"/>
                                                                              <w:marRight w:val="0"/>
                                                                              <w:marTop w:val="0"/>
                                                                              <w:marBottom w:val="0"/>
                                                                              <w:divBdr>
                                                                                <w:top w:val="none" w:sz="0" w:space="0" w:color="auto"/>
                                                                                <w:left w:val="none" w:sz="0" w:space="0" w:color="auto"/>
                                                                                <w:bottom w:val="none" w:sz="0" w:space="0" w:color="auto"/>
                                                                                <w:right w:val="none" w:sz="0" w:space="0" w:color="auto"/>
                                                                              </w:divBdr>
                                                                              <w:divsChild>
                                                                                <w:div w:id="1646743667">
                                                                                  <w:marLeft w:val="0"/>
                                                                                  <w:marRight w:val="0"/>
                                                                                  <w:marTop w:val="0"/>
                                                                                  <w:marBottom w:val="0"/>
                                                                                  <w:divBdr>
                                                                                    <w:top w:val="none" w:sz="0" w:space="0" w:color="auto"/>
                                                                                    <w:left w:val="none" w:sz="0" w:space="0" w:color="auto"/>
                                                                                    <w:bottom w:val="none" w:sz="0" w:space="0" w:color="auto"/>
                                                                                    <w:right w:val="none" w:sz="0" w:space="0" w:color="auto"/>
                                                                                  </w:divBdr>
                                                                                  <w:divsChild>
                                                                                    <w:div w:id="321352785">
                                                                                      <w:marLeft w:val="0"/>
                                                                                      <w:marRight w:val="0"/>
                                                                                      <w:marTop w:val="0"/>
                                                                                      <w:marBottom w:val="0"/>
                                                                                      <w:divBdr>
                                                                                        <w:top w:val="none" w:sz="0" w:space="0" w:color="auto"/>
                                                                                        <w:left w:val="none" w:sz="0" w:space="0" w:color="auto"/>
                                                                                        <w:bottom w:val="none" w:sz="0" w:space="0" w:color="auto"/>
                                                                                        <w:right w:val="none" w:sz="0" w:space="0" w:color="auto"/>
                                                                                      </w:divBdr>
                                                                                      <w:divsChild>
                                                                                        <w:div w:id="372929444">
                                                                                          <w:marLeft w:val="0"/>
                                                                                          <w:marRight w:val="0"/>
                                                                                          <w:marTop w:val="0"/>
                                                                                          <w:marBottom w:val="360"/>
                                                                                          <w:divBdr>
                                                                                            <w:top w:val="none" w:sz="0" w:space="0" w:color="auto"/>
                                                                                            <w:left w:val="none" w:sz="0" w:space="0" w:color="auto"/>
                                                                                            <w:bottom w:val="none" w:sz="0" w:space="0" w:color="auto"/>
                                                                                            <w:right w:val="none" w:sz="0" w:space="0" w:color="auto"/>
                                                                                          </w:divBdr>
                                                                                          <w:divsChild>
                                                                                            <w:div w:id="108144043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045906">
      <w:bodyDiv w:val="1"/>
      <w:marLeft w:val="0"/>
      <w:marRight w:val="0"/>
      <w:marTop w:val="0"/>
      <w:marBottom w:val="0"/>
      <w:divBdr>
        <w:top w:val="none" w:sz="0" w:space="0" w:color="auto"/>
        <w:left w:val="none" w:sz="0" w:space="0" w:color="auto"/>
        <w:bottom w:val="none" w:sz="0" w:space="0" w:color="auto"/>
        <w:right w:val="none" w:sz="0" w:space="0" w:color="auto"/>
      </w:divBdr>
    </w:div>
    <w:div w:id="229200085">
      <w:bodyDiv w:val="1"/>
      <w:marLeft w:val="0"/>
      <w:marRight w:val="0"/>
      <w:marTop w:val="0"/>
      <w:marBottom w:val="0"/>
      <w:divBdr>
        <w:top w:val="none" w:sz="0" w:space="0" w:color="auto"/>
        <w:left w:val="none" w:sz="0" w:space="0" w:color="auto"/>
        <w:bottom w:val="none" w:sz="0" w:space="0" w:color="auto"/>
        <w:right w:val="none" w:sz="0" w:space="0" w:color="auto"/>
      </w:divBdr>
    </w:div>
    <w:div w:id="373772865">
      <w:bodyDiv w:val="1"/>
      <w:marLeft w:val="0"/>
      <w:marRight w:val="0"/>
      <w:marTop w:val="0"/>
      <w:marBottom w:val="0"/>
      <w:divBdr>
        <w:top w:val="none" w:sz="0" w:space="0" w:color="auto"/>
        <w:left w:val="none" w:sz="0" w:space="0" w:color="auto"/>
        <w:bottom w:val="none" w:sz="0" w:space="0" w:color="auto"/>
        <w:right w:val="none" w:sz="0" w:space="0" w:color="auto"/>
      </w:divBdr>
      <w:divsChild>
        <w:div w:id="278995254">
          <w:marLeft w:val="0"/>
          <w:marRight w:val="0"/>
          <w:marTop w:val="0"/>
          <w:marBottom w:val="0"/>
          <w:divBdr>
            <w:top w:val="none" w:sz="0" w:space="0" w:color="auto"/>
            <w:left w:val="none" w:sz="0" w:space="0" w:color="auto"/>
            <w:bottom w:val="none" w:sz="0" w:space="0" w:color="auto"/>
            <w:right w:val="none" w:sz="0" w:space="0" w:color="auto"/>
          </w:divBdr>
          <w:divsChild>
            <w:div w:id="1796092818">
              <w:marLeft w:val="0"/>
              <w:marRight w:val="0"/>
              <w:marTop w:val="0"/>
              <w:marBottom w:val="0"/>
              <w:divBdr>
                <w:top w:val="none" w:sz="0" w:space="0" w:color="auto"/>
                <w:left w:val="none" w:sz="0" w:space="0" w:color="auto"/>
                <w:bottom w:val="none" w:sz="0" w:space="0" w:color="auto"/>
                <w:right w:val="none" w:sz="0" w:space="0" w:color="auto"/>
              </w:divBdr>
              <w:divsChild>
                <w:div w:id="1383017117">
                  <w:marLeft w:val="0"/>
                  <w:marRight w:val="0"/>
                  <w:marTop w:val="0"/>
                  <w:marBottom w:val="0"/>
                  <w:divBdr>
                    <w:top w:val="single" w:sz="12" w:space="30" w:color="FFFFFF"/>
                    <w:left w:val="none" w:sz="0" w:space="0" w:color="auto"/>
                    <w:bottom w:val="none" w:sz="0" w:space="0" w:color="auto"/>
                    <w:right w:val="none" w:sz="0" w:space="0" w:color="auto"/>
                  </w:divBdr>
                  <w:divsChild>
                    <w:div w:id="839665274">
                      <w:marLeft w:val="0"/>
                      <w:marRight w:val="0"/>
                      <w:marTop w:val="0"/>
                      <w:marBottom w:val="0"/>
                      <w:divBdr>
                        <w:top w:val="none" w:sz="0" w:space="0" w:color="auto"/>
                        <w:left w:val="none" w:sz="0" w:space="0" w:color="auto"/>
                        <w:bottom w:val="none" w:sz="0" w:space="0" w:color="auto"/>
                        <w:right w:val="none" w:sz="0" w:space="0" w:color="auto"/>
                      </w:divBdr>
                      <w:divsChild>
                        <w:div w:id="1801877200">
                          <w:marLeft w:val="0"/>
                          <w:marRight w:val="0"/>
                          <w:marTop w:val="0"/>
                          <w:marBottom w:val="0"/>
                          <w:divBdr>
                            <w:top w:val="none" w:sz="0" w:space="0" w:color="auto"/>
                            <w:left w:val="none" w:sz="0" w:space="0" w:color="auto"/>
                            <w:bottom w:val="none" w:sz="0" w:space="0" w:color="auto"/>
                            <w:right w:val="none" w:sz="0" w:space="0" w:color="auto"/>
                          </w:divBdr>
                          <w:divsChild>
                            <w:div w:id="1572352373">
                              <w:marLeft w:val="0"/>
                              <w:marRight w:val="0"/>
                              <w:marTop w:val="0"/>
                              <w:marBottom w:val="0"/>
                              <w:divBdr>
                                <w:top w:val="none" w:sz="0" w:space="0" w:color="auto"/>
                                <w:left w:val="none" w:sz="0" w:space="0" w:color="auto"/>
                                <w:bottom w:val="none" w:sz="0" w:space="0" w:color="auto"/>
                                <w:right w:val="none" w:sz="0" w:space="0" w:color="auto"/>
                              </w:divBdr>
                              <w:divsChild>
                                <w:div w:id="1954363615">
                                  <w:marLeft w:val="0"/>
                                  <w:marRight w:val="0"/>
                                  <w:marTop w:val="0"/>
                                  <w:marBottom w:val="0"/>
                                  <w:divBdr>
                                    <w:top w:val="none" w:sz="0" w:space="0" w:color="auto"/>
                                    <w:left w:val="none" w:sz="0" w:space="0" w:color="auto"/>
                                    <w:bottom w:val="none" w:sz="0" w:space="0" w:color="auto"/>
                                    <w:right w:val="none" w:sz="0" w:space="0" w:color="auto"/>
                                  </w:divBdr>
                                  <w:divsChild>
                                    <w:div w:id="2130661608">
                                      <w:marLeft w:val="0"/>
                                      <w:marRight w:val="0"/>
                                      <w:marTop w:val="0"/>
                                      <w:marBottom w:val="0"/>
                                      <w:divBdr>
                                        <w:top w:val="none" w:sz="0" w:space="0" w:color="auto"/>
                                        <w:left w:val="none" w:sz="0" w:space="0" w:color="auto"/>
                                        <w:bottom w:val="none" w:sz="0" w:space="0" w:color="auto"/>
                                        <w:right w:val="none" w:sz="0" w:space="0" w:color="auto"/>
                                      </w:divBdr>
                                      <w:divsChild>
                                        <w:div w:id="855728415">
                                          <w:marLeft w:val="0"/>
                                          <w:marRight w:val="0"/>
                                          <w:marTop w:val="0"/>
                                          <w:marBottom w:val="0"/>
                                          <w:divBdr>
                                            <w:top w:val="none" w:sz="0" w:space="0" w:color="auto"/>
                                            <w:left w:val="none" w:sz="0" w:space="0" w:color="auto"/>
                                            <w:bottom w:val="none" w:sz="0" w:space="0" w:color="auto"/>
                                            <w:right w:val="none" w:sz="0" w:space="0" w:color="auto"/>
                                          </w:divBdr>
                                          <w:divsChild>
                                            <w:div w:id="659698866">
                                              <w:marLeft w:val="0"/>
                                              <w:marRight w:val="0"/>
                                              <w:marTop w:val="0"/>
                                              <w:marBottom w:val="0"/>
                                              <w:divBdr>
                                                <w:top w:val="none" w:sz="0" w:space="0" w:color="auto"/>
                                                <w:left w:val="none" w:sz="0" w:space="0" w:color="auto"/>
                                                <w:bottom w:val="none" w:sz="0" w:space="0" w:color="auto"/>
                                                <w:right w:val="none" w:sz="0" w:space="0" w:color="auto"/>
                                              </w:divBdr>
                                              <w:divsChild>
                                                <w:div w:id="1915815707">
                                                  <w:marLeft w:val="0"/>
                                                  <w:marRight w:val="0"/>
                                                  <w:marTop w:val="0"/>
                                                  <w:marBottom w:val="0"/>
                                                  <w:divBdr>
                                                    <w:top w:val="none" w:sz="0" w:space="0" w:color="auto"/>
                                                    <w:left w:val="none" w:sz="0" w:space="0" w:color="auto"/>
                                                    <w:bottom w:val="none" w:sz="0" w:space="0" w:color="auto"/>
                                                    <w:right w:val="none" w:sz="0" w:space="0" w:color="auto"/>
                                                  </w:divBdr>
                                                  <w:divsChild>
                                                    <w:div w:id="1354498725">
                                                      <w:marLeft w:val="0"/>
                                                      <w:marRight w:val="0"/>
                                                      <w:marTop w:val="0"/>
                                                      <w:marBottom w:val="0"/>
                                                      <w:divBdr>
                                                        <w:top w:val="none" w:sz="0" w:space="0" w:color="auto"/>
                                                        <w:left w:val="none" w:sz="0" w:space="0" w:color="auto"/>
                                                        <w:bottom w:val="none" w:sz="0" w:space="0" w:color="auto"/>
                                                        <w:right w:val="none" w:sz="0" w:space="0" w:color="auto"/>
                                                      </w:divBdr>
                                                      <w:divsChild>
                                                        <w:div w:id="1880631711">
                                                          <w:marLeft w:val="150"/>
                                                          <w:marRight w:val="150"/>
                                                          <w:marTop w:val="0"/>
                                                          <w:marBottom w:val="0"/>
                                                          <w:divBdr>
                                                            <w:top w:val="none" w:sz="0" w:space="0" w:color="auto"/>
                                                            <w:left w:val="none" w:sz="0" w:space="0" w:color="auto"/>
                                                            <w:bottom w:val="none" w:sz="0" w:space="0" w:color="auto"/>
                                                            <w:right w:val="none" w:sz="0" w:space="0" w:color="auto"/>
                                                          </w:divBdr>
                                                          <w:divsChild>
                                                            <w:div w:id="1186868246">
                                                              <w:marLeft w:val="0"/>
                                                              <w:marRight w:val="0"/>
                                                              <w:marTop w:val="0"/>
                                                              <w:marBottom w:val="0"/>
                                                              <w:divBdr>
                                                                <w:top w:val="none" w:sz="0" w:space="0" w:color="auto"/>
                                                                <w:left w:val="none" w:sz="0" w:space="0" w:color="auto"/>
                                                                <w:bottom w:val="none" w:sz="0" w:space="0" w:color="auto"/>
                                                                <w:right w:val="none" w:sz="0" w:space="0" w:color="auto"/>
                                                              </w:divBdr>
                                                              <w:divsChild>
                                                                <w:div w:id="753741389">
                                                                  <w:marLeft w:val="0"/>
                                                                  <w:marRight w:val="0"/>
                                                                  <w:marTop w:val="0"/>
                                                                  <w:marBottom w:val="0"/>
                                                                  <w:divBdr>
                                                                    <w:top w:val="none" w:sz="0" w:space="0" w:color="auto"/>
                                                                    <w:left w:val="none" w:sz="0" w:space="0" w:color="auto"/>
                                                                    <w:bottom w:val="none" w:sz="0" w:space="0" w:color="auto"/>
                                                                    <w:right w:val="none" w:sz="0" w:space="0" w:color="auto"/>
                                                                  </w:divBdr>
                                                                  <w:divsChild>
                                                                    <w:div w:id="1132135372">
                                                                      <w:marLeft w:val="0"/>
                                                                      <w:marRight w:val="0"/>
                                                                      <w:marTop w:val="0"/>
                                                                      <w:marBottom w:val="360"/>
                                                                      <w:divBdr>
                                                                        <w:top w:val="none" w:sz="0" w:space="0" w:color="auto"/>
                                                                        <w:left w:val="none" w:sz="0" w:space="0" w:color="auto"/>
                                                                        <w:bottom w:val="none" w:sz="0" w:space="0" w:color="auto"/>
                                                                        <w:right w:val="none" w:sz="0" w:space="0" w:color="auto"/>
                                                                      </w:divBdr>
                                                                      <w:divsChild>
                                                                        <w:div w:id="1925338747">
                                                                          <w:marLeft w:val="0"/>
                                                                          <w:marRight w:val="0"/>
                                                                          <w:marTop w:val="0"/>
                                                                          <w:marBottom w:val="0"/>
                                                                          <w:divBdr>
                                                                            <w:top w:val="none" w:sz="0" w:space="0" w:color="auto"/>
                                                                            <w:left w:val="none" w:sz="0" w:space="0" w:color="auto"/>
                                                                            <w:bottom w:val="none" w:sz="0" w:space="0" w:color="auto"/>
                                                                            <w:right w:val="none" w:sz="0" w:space="0" w:color="auto"/>
                                                                          </w:divBdr>
                                                                          <w:divsChild>
                                                                            <w:div w:id="1495796526">
                                                                              <w:marLeft w:val="0"/>
                                                                              <w:marRight w:val="0"/>
                                                                              <w:marTop w:val="0"/>
                                                                              <w:marBottom w:val="0"/>
                                                                              <w:divBdr>
                                                                                <w:top w:val="none" w:sz="0" w:space="0" w:color="auto"/>
                                                                                <w:left w:val="none" w:sz="0" w:space="0" w:color="auto"/>
                                                                                <w:bottom w:val="none" w:sz="0" w:space="0" w:color="auto"/>
                                                                                <w:right w:val="none" w:sz="0" w:space="0" w:color="auto"/>
                                                                              </w:divBdr>
                                                                              <w:divsChild>
                                                                                <w:div w:id="1594432473">
                                                                                  <w:marLeft w:val="0"/>
                                                                                  <w:marRight w:val="0"/>
                                                                                  <w:marTop w:val="0"/>
                                                                                  <w:marBottom w:val="0"/>
                                                                                  <w:divBdr>
                                                                                    <w:top w:val="none" w:sz="0" w:space="0" w:color="auto"/>
                                                                                    <w:left w:val="none" w:sz="0" w:space="0" w:color="auto"/>
                                                                                    <w:bottom w:val="none" w:sz="0" w:space="0" w:color="auto"/>
                                                                                    <w:right w:val="none" w:sz="0" w:space="0" w:color="auto"/>
                                                                                  </w:divBdr>
                                                                                  <w:divsChild>
                                                                                    <w:div w:id="369111640">
                                                                                      <w:marLeft w:val="0"/>
                                                                                      <w:marRight w:val="0"/>
                                                                                      <w:marTop w:val="0"/>
                                                                                      <w:marBottom w:val="0"/>
                                                                                      <w:divBdr>
                                                                                        <w:top w:val="none" w:sz="0" w:space="0" w:color="auto"/>
                                                                                        <w:left w:val="none" w:sz="0" w:space="0" w:color="auto"/>
                                                                                        <w:bottom w:val="none" w:sz="0" w:space="0" w:color="auto"/>
                                                                                        <w:right w:val="none" w:sz="0" w:space="0" w:color="auto"/>
                                                                                      </w:divBdr>
                                                                                      <w:divsChild>
                                                                                        <w:div w:id="2124808436">
                                                                                          <w:marLeft w:val="0"/>
                                                                                          <w:marRight w:val="0"/>
                                                                                          <w:marTop w:val="0"/>
                                                                                          <w:marBottom w:val="360"/>
                                                                                          <w:divBdr>
                                                                                            <w:top w:val="none" w:sz="0" w:space="0" w:color="auto"/>
                                                                                            <w:left w:val="none" w:sz="0" w:space="0" w:color="auto"/>
                                                                                            <w:bottom w:val="none" w:sz="0" w:space="0" w:color="auto"/>
                                                                                            <w:right w:val="none" w:sz="0" w:space="0" w:color="auto"/>
                                                                                          </w:divBdr>
                                                                                          <w:divsChild>
                                                                                            <w:div w:id="35719751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9581609">
      <w:bodyDiv w:val="1"/>
      <w:marLeft w:val="0"/>
      <w:marRight w:val="0"/>
      <w:marTop w:val="0"/>
      <w:marBottom w:val="0"/>
      <w:divBdr>
        <w:top w:val="none" w:sz="0" w:space="0" w:color="auto"/>
        <w:left w:val="none" w:sz="0" w:space="0" w:color="auto"/>
        <w:bottom w:val="none" w:sz="0" w:space="0" w:color="auto"/>
        <w:right w:val="none" w:sz="0" w:space="0" w:color="auto"/>
      </w:divBdr>
    </w:div>
    <w:div w:id="577058957">
      <w:bodyDiv w:val="1"/>
      <w:marLeft w:val="0"/>
      <w:marRight w:val="0"/>
      <w:marTop w:val="0"/>
      <w:marBottom w:val="0"/>
      <w:divBdr>
        <w:top w:val="none" w:sz="0" w:space="0" w:color="auto"/>
        <w:left w:val="none" w:sz="0" w:space="0" w:color="auto"/>
        <w:bottom w:val="none" w:sz="0" w:space="0" w:color="auto"/>
        <w:right w:val="none" w:sz="0" w:space="0" w:color="auto"/>
      </w:divBdr>
    </w:div>
    <w:div w:id="926502479">
      <w:bodyDiv w:val="1"/>
      <w:marLeft w:val="0"/>
      <w:marRight w:val="0"/>
      <w:marTop w:val="0"/>
      <w:marBottom w:val="0"/>
      <w:divBdr>
        <w:top w:val="none" w:sz="0" w:space="0" w:color="auto"/>
        <w:left w:val="none" w:sz="0" w:space="0" w:color="auto"/>
        <w:bottom w:val="none" w:sz="0" w:space="0" w:color="auto"/>
        <w:right w:val="none" w:sz="0" w:space="0" w:color="auto"/>
      </w:divBdr>
    </w:div>
    <w:div w:id="1225796913">
      <w:bodyDiv w:val="1"/>
      <w:marLeft w:val="0"/>
      <w:marRight w:val="0"/>
      <w:marTop w:val="0"/>
      <w:marBottom w:val="0"/>
      <w:divBdr>
        <w:top w:val="none" w:sz="0" w:space="0" w:color="auto"/>
        <w:left w:val="none" w:sz="0" w:space="0" w:color="auto"/>
        <w:bottom w:val="none" w:sz="0" w:space="0" w:color="auto"/>
        <w:right w:val="none" w:sz="0" w:space="0" w:color="auto"/>
      </w:divBdr>
    </w:div>
    <w:div w:id="1227645623">
      <w:bodyDiv w:val="1"/>
      <w:marLeft w:val="0"/>
      <w:marRight w:val="0"/>
      <w:marTop w:val="0"/>
      <w:marBottom w:val="0"/>
      <w:divBdr>
        <w:top w:val="none" w:sz="0" w:space="0" w:color="auto"/>
        <w:left w:val="none" w:sz="0" w:space="0" w:color="auto"/>
        <w:bottom w:val="none" w:sz="0" w:space="0" w:color="auto"/>
        <w:right w:val="none" w:sz="0" w:space="0" w:color="auto"/>
      </w:divBdr>
    </w:div>
    <w:div w:id="1305351520">
      <w:bodyDiv w:val="1"/>
      <w:marLeft w:val="0"/>
      <w:marRight w:val="0"/>
      <w:marTop w:val="0"/>
      <w:marBottom w:val="0"/>
      <w:divBdr>
        <w:top w:val="none" w:sz="0" w:space="0" w:color="auto"/>
        <w:left w:val="none" w:sz="0" w:space="0" w:color="auto"/>
        <w:bottom w:val="none" w:sz="0" w:space="0" w:color="auto"/>
        <w:right w:val="none" w:sz="0" w:space="0" w:color="auto"/>
      </w:divBdr>
      <w:divsChild>
        <w:div w:id="1068765164">
          <w:marLeft w:val="0"/>
          <w:marRight w:val="0"/>
          <w:marTop w:val="0"/>
          <w:marBottom w:val="0"/>
          <w:divBdr>
            <w:top w:val="none" w:sz="0" w:space="0" w:color="auto"/>
            <w:left w:val="none" w:sz="0" w:space="0" w:color="auto"/>
            <w:bottom w:val="none" w:sz="0" w:space="0" w:color="auto"/>
            <w:right w:val="none" w:sz="0" w:space="0" w:color="auto"/>
          </w:divBdr>
          <w:divsChild>
            <w:div w:id="909385328">
              <w:marLeft w:val="0"/>
              <w:marRight w:val="0"/>
              <w:marTop w:val="0"/>
              <w:marBottom w:val="0"/>
              <w:divBdr>
                <w:top w:val="none" w:sz="0" w:space="0" w:color="auto"/>
                <w:left w:val="none" w:sz="0" w:space="0" w:color="auto"/>
                <w:bottom w:val="none" w:sz="0" w:space="0" w:color="auto"/>
                <w:right w:val="none" w:sz="0" w:space="0" w:color="auto"/>
              </w:divBdr>
              <w:divsChild>
                <w:div w:id="1409381602">
                  <w:marLeft w:val="0"/>
                  <w:marRight w:val="0"/>
                  <w:marTop w:val="0"/>
                  <w:marBottom w:val="0"/>
                  <w:divBdr>
                    <w:top w:val="single" w:sz="12" w:space="30" w:color="FFFFFF"/>
                    <w:left w:val="none" w:sz="0" w:space="0" w:color="auto"/>
                    <w:bottom w:val="none" w:sz="0" w:space="0" w:color="auto"/>
                    <w:right w:val="none" w:sz="0" w:space="0" w:color="auto"/>
                  </w:divBdr>
                  <w:divsChild>
                    <w:div w:id="1219779055">
                      <w:marLeft w:val="0"/>
                      <w:marRight w:val="0"/>
                      <w:marTop w:val="0"/>
                      <w:marBottom w:val="0"/>
                      <w:divBdr>
                        <w:top w:val="none" w:sz="0" w:space="0" w:color="auto"/>
                        <w:left w:val="none" w:sz="0" w:space="0" w:color="auto"/>
                        <w:bottom w:val="none" w:sz="0" w:space="0" w:color="auto"/>
                        <w:right w:val="none" w:sz="0" w:space="0" w:color="auto"/>
                      </w:divBdr>
                      <w:divsChild>
                        <w:div w:id="1593128942">
                          <w:marLeft w:val="0"/>
                          <w:marRight w:val="0"/>
                          <w:marTop w:val="0"/>
                          <w:marBottom w:val="0"/>
                          <w:divBdr>
                            <w:top w:val="none" w:sz="0" w:space="0" w:color="auto"/>
                            <w:left w:val="none" w:sz="0" w:space="0" w:color="auto"/>
                            <w:bottom w:val="none" w:sz="0" w:space="0" w:color="auto"/>
                            <w:right w:val="none" w:sz="0" w:space="0" w:color="auto"/>
                          </w:divBdr>
                          <w:divsChild>
                            <w:div w:id="920985521">
                              <w:marLeft w:val="0"/>
                              <w:marRight w:val="0"/>
                              <w:marTop w:val="0"/>
                              <w:marBottom w:val="0"/>
                              <w:divBdr>
                                <w:top w:val="none" w:sz="0" w:space="0" w:color="auto"/>
                                <w:left w:val="none" w:sz="0" w:space="0" w:color="auto"/>
                                <w:bottom w:val="none" w:sz="0" w:space="0" w:color="auto"/>
                                <w:right w:val="none" w:sz="0" w:space="0" w:color="auto"/>
                              </w:divBdr>
                              <w:divsChild>
                                <w:div w:id="608466567">
                                  <w:marLeft w:val="0"/>
                                  <w:marRight w:val="0"/>
                                  <w:marTop w:val="0"/>
                                  <w:marBottom w:val="0"/>
                                  <w:divBdr>
                                    <w:top w:val="none" w:sz="0" w:space="0" w:color="auto"/>
                                    <w:left w:val="none" w:sz="0" w:space="0" w:color="auto"/>
                                    <w:bottom w:val="none" w:sz="0" w:space="0" w:color="auto"/>
                                    <w:right w:val="none" w:sz="0" w:space="0" w:color="auto"/>
                                  </w:divBdr>
                                  <w:divsChild>
                                    <w:div w:id="1050419854">
                                      <w:marLeft w:val="0"/>
                                      <w:marRight w:val="0"/>
                                      <w:marTop w:val="0"/>
                                      <w:marBottom w:val="0"/>
                                      <w:divBdr>
                                        <w:top w:val="none" w:sz="0" w:space="0" w:color="auto"/>
                                        <w:left w:val="none" w:sz="0" w:space="0" w:color="auto"/>
                                        <w:bottom w:val="none" w:sz="0" w:space="0" w:color="auto"/>
                                        <w:right w:val="none" w:sz="0" w:space="0" w:color="auto"/>
                                      </w:divBdr>
                                      <w:divsChild>
                                        <w:div w:id="817302510">
                                          <w:marLeft w:val="0"/>
                                          <w:marRight w:val="0"/>
                                          <w:marTop w:val="0"/>
                                          <w:marBottom w:val="0"/>
                                          <w:divBdr>
                                            <w:top w:val="none" w:sz="0" w:space="0" w:color="auto"/>
                                            <w:left w:val="none" w:sz="0" w:space="0" w:color="auto"/>
                                            <w:bottom w:val="none" w:sz="0" w:space="0" w:color="auto"/>
                                            <w:right w:val="none" w:sz="0" w:space="0" w:color="auto"/>
                                          </w:divBdr>
                                          <w:divsChild>
                                            <w:div w:id="327487570">
                                              <w:marLeft w:val="0"/>
                                              <w:marRight w:val="0"/>
                                              <w:marTop w:val="0"/>
                                              <w:marBottom w:val="0"/>
                                              <w:divBdr>
                                                <w:top w:val="none" w:sz="0" w:space="0" w:color="auto"/>
                                                <w:left w:val="none" w:sz="0" w:space="0" w:color="auto"/>
                                                <w:bottom w:val="none" w:sz="0" w:space="0" w:color="auto"/>
                                                <w:right w:val="none" w:sz="0" w:space="0" w:color="auto"/>
                                              </w:divBdr>
                                              <w:divsChild>
                                                <w:div w:id="1013458804">
                                                  <w:marLeft w:val="0"/>
                                                  <w:marRight w:val="0"/>
                                                  <w:marTop w:val="0"/>
                                                  <w:marBottom w:val="0"/>
                                                  <w:divBdr>
                                                    <w:top w:val="none" w:sz="0" w:space="0" w:color="auto"/>
                                                    <w:left w:val="none" w:sz="0" w:space="0" w:color="auto"/>
                                                    <w:bottom w:val="none" w:sz="0" w:space="0" w:color="auto"/>
                                                    <w:right w:val="none" w:sz="0" w:space="0" w:color="auto"/>
                                                  </w:divBdr>
                                                  <w:divsChild>
                                                    <w:div w:id="1170947835">
                                                      <w:marLeft w:val="0"/>
                                                      <w:marRight w:val="0"/>
                                                      <w:marTop w:val="0"/>
                                                      <w:marBottom w:val="0"/>
                                                      <w:divBdr>
                                                        <w:top w:val="none" w:sz="0" w:space="0" w:color="auto"/>
                                                        <w:left w:val="none" w:sz="0" w:space="0" w:color="auto"/>
                                                        <w:bottom w:val="none" w:sz="0" w:space="0" w:color="auto"/>
                                                        <w:right w:val="none" w:sz="0" w:space="0" w:color="auto"/>
                                                      </w:divBdr>
                                                      <w:divsChild>
                                                        <w:div w:id="613440056">
                                                          <w:marLeft w:val="150"/>
                                                          <w:marRight w:val="150"/>
                                                          <w:marTop w:val="0"/>
                                                          <w:marBottom w:val="0"/>
                                                          <w:divBdr>
                                                            <w:top w:val="none" w:sz="0" w:space="0" w:color="auto"/>
                                                            <w:left w:val="none" w:sz="0" w:space="0" w:color="auto"/>
                                                            <w:bottom w:val="none" w:sz="0" w:space="0" w:color="auto"/>
                                                            <w:right w:val="none" w:sz="0" w:space="0" w:color="auto"/>
                                                          </w:divBdr>
                                                          <w:divsChild>
                                                            <w:div w:id="829759191">
                                                              <w:marLeft w:val="0"/>
                                                              <w:marRight w:val="0"/>
                                                              <w:marTop w:val="0"/>
                                                              <w:marBottom w:val="0"/>
                                                              <w:divBdr>
                                                                <w:top w:val="none" w:sz="0" w:space="0" w:color="auto"/>
                                                                <w:left w:val="none" w:sz="0" w:space="0" w:color="auto"/>
                                                                <w:bottom w:val="none" w:sz="0" w:space="0" w:color="auto"/>
                                                                <w:right w:val="none" w:sz="0" w:space="0" w:color="auto"/>
                                                              </w:divBdr>
                                                              <w:divsChild>
                                                                <w:div w:id="1944728204">
                                                                  <w:marLeft w:val="0"/>
                                                                  <w:marRight w:val="0"/>
                                                                  <w:marTop w:val="0"/>
                                                                  <w:marBottom w:val="0"/>
                                                                  <w:divBdr>
                                                                    <w:top w:val="none" w:sz="0" w:space="0" w:color="auto"/>
                                                                    <w:left w:val="none" w:sz="0" w:space="0" w:color="auto"/>
                                                                    <w:bottom w:val="none" w:sz="0" w:space="0" w:color="auto"/>
                                                                    <w:right w:val="none" w:sz="0" w:space="0" w:color="auto"/>
                                                                  </w:divBdr>
                                                                  <w:divsChild>
                                                                    <w:div w:id="995033468">
                                                                      <w:marLeft w:val="0"/>
                                                                      <w:marRight w:val="0"/>
                                                                      <w:marTop w:val="0"/>
                                                                      <w:marBottom w:val="360"/>
                                                                      <w:divBdr>
                                                                        <w:top w:val="none" w:sz="0" w:space="0" w:color="auto"/>
                                                                        <w:left w:val="none" w:sz="0" w:space="0" w:color="auto"/>
                                                                        <w:bottom w:val="none" w:sz="0" w:space="0" w:color="auto"/>
                                                                        <w:right w:val="none" w:sz="0" w:space="0" w:color="auto"/>
                                                                      </w:divBdr>
                                                                      <w:divsChild>
                                                                        <w:div w:id="1633486766">
                                                                          <w:marLeft w:val="0"/>
                                                                          <w:marRight w:val="0"/>
                                                                          <w:marTop w:val="0"/>
                                                                          <w:marBottom w:val="0"/>
                                                                          <w:divBdr>
                                                                            <w:top w:val="none" w:sz="0" w:space="0" w:color="auto"/>
                                                                            <w:left w:val="none" w:sz="0" w:space="0" w:color="auto"/>
                                                                            <w:bottom w:val="none" w:sz="0" w:space="0" w:color="auto"/>
                                                                            <w:right w:val="none" w:sz="0" w:space="0" w:color="auto"/>
                                                                          </w:divBdr>
                                                                          <w:divsChild>
                                                                            <w:div w:id="539436434">
                                                                              <w:marLeft w:val="0"/>
                                                                              <w:marRight w:val="0"/>
                                                                              <w:marTop w:val="0"/>
                                                                              <w:marBottom w:val="0"/>
                                                                              <w:divBdr>
                                                                                <w:top w:val="none" w:sz="0" w:space="0" w:color="auto"/>
                                                                                <w:left w:val="none" w:sz="0" w:space="0" w:color="auto"/>
                                                                                <w:bottom w:val="none" w:sz="0" w:space="0" w:color="auto"/>
                                                                                <w:right w:val="none" w:sz="0" w:space="0" w:color="auto"/>
                                                                              </w:divBdr>
                                                                              <w:divsChild>
                                                                                <w:div w:id="258412876">
                                                                                  <w:marLeft w:val="0"/>
                                                                                  <w:marRight w:val="0"/>
                                                                                  <w:marTop w:val="0"/>
                                                                                  <w:marBottom w:val="0"/>
                                                                                  <w:divBdr>
                                                                                    <w:top w:val="none" w:sz="0" w:space="0" w:color="auto"/>
                                                                                    <w:left w:val="none" w:sz="0" w:space="0" w:color="auto"/>
                                                                                    <w:bottom w:val="none" w:sz="0" w:space="0" w:color="auto"/>
                                                                                    <w:right w:val="none" w:sz="0" w:space="0" w:color="auto"/>
                                                                                  </w:divBdr>
                                                                                  <w:divsChild>
                                                                                    <w:div w:id="223756383">
                                                                                      <w:marLeft w:val="0"/>
                                                                                      <w:marRight w:val="0"/>
                                                                                      <w:marTop w:val="0"/>
                                                                                      <w:marBottom w:val="0"/>
                                                                                      <w:divBdr>
                                                                                        <w:top w:val="none" w:sz="0" w:space="0" w:color="auto"/>
                                                                                        <w:left w:val="none" w:sz="0" w:space="0" w:color="auto"/>
                                                                                        <w:bottom w:val="none" w:sz="0" w:space="0" w:color="auto"/>
                                                                                        <w:right w:val="none" w:sz="0" w:space="0" w:color="auto"/>
                                                                                      </w:divBdr>
                                                                                      <w:divsChild>
                                                                                        <w:div w:id="246962813">
                                                                                          <w:marLeft w:val="0"/>
                                                                                          <w:marRight w:val="0"/>
                                                                                          <w:marTop w:val="0"/>
                                                                                          <w:marBottom w:val="360"/>
                                                                                          <w:divBdr>
                                                                                            <w:top w:val="none" w:sz="0" w:space="0" w:color="auto"/>
                                                                                            <w:left w:val="none" w:sz="0" w:space="0" w:color="auto"/>
                                                                                            <w:bottom w:val="none" w:sz="0" w:space="0" w:color="auto"/>
                                                                                            <w:right w:val="none" w:sz="0" w:space="0" w:color="auto"/>
                                                                                          </w:divBdr>
                                                                                          <w:divsChild>
                                                                                            <w:div w:id="28681471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185876">
      <w:bodyDiv w:val="1"/>
      <w:marLeft w:val="0"/>
      <w:marRight w:val="0"/>
      <w:marTop w:val="0"/>
      <w:marBottom w:val="0"/>
      <w:divBdr>
        <w:top w:val="none" w:sz="0" w:space="0" w:color="auto"/>
        <w:left w:val="none" w:sz="0" w:space="0" w:color="auto"/>
        <w:bottom w:val="none" w:sz="0" w:space="0" w:color="auto"/>
        <w:right w:val="none" w:sz="0" w:space="0" w:color="auto"/>
      </w:divBdr>
      <w:divsChild>
        <w:div w:id="2041320812">
          <w:marLeft w:val="0"/>
          <w:marRight w:val="0"/>
          <w:marTop w:val="0"/>
          <w:marBottom w:val="0"/>
          <w:divBdr>
            <w:top w:val="none" w:sz="0" w:space="0" w:color="auto"/>
            <w:left w:val="none" w:sz="0" w:space="0" w:color="auto"/>
            <w:bottom w:val="none" w:sz="0" w:space="0" w:color="auto"/>
            <w:right w:val="none" w:sz="0" w:space="0" w:color="auto"/>
          </w:divBdr>
          <w:divsChild>
            <w:div w:id="1156804125">
              <w:marLeft w:val="0"/>
              <w:marRight w:val="0"/>
              <w:marTop w:val="0"/>
              <w:marBottom w:val="0"/>
              <w:divBdr>
                <w:top w:val="none" w:sz="0" w:space="0" w:color="auto"/>
                <w:left w:val="none" w:sz="0" w:space="0" w:color="auto"/>
                <w:bottom w:val="none" w:sz="0" w:space="0" w:color="auto"/>
                <w:right w:val="none" w:sz="0" w:space="0" w:color="auto"/>
              </w:divBdr>
              <w:divsChild>
                <w:div w:id="694965826">
                  <w:marLeft w:val="0"/>
                  <w:marRight w:val="0"/>
                  <w:marTop w:val="0"/>
                  <w:marBottom w:val="0"/>
                  <w:divBdr>
                    <w:top w:val="single" w:sz="12" w:space="30" w:color="FFFFFF"/>
                    <w:left w:val="none" w:sz="0" w:space="0" w:color="auto"/>
                    <w:bottom w:val="none" w:sz="0" w:space="0" w:color="auto"/>
                    <w:right w:val="none" w:sz="0" w:space="0" w:color="auto"/>
                  </w:divBdr>
                  <w:divsChild>
                    <w:div w:id="384256013">
                      <w:marLeft w:val="0"/>
                      <w:marRight w:val="0"/>
                      <w:marTop w:val="0"/>
                      <w:marBottom w:val="0"/>
                      <w:divBdr>
                        <w:top w:val="none" w:sz="0" w:space="0" w:color="auto"/>
                        <w:left w:val="none" w:sz="0" w:space="0" w:color="auto"/>
                        <w:bottom w:val="none" w:sz="0" w:space="0" w:color="auto"/>
                        <w:right w:val="none" w:sz="0" w:space="0" w:color="auto"/>
                      </w:divBdr>
                      <w:divsChild>
                        <w:div w:id="318461431">
                          <w:marLeft w:val="0"/>
                          <w:marRight w:val="0"/>
                          <w:marTop w:val="0"/>
                          <w:marBottom w:val="0"/>
                          <w:divBdr>
                            <w:top w:val="none" w:sz="0" w:space="0" w:color="auto"/>
                            <w:left w:val="none" w:sz="0" w:space="0" w:color="auto"/>
                            <w:bottom w:val="none" w:sz="0" w:space="0" w:color="auto"/>
                            <w:right w:val="none" w:sz="0" w:space="0" w:color="auto"/>
                          </w:divBdr>
                          <w:divsChild>
                            <w:div w:id="362942339">
                              <w:marLeft w:val="0"/>
                              <w:marRight w:val="0"/>
                              <w:marTop w:val="0"/>
                              <w:marBottom w:val="0"/>
                              <w:divBdr>
                                <w:top w:val="none" w:sz="0" w:space="0" w:color="auto"/>
                                <w:left w:val="none" w:sz="0" w:space="0" w:color="auto"/>
                                <w:bottom w:val="none" w:sz="0" w:space="0" w:color="auto"/>
                                <w:right w:val="none" w:sz="0" w:space="0" w:color="auto"/>
                              </w:divBdr>
                              <w:divsChild>
                                <w:div w:id="1034498455">
                                  <w:marLeft w:val="0"/>
                                  <w:marRight w:val="0"/>
                                  <w:marTop w:val="0"/>
                                  <w:marBottom w:val="0"/>
                                  <w:divBdr>
                                    <w:top w:val="none" w:sz="0" w:space="0" w:color="auto"/>
                                    <w:left w:val="none" w:sz="0" w:space="0" w:color="auto"/>
                                    <w:bottom w:val="none" w:sz="0" w:space="0" w:color="auto"/>
                                    <w:right w:val="none" w:sz="0" w:space="0" w:color="auto"/>
                                  </w:divBdr>
                                  <w:divsChild>
                                    <w:div w:id="1508397243">
                                      <w:marLeft w:val="0"/>
                                      <w:marRight w:val="0"/>
                                      <w:marTop w:val="0"/>
                                      <w:marBottom w:val="0"/>
                                      <w:divBdr>
                                        <w:top w:val="none" w:sz="0" w:space="0" w:color="auto"/>
                                        <w:left w:val="none" w:sz="0" w:space="0" w:color="auto"/>
                                        <w:bottom w:val="none" w:sz="0" w:space="0" w:color="auto"/>
                                        <w:right w:val="none" w:sz="0" w:space="0" w:color="auto"/>
                                      </w:divBdr>
                                      <w:divsChild>
                                        <w:div w:id="910239068">
                                          <w:marLeft w:val="0"/>
                                          <w:marRight w:val="0"/>
                                          <w:marTop w:val="0"/>
                                          <w:marBottom w:val="0"/>
                                          <w:divBdr>
                                            <w:top w:val="none" w:sz="0" w:space="0" w:color="auto"/>
                                            <w:left w:val="none" w:sz="0" w:space="0" w:color="auto"/>
                                            <w:bottom w:val="none" w:sz="0" w:space="0" w:color="auto"/>
                                            <w:right w:val="none" w:sz="0" w:space="0" w:color="auto"/>
                                          </w:divBdr>
                                          <w:divsChild>
                                            <w:div w:id="143396036">
                                              <w:marLeft w:val="0"/>
                                              <w:marRight w:val="0"/>
                                              <w:marTop w:val="0"/>
                                              <w:marBottom w:val="0"/>
                                              <w:divBdr>
                                                <w:top w:val="none" w:sz="0" w:space="0" w:color="auto"/>
                                                <w:left w:val="none" w:sz="0" w:space="0" w:color="auto"/>
                                                <w:bottom w:val="none" w:sz="0" w:space="0" w:color="auto"/>
                                                <w:right w:val="none" w:sz="0" w:space="0" w:color="auto"/>
                                              </w:divBdr>
                                              <w:divsChild>
                                                <w:div w:id="1370572134">
                                                  <w:marLeft w:val="0"/>
                                                  <w:marRight w:val="0"/>
                                                  <w:marTop w:val="0"/>
                                                  <w:marBottom w:val="0"/>
                                                  <w:divBdr>
                                                    <w:top w:val="none" w:sz="0" w:space="0" w:color="auto"/>
                                                    <w:left w:val="none" w:sz="0" w:space="0" w:color="auto"/>
                                                    <w:bottom w:val="none" w:sz="0" w:space="0" w:color="auto"/>
                                                    <w:right w:val="none" w:sz="0" w:space="0" w:color="auto"/>
                                                  </w:divBdr>
                                                  <w:divsChild>
                                                    <w:div w:id="2041129098">
                                                      <w:marLeft w:val="0"/>
                                                      <w:marRight w:val="0"/>
                                                      <w:marTop w:val="0"/>
                                                      <w:marBottom w:val="0"/>
                                                      <w:divBdr>
                                                        <w:top w:val="none" w:sz="0" w:space="0" w:color="auto"/>
                                                        <w:left w:val="none" w:sz="0" w:space="0" w:color="auto"/>
                                                        <w:bottom w:val="none" w:sz="0" w:space="0" w:color="auto"/>
                                                        <w:right w:val="none" w:sz="0" w:space="0" w:color="auto"/>
                                                      </w:divBdr>
                                                      <w:divsChild>
                                                        <w:div w:id="548419224">
                                                          <w:marLeft w:val="150"/>
                                                          <w:marRight w:val="150"/>
                                                          <w:marTop w:val="0"/>
                                                          <w:marBottom w:val="0"/>
                                                          <w:divBdr>
                                                            <w:top w:val="none" w:sz="0" w:space="0" w:color="auto"/>
                                                            <w:left w:val="none" w:sz="0" w:space="0" w:color="auto"/>
                                                            <w:bottom w:val="none" w:sz="0" w:space="0" w:color="auto"/>
                                                            <w:right w:val="none" w:sz="0" w:space="0" w:color="auto"/>
                                                          </w:divBdr>
                                                          <w:divsChild>
                                                            <w:div w:id="897011478">
                                                              <w:marLeft w:val="0"/>
                                                              <w:marRight w:val="0"/>
                                                              <w:marTop w:val="0"/>
                                                              <w:marBottom w:val="0"/>
                                                              <w:divBdr>
                                                                <w:top w:val="none" w:sz="0" w:space="0" w:color="auto"/>
                                                                <w:left w:val="none" w:sz="0" w:space="0" w:color="auto"/>
                                                                <w:bottom w:val="none" w:sz="0" w:space="0" w:color="auto"/>
                                                                <w:right w:val="none" w:sz="0" w:space="0" w:color="auto"/>
                                                              </w:divBdr>
                                                              <w:divsChild>
                                                                <w:div w:id="1304388456">
                                                                  <w:marLeft w:val="0"/>
                                                                  <w:marRight w:val="0"/>
                                                                  <w:marTop w:val="0"/>
                                                                  <w:marBottom w:val="0"/>
                                                                  <w:divBdr>
                                                                    <w:top w:val="none" w:sz="0" w:space="0" w:color="auto"/>
                                                                    <w:left w:val="none" w:sz="0" w:space="0" w:color="auto"/>
                                                                    <w:bottom w:val="none" w:sz="0" w:space="0" w:color="auto"/>
                                                                    <w:right w:val="none" w:sz="0" w:space="0" w:color="auto"/>
                                                                  </w:divBdr>
                                                                  <w:divsChild>
                                                                    <w:div w:id="157578517">
                                                                      <w:marLeft w:val="0"/>
                                                                      <w:marRight w:val="0"/>
                                                                      <w:marTop w:val="0"/>
                                                                      <w:marBottom w:val="360"/>
                                                                      <w:divBdr>
                                                                        <w:top w:val="none" w:sz="0" w:space="0" w:color="auto"/>
                                                                        <w:left w:val="none" w:sz="0" w:space="0" w:color="auto"/>
                                                                        <w:bottom w:val="none" w:sz="0" w:space="0" w:color="auto"/>
                                                                        <w:right w:val="none" w:sz="0" w:space="0" w:color="auto"/>
                                                                      </w:divBdr>
                                                                      <w:divsChild>
                                                                        <w:div w:id="1460145196">
                                                                          <w:marLeft w:val="0"/>
                                                                          <w:marRight w:val="0"/>
                                                                          <w:marTop w:val="0"/>
                                                                          <w:marBottom w:val="0"/>
                                                                          <w:divBdr>
                                                                            <w:top w:val="none" w:sz="0" w:space="0" w:color="auto"/>
                                                                            <w:left w:val="none" w:sz="0" w:space="0" w:color="auto"/>
                                                                            <w:bottom w:val="none" w:sz="0" w:space="0" w:color="auto"/>
                                                                            <w:right w:val="none" w:sz="0" w:space="0" w:color="auto"/>
                                                                          </w:divBdr>
                                                                          <w:divsChild>
                                                                            <w:div w:id="1772889690">
                                                                              <w:marLeft w:val="0"/>
                                                                              <w:marRight w:val="0"/>
                                                                              <w:marTop w:val="0"/>
                                                                              <w:marBottom w:val="0"/>
                                                                              <w:divBdr>
                                                                                <w:top w:val="none" w:sz="0" w:space="0" w:color="auto"/>
                                                                                <w:left w:val="none" w:sz="0" w:space="0" w:color="auto"/>
                                                                                <w:bottom w:val="none" w:sz="0" w:space="0" w:color="auto"/>
                                                                                <w:right w:val="none" w:sz="0" w:space="0" w:color="auto"/>
                                                                              </w:divBdr>
                                                                              <w:divsChild>
                                                                                <w:div w:id="868958212">
                                                                                  <w:marLeft w:val="0"/>
                                                                                  <w:marRight w:val="0"/>
                                                                                  <w:marTop w:val="0"/>
                                                                                  <w:marBottom w:val="0"/>
                                                                                  <w:divBdr>
                                                                                    <w:top w:val="none" w:sz="0" w:space="0" w:color="auto"/>
                                                                                    <w:left w:val="none" w:sz="0" w:space="0" w:color="auto"/>
                                                                                    <w:bottom w:val="none" w:sz="0" w:space="0" w:color="auto"/>
                                                                                    <w:right w:val="none" w:sz="0" w:space="0" w:color="auto"/>
                                                                                  </w:divBdr>
                                                                                  <w:divsChild>
                                                                                    <w:div w:id="902762004">
                                                                                      <w:marLeft w:val="0"/>
                                                                                      <w:marRight w:val="0"/>
                                                                                      <w:marTop w:val="0"/>
                                                                                      <w:marBottom w:val="0"/>
                                                                                      <w:divBdr>
                                                                                        <w:top w:val="none" w:sz="0" w:space="0" w:color="auto"/>
                                                                                        <w:left w:val="none" w:sz="0" w:space="0" w:color="auto"/>
                                                                                        <w:bottom w:val="none" w:sz="0" w:space="0" w:color="auto"/>
                                                                                        <w:right w:val="none" w:sz="0" w:space="0" w:color="auto"/>
                                                                                      </w:divBdr>
                                                                                      <w:divsChild>
                                                                                        <w:div w:id="1753232122">
                                                                                          <w:marLeft w:val="0"/>
                                                                                          <w:marRight w:val="0"/>
                                                                                          <w:marTop w:val="0"/>
                                                                                          <w:marBottom w:val="360"/>
                                                                                          <w:divBdr>
                                                                                            <w:top w:val="none" w:sz="0" w:space="0" w:color="auto"/>
                                                                                            <w:left w:val="none" w:sz="0" w:space="0" w:color="auto"/>
                                                                                            <w:bottom w:val="none" w:sz="0" w:space="0" w:color="auto"/>
                                                                                            <w:right w:val="none" w:sz="0" w:space="0" w:color="auto"/>
                                                                                          </w:divBdr>
                                                                                          <w:divsChild>
                                                                                            <w:div w:id="202427862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9397768">
      <w:bodyDiv w:val="1"/>
      <w:marLeft w:val="0"/>
      <w:marRight w:val="0"/>
      <w:marTop w:val="0"/>
      <w:marBottom w:val="0"/>
      <w:divBdr>
        <w:top w:val="none" w:sz="0" w:space="0" w:color="auto"/>
        <w:left w:val="none" w:sz="0" w:space="0" w:color="auto"/>
        <w:bottom w:val="none" w:sz="0" w:space="0" w:color="auto"/>
        <w:right w:val="none" w:sz="0" w:space="0" w:color="auto"/>
      </w:divBdr>
      <w:divsChild>
        <w:div w:id="1682777851">
          <w:marLeft w:val="0"/>
          <w:marRight w:val="0"/>
          <w:marTop w:val="0"/>
          <w:marBottom w:val="0"/>
          <w:divBdr>
            <w:top w:val="none" w:sz="0" w:space="0" w:color="auto"/>
            <w:left w:val="none" w:sz="0" w:space="0" w:color="auto"/>
            <w:bottom w:val="none" w:sz="0" w:space="0" w:color="auto"/>
            <w:right w:val="none" w:sz="0" w:space="0" w:color="auto"/>
          </w:divBdr>
          <w:divsChild>
            <w:div w:id="830759198">
              <w:marLeft w:val="0"/>
              <w:marRight w:val="0"/>
              <w:marTop w:val="0"/>
              <w:marBottom w:val="0"/>
              <w:divBdr>
                <w:top w:val="none" w:sz="0" w:space="0" w:color="auto"/>
                <w:left w:val="none" w:sz="0" w:space="0" w:color="auto"/>
                <w:bottom w:val="none" w:sz="0" w:space="0" w:color="auto"/>
                <w:right w:val="none" w:sz="0" w:space="0" w:color="auto"/>
              </w:divBdr>
              <w:divsChild>
                <w:div w:id="1865946268">
                  <w:marLeft w:val="0"/>
                  <w:marRight w:val="0"/>
                  <w:marTop w:val="0"/>
                  <w:marBottom w:val="0"/>
                  <w:divBdr>
                    <w:top w:val="single" w:sz="12" w:space="30" w:color="FFFFFF"/>
                    <w:left w:val="none" w:sz="0" w:space="0" w:color="auto"/>
                    <w:bottom w:val="none" w:sz="0" w:space="0" w:color="auto"/>
                    <w:right w:val="none" w:sz="0" w:space="0" w:color="auto"/>
                  </w:divBdr>
                  <w:divsChild>
                    <w:div w:id="1765419417">
                      <w:marLeft w:val="0"/>
                      <w:marRight w:val="0"/>
                      <w:marTop w:val="0"/>
                      <w:marBottom w:val="0"/>
                      <w:divBdr>
                        <w:top w:val="none" w:sz="0" w:space="0" w:color="auto"/>
                        <w:left w:val="none" w:sz="0" w:space="0" w:color="auto"/>
                        <w:bottom w:val="none" w:sz="0" w:space="0" w:color="auto"/>
                        <w:right w:val="none" w:sz="0" w:space="0" w:color="auto"/>
                      </w:divBdr>
                      <w:divsChild>
                        <w:div w:id="2065323494">
                          <w:marLeft w:val="0"/>
                          <w:marRight w:val="0"/>
                          <w:marTop w:val="0"/>
                          <w:marBottom w:val="0"/>
                          <w:divBdr>
                            <w:top w:val="none" w:sz="0" w:space="0" w:color="auto"/>
                            <w:left w:val="none" w:sz="0" w:space="0" w:color="auto"/>
                            <w:bottom w:val="none" w:sz="0" w:space="0" w:color="auto"/>
                            <w:right w:val="none" w:sz="0" w:space="0" w:color="auto"/>
                          </w:divBdr>
                          <w:divsChild>
                            <w:div w:id="522519162">
                              <w:marLeft w:val="0"/>
                              <w:marRight w:val="0"/>
                              <w:marTop w:val="0"/>
                              <w:marBottom w:val="0"/>
                              <w:divBdr>
                                <w:top w:val="none" w:sz="0" w:space="0" w:color="auto"/>
                                <w:left w:val="none" w:sz="0" w:space="0" w:color="auto"/>
                                <w:bottom w:val="none" w:sz="0" w:space="0" w:color="auto"/>
                                <w:right w:val="none" w:sz="0" w:space="0" w:color="auto"/>
                              </w:divBdr>
                              <w:divsChild>
                                <w:div w:id="12264621">
                                  <w:marLeft w:val="0"/>
                                  <w:marRight w:val="0"/>
                                  <w:marTop w:val="0"/>
                                  <w:marBottom w:val="0"/>
                                  <w:divBdr>
                                    <w:top w:val="none" w:sz="0" w:space="0" w:color="auto"/>
                                    <w:left w:val="none" w:sz="0" w:space="0" w:color="auto"/>
                                    <w:bottom w:val="none" w:sz="0" w:space="0" w:color="auto"/>
                                    <w:right w:val="none" w:sz="0" w:space="0" w:color="auto"/>
                                  </w:divBdr>
                                  <w:divsChild>
                                    <w:div w:id="542442906">
                                      <w:marLeft w:val="0"/>
                                      <w:marRight w:val="0"/>
                                      <w:marTop w:val="0"/>
                                      <w:marBottom w:val="0"/>
                                      <w:divBdr>
                                        <w:top w:val="none" w:sz="0" w:space="0" w:color="auto"/>
                                        <w:left w:val="none" w:sz="0" w:space="0" w:color="auto"/>
                                        <w:bottom w:val="none" w:sz="0" w:space="0" w:color="auto"/>
                                        <w:right w:val="none" w:sz="0" w:space="0" w:color="auto"/>
                                      </w:divBdr>
                                      <w:divsChild>
                                        <w:div w:id="802625001">
                                          <w:marLeft w:val="0"/>
                                          <w:marRight w:val="0"/>
                                          <w:marTop w:val="0"/>
                                          <w:marBottom w:val="0"/>
                                          <w:divBdr>
                                            <w:top w:val="none" w:sz="0" w:space="0" w:color="auto"/>
                                            <w:left w:val="none" w:sz="0" w:space="0" w:color="auto"/>
                                            <w:bottom w:val="none" w:sz="0" w:space="0" w:color="auto"/>
                                            <w:right w:val="none" w:sz="0" w:space="0" w:color="auto"/>
                                          </w:divBdr>
                                          <w:divsChild>
                                            <w:div w:id="252472829">
                                              <w:marLeft w:val="0"/>
                                              <w:marRight w:val="0"/>
                                              <w:marTop w:val="0"/>
                                              <w:marBottom w:val="0"/>
                                              <w:divBdr>
                                                <w:top w:val="none" w:sz="0" w:space="0" w:color="auto"/>
                                                <w:left w:val="none" w:sz="0" w:space="0" w:color="auto"/>
                                                <w:bottom w:val="none" w:sz="0" w:space="0" w:color="auto"/>
                                                <w:right w:val="none" w:sz="0" w:space="0" w:color="auto"/>
                                              </w:divBdr>
                                              <w:divsChild>
                                                <w:div w:id="391393297">
                                                  <w:marLeft w:val="0"/>
                                                  <w:marRight w:val="0"/>
                                                  <w:marTop w:val="0"/>
                                                  <w:marBottom w:val="0"/>
                                                  <w:divBdr>
                                                    <w:top w:val="none" w:sz="0" w:space="0" w:color="auto"/>
                                                    <w:left w:val="none" w:sz="0" w:space="0" w:color="auto"/>
                                                    <w:bottom w:val="none" w:sz="0" w:space="0" w:color="auto"/>
                                                    <w:right w:val="none" w:sz="0" w:space="0" w:color="auto"/>
                                                  </w:divBdr>
                                                  <w:divsChild>
                                                    <w:div w:id="1899244000">
                                                      <w:marLeft w:val="0"/>
                                                      <w:marRight w:val="0"/>
                                                      <w:marTop w:val="0"/>
                                                      <w:marBottom w:val="0"/>
                                                      <w:divBdr>
                                                        <w:top w:val="none" w:sz="0" w:space="0" w:color="auto"/>
                                                        <w:left w:val="none" w:sz="0" w:space="0" w:color="auto"/>
                                                        <w:bottom w:val="none" w:sz="0" w:space="0" w:color="auto"/>
                                                        <w:right w:val="none" w:sz="0" w:space="0" w:color="auto"/>
                                                      </w:divBdr>
                                                      <w:divsChild>
                                                        <w:div w:id="107551906">
                                                          <w:marLeft w:val="150"/>
                                                          <w:marRight w:val="150"/>
                                                          <w:marTop w:val="0"/>
                                                          <w:marBottom w:val="0"/>
                                                          <w:divBdr>
                                                            <w:top w:val="none" w:sz="0" w:space="0" w:color="auto"/>
                                                            <w:left w:val="none" w:sz="0" w:space="0" w:color="auto"/>
                                                            <w:bottom w:val="none" w:sz="0" w:space="0" w:color="auto"/>
                                                            <w:right w:val="none" w:sz="0" w:space="0" w:color="auto"/>
                                                          </w:divBdr>
                                                          <w:divsChild>
                                                            <w:div w:id="1606888958">
                                                              <w:marLeft w:val="0"/>
                                                              <w:marRight w:val="0"/>
                                                              <w:marTop w:val="0"/>
                                                              <w:marBottom w:val="0"/>
                                                              <w:divBdr>
                                                                <w:top w:val="none" w:sz="0" w:space="0" w:color="auto"/>
                                                                <w:left w:val="none" w:sz="0" w:space="0" w:color="auto"/>
                                                                <w:bottom w:val="none" w:sz="0" w:space="0" w:color="auto"/>
                                                                <w:right w:val="none" w:sz="0" w:space="0" w:color="auto"/>
                                                              </w:divBdr>
                                                              <w:divsChild>
                                                                <w:div w:id="1786344091">
                                                                  <w:marLeft w:val="0"/>
                                                                  <w:marRight w:val="0"/>
                                                                  <w:marTop w:val="0"/>
                                                                  <w:marBottom w:val="0"/>
                                                                  <w:divBdr>
                                                                    <w:top w:val="none" w:sz="0" w:space="0" w:color="auto"/>
                                                                    <w:left w:val="none" w:sz="0" w:space="0" w:color="auto"/>
                                                                    <w:bottom w:val="none" w:sz="0" w:space="0" w:color="auto"/>
                                                                    <w:right w:val="none" w:sz="0" w:space="0" w:color="auto"/>
                                                                  </w:divBdr>
                                                                  <w:divsChild>
                                                                    <w:div w:id="2116947875">
                                                                      <w:marLeft w:val="0"/>
                                                                      <w:marRight w:val="0"/>
                                                                      <w:marTop w:val="0"/>
                                                                      <w:marBottom w:val="360"/>
                                                                      <w:divBdr>
                                                                        <w:top w:val="none" w:sz="0" w:space="0" w:color="auto"/>
                                                                        <w:left w:val="none" w:sz="0" w:space="0" w:color="auto"/>
                                                                        <w:bottom w:val="none" w:sz="0" w:space="0" w:color="auto"/>
                                                                        <w:right w:val="none" w:sz="0" w:space="0" w:color="auto"/>
                                                                      </w:divBdr>
                                                                      <w:divsChild>
                                                                        <w:div w:id="94059287">
                                                                          <w:marLeft w:val="0"/>
                                                                          <w:marRight w:val="0"/>
                                                                          <w:marTop w:val="0"/>
                                                                          <w:marBottom w:val="0"/>
                                                                          <w:divBdr>
                                                                            <w:top w:val="none" w:sz="0" w:space="0" w:color="auto"/>
                                                                            <w:left w:val="none" w:sz="0" w:space="0" w:color="auto"/>
                                                                            <w:bottom w:val="none" w:sz="0" w:space="0" w:color="auto"/>
                                                                            <w:right w:val="none" w:sz="0" w:space="0" w:color="auto"/>
                                                                          </w:divBdr>
                                                                          <w:divsChild>
                                                                            <w:div w:id="998576736">
                                                                              <w:marLeft w:val="0"/>
                                                                              <w:marRight w:val="0"/>
                                                                              <w:marTop w:val="0"/>
                                                                              <w:marBottom w:val="0"/>
                                                                              <w:divBdr>
                                                                                <w:top w:val="none" w:sz="0" w:space="0" w:color="auto"/>
                                                                                <w:left w:val="none" w:sz="0" w:space="0" w:color="auto"/>
                                                                                <w:bottom w:val="none" w:sz="0" w:space="0" w:color="auto"/>
                                                                                <w:right w:val="none" w:sz="0" w:space="0" w:color="auto"/>
                                                                              </w:divBdr>
                                                                              <w:divsChild>
                                                                                <w:div w:id="118652752">
                                                                                  <w:marLeft w:val="0"/>
                                                                                  <w:marRight w:val="0"/>
                                                                                  <w:marTop w:val="0"/>
                                                                                  <w:marBottom w:val="0"/>
                                                                                  <w:divBdr>
                                                                                    <w:top w:val="none" w:sz="0" w:space="0" w:color="auto"/>
                                                                                    <w:left w:val="none" w:sz="0" w:space="0" w:color="auto"/>
                                                                                    <w:bottom w:val="none" w:sz="0" w:space="0" w:color="auto"/>
                                                                                    <w:right w:val="none" w:sz="0" w:space="0" w:color="auto"/>
                                                                                  </w:divBdr>
                                                                                  <w:divsChild>
                                                                                    <w:div w:id="1428229168">
                                                                                      <w:marLeft w:val="0"/>
                                                                                      <w:marRight w:val="0"/>
                                                                                      <w:marTop w:val="0"/>
                                                                                      <w:marBottom w:val="0"/>
                                                                                      <w:divBdr>
                                                                                        <w:top w:val="none" w:sz="0" w:space="0" w:color="auto"/>
                                                                                        <w:left w:val="none" w:sz="0" w:space="0" w:color="auto"/>
                                                                                        <w:bottom w:val="none" w:sz="0" w:space="0" w:color="auto"/>
                                                                                        <w:right w:val="none" w:sz="0" w:space="0" w:color="auto"/>
                                                                                      </w:divBdr>
                                                                                      <w:divsChild>
                                                                                        <w:div w:id="40835156">
                                                                                          <w:marLeft w:val="0"/>
                                                                                          <w:marRight w:val="0"/>
                                                                                          <w:marTop w:val="0"/>
                                                                                          <w:marBottom w:val="360"/>
                                                                                          <w:divBdr>
                                                                                            <w:top w:val="none" w:sz="0" w:space="0" w:color="auto"/>
                                                                                            <w:left w:val="none" w:sz="0" w:space="0" w:color="auto"/>
                                                                                            <w:bottom w:val="none" w:sz="0" w:space="0" w:color="auto"/>
                                                                                            <w:right w:val="none" w:sz="0" w:space="0" w:color="auto"/>
                                                                                          </w:divBdr>
                                                                                          <w:divsChild>
                                                                                            <w:div w:id="125634697">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514329">
      <w:bodyDiv w:val="1"/>
      <w:marLeft w:val="0"/>
      <w:marRight w:val="0"/>
      <w:marTop w:val="0"/>
      <w:marBottom w:val="0"/>
      <w:divBdr>
        <w:top w:val="none" w:sz="0" w:space="0" w:color="auto"/>
        <w:left w:val="none" w:sz="0" w:space="0" w:color="auto"/>
        <w:bottom w:val="none" w:sz="0" w:space="0" w:color="auto"/>
        <w:right w:val="none" w:sz="0" w:space="0" w:color="auto"/>
      </w:divBdr>
      <w:divsChild>
        <w:div w:id="220139447">
          <w:marLeft w:val="0"/>
          <w:marRight w:val="0"/>
          <w:marTop w:val="0"/>
          <w:marBottom w:val="0"/>
          <w:divBdr>
            <w:top w:val="none" w:sz="0" w:space="0" w:color="auto"/>
            <w:left w:val="none" w:sz="0" w:space="0" w:color="auto"/>
            <w:bottom w:val="none" w:sz="0" w:space="0" w:color="auto"/>
            <w:right w:val="none" w:sz="0" w:space="0" w:color="auto"/>
          </w:divBdr>
          <w:divsChild>
            <w:div w:id="1375810817">
              <w:marLeft w:val="0"/>
              <w:marRight w:val="0"/>
              <w:marTop w:val="0"/>
              <w:marBottom w:val="0"/>
              <w:divBdr>
                <w:top w:val="none" w:sz="0" w:space="0" w:color="auto"/>
                <w:left w:val="none" w:sz="0" w:space="0" w:color="auto"/>
                <w:bottom w:val="none" w:sz="0" w:space="0" w:color="auto"/>
                <w:right w:val="none" w:sz="0" w:space="0" w:color="auto"/>
              </w:divBdr>
              <w:divsChild>
                <w:div w:id="1028796184">
                  <w:marLeft w:val="0"/>
                  <w:marRight w:val="0"/>
                  <w:marTop w:val="0"/>
                  <w:marBottom w:val="0"/>
                  <w:divBdr>
                    <w:top w:val="single" w:sz="12" w:space="30" w:color="FFFFFF"/>
                    <w:left w:val="none" w:sz="0" w:space="0" w:color="auto"/>
                    <w:bottom w:val="none" w:sz="0" w:space="0" w:color="auto"/>
                    <w:right w:val="none" w:sz="0" w:space="0" w:color="auto"/>
                  </w:divBdr>
                  <w:divsChild>
                    <w:div w:id="316499636">
                      <w:marLeft w:val="0"/>
                      <w:marRight w:val="0"/>
                      <w:marTop w:val="0"/>
                      <w:marBottom w:val="0"/>
                      <w:divBdr>
                        <w:top w:val="none" w:sz="0" w:space="0" w:color="auto"/>
                        <w:left w:val="none" w:sz="0" w:space="0" w:color="auto"/>
                        <w:bottom w:val="none" w:sz="0" w:space="0" w:color="auto"/>
                        <w:right w:val="none" w:sz="0" w:space="0" w:color="auto"/>
                      </w:divBdr>
                      <w:divsChild>
                        <w:div w:id="1554537222">
                          <w:marLeft w:val="0"/>
                          <w:marRight w:val="0"/>
                          <w:marTop w:val="0"/>
                          <w:marBottom w:val="0"/>
                          <w:divBdr>
                            <w:top w:val="none" w:sz="0" w:space="0" w:color="auto"/>
                            <w:left w:val="none" w:sz="0" w:space="0" w:color="auto"/>
                            <w:bottom w:val="none" w:sz="0" w:space="0" w:color="auto"/>
                            <w:right w:val="none" w:sz="0" w:space="0" w:color="auto"/>
                          </w:divBdr>
                          <w:divsChild>
                            <w:div w:id="42488313">
                              <w:marLeft w:val="0"/>
                              <w:marRight w:val="0"/>
                              <w:marTop w:val="0"/>
                              <w:marBottom w:val="0"/>
                              <w:divBdr>
                                <w:top w:val="none" w:sz="0" w:space="0" w:color="auto"/>
                                <w:left w:val="none" w:sz="0" w:space="0" w:color="auto"/>
                                <w:bottom w:val="none" w:sz="0" w:space="0" w:color="auto"/>
                                <w:right w:val="none" w:sz="0" w:space="0" w:color="auto"/>
                              </w:divBdr>
                              <w:divsChild>
                                <w:div w:id="1784223095">
                                  <w:marLeft w:val="0"/>
                                  <w:marRight w:val="0"/>
                                  <w:marTop w:val="0"/>
                                  <w:marBottom w:val="0"/>
                                  <w:divBdr>
                                    <w:top w:val="none" w:sz="0" w:space="0" w:color="auto"/>
                                    <w:left w:val="none" w:sz="0" w:space="0" w:color="auto"/>
                                    <w:bottom w:val="none" w:sz="0" w:space="0" w:color="auto"/>
                                    <w:right w:val="none" w:sz="0" w:space="0" w:color="auto"/>
                                  </w:divBdr>
                                  <w:divsChild>
                                    <w:div w:id="176502877">
                                      <w:marLeft w:val="0"/>
                                      <w:marRight w:val="0"/>
                                      <w:marTop w:val="0"/>
                                      <w:marBottom w:val="0"/>
                                      <w:divBdr>
                                        <w:top w:val="none" w:sz="0" w:space="0" w:color="auto"/>
                                        <w:left w:val="none" w:sz="0" w:space="0" w:color="auto"/>
                                        <w:bottom w:val="none" w:sz="0" w:space="0" w:color="auto"/>
                                        <w:right w:val="none" w:sz="0" w:space="0" w:color="auto"/>
                                      </w:divBdr>
                                      <w:divsChild>
                                        <w:div w:id="1290745840">
                                          <w:marLeft w:val="0"/>
                                          <w:marRight w:val="0"/>
                                          <w:marTop w:val="0"/>
                                          <w:marBottom w:val="0"/>
                                          <w:divBdr>
                                            <w:top w:val="none" w:sz="0" w:space="0" w:color="auto"/>
                                            <w:left w:val="none" w:sz="0" w:space="0" w:color="auto"/>
                                            <w:bottom w:val="none" w:sz="0" w:space="0" w:color="auto"/>
                                            <w:right w:val="none" w:sz="0" w:space="0" w:color="auto"/>
                                          </w:divBdr>
                                          <w:divsChild>
                                            <w:div w:id="678192791">
                                              <w:marLeft w:val="0"/>
                                              <w:marRight w:val="0"/>
                                              <w:marTop w:val="0"/>
                                              <w:marBottom w:val="0"/>
                                              <w:divBdr>
                                                <w:top w:val="none" w:sz="0" w:space="0" w:color="auto"/>
                                                <w:left w:val="none" w:sz="0" w:space="0" w:color="auto"/>
                                                <w:bottom w:val="none" w:sz="0" w:space="0" w:color="auto"/>
                                                <w:right w:val="none" w:sz="0" w:space="0" w:color="auto"/>
                                              </w:divBdr>
                                              <w:divsChild>
                                                <w:div w:id="1645310168">
                                                  <w:marLeft w:val="0"/>
                                                  <w:marRight w:val="0"/>
                                                  <w:marTop w:val="0"/>
                                                  <w:marBottom w:val="0"/>
                                                  <w:divBdr>
                                                    <w:top w:val="none" w:sz="0" w:space="0" w:color="auto"/>
                                                    <w:left w:val="none" w:sz="0" w:space="0" w:color="auto"/>
                                                    <w:bottom w:val="none" w:sz="0" w:space="0" w:color="auto"/>
                                                    <w:right w:val="none" w:sz="0" w:space="0" w:color="auto"/>
                                                  </w:divBdr>
                                                  <w:divsChild>
                                                    <w:div w:id="17005312">
                                                      <w:marLeft w:val="0"/>
                                                      <w:marRight w:val="0"/>
                                                      <w:marTop w:val="0"/>
                                                      <w:marBottom w:val="0"/>
                                                      <w:divBdr>
                                                        <w:top w:val="none" w:sz="0" w:space="0" w:color="auto"/>
                                                        <w:left w:val="none" w:sz="0" w:space="0" w:color="auto"/>
                                                        <w:bottom w:val="none" w:sz="0" w:space="0" w:color="auto"/>
                                                        <w:right w:val="none" w:sz="0" w:space="0" w:color="auto"/>
                                                      </w:divBdr>
                                                      <w:divsChild>
                                                        <w:div w:id="1173952637">
                                                          <w:marLeft w:val="150"/>
                                                          <w:marRight w:val="150"/>
                                                          <w:marTop w:val="0"/>
                                                          <w:marBottom w:val="0"/>
                                                          <w:divBdr>
                                                            <w:top w:val="none" w:sz="0" w:space="0" w:color="auto"/>
                                                            <w:left w:val="none" w:sz="0" w:space="0" w:color="auto"/>
                                                            <w:bottom w:val="none" w:sz="0" w:space="0" w:color="auto"/>
                                                            <w:right w:val="none" w:sz="0" w:space="0" w:color="auto"/>
                                                          </w:divBdr>
                                                          <w:divsChild>
                                                            <w:div w:id="824971040">
                                                              <w:marLeft w:val="0"/>
                                                              <w:marRight w:val="0"/>
                                                              <w:marTop w:val="0"/>
                                                              <w:marBottom w:val="0"/>
                                                              <w:divBdr>
                                                                <w:top w:val="none" w:sz="0" w:space="0" w:color="auto"/>
                                                                <w:left w:val="none" w:sz="0" w:space="0" w:color="auto"/>
                                                                <w:bottom w:val="none" w:sz="0" w:space="0" w:color="auto"/>
                                                                <w:right w:val="none" w:sz="0" w:space="0" w:color="auto"/>
                                                              </w:divBdr>
                                                              <w:divsChild>
                                                                <w:div w:id="493759475">
                                                                  <w:marLeft w:val="0"/>
                                                                  <w:marRight w:val="0"/>
                                                                  <w:marTop w:val="0"/>
                                                                  <w:marBottom w:val="0"/>
                                                                  <w:divBdr>
                                                                    <w:top w:val="none" w:sz="0" w:space="0" w:color="auto"/>
                                                                    <w:left w:val="none" w:sz="0" w:space="0" w:color="auto"/>
                                                                    <w:bottom w:val="none" w:sz="0" w:space="0" w:color="auto"/>
                                                                    <w:right w:val="none" w:sz="0" w:space="0" w:color="auto"/>
                                                                  </w:divBdr>
                                                                  <w:divsChild>
                                                                    <w:div w:id="1152411469">
                                                                      <w:marLeft w:val="0"/>
                                                                      <w:marRight w:val="0"/>
                                                                      <w:marTop w:val="0"/>
                                                                      <w:marBottom w:val="360"/>
                                                                      <w:divBdr>
                                                                        <w:top w:val="none" w:sz="0" w:space="0" w:color="auto"/>
                                                                        <w:left w:val="none" w:sz="0" w:space="0" w:color="auto"/>
                                                                        <w:bottom w:val="none" w:sz="0" w:space="0" w:color="auto"/>
                                                                        <w:right w:val="none" w:sz="0" w:space="0" w:color="auto"/>
                                                                      </w:divBdr>
                                                                      <w:divsChild>
                                                                        <w:div w:id="555822001">
                                                                          <w:marLeft w:val="0"/>
                                                                          <w:marRight w:val="0"/>
                                                                          <w:marTop w:val="0"/>
                                                                          <w:marBottom w:val="0"/>
                                                                          <w:divBdr>
                                                                            <w:top w:val="none" w:sz="0" w:space="0" w:color="auto"/>
                                                                            <w:left w:val="none" w:sz="0" w:space="0" w:color="auto"/>
                                                                            <w:bottom w:val="none" w:sz="0" w:space="0" w:color="auto"/>
                                                                            <w:right w:val="none" w:sz="0" w:space="0" w:color="auto"/>
                                                                          </w:divBdr>
                                                                          <w:divsChild>
                                                                            <w:div w:id="770856380">
                                                                              <w:marLeft w:val="0"/>
                                                                              <w:marRight w:val="0"/>
                                                                              <w:marTop w:val="0"/>
                                                                              <w:marBottom w:val="0"/>
                                                                              <w:divBdr>
                                                                                <w:top w:val="none" w:sz="0" w:space="0" w:color="auto"/>
                                                                                <w:left w:val="none" w:sz="0" w:space="0" w:color="auto"/>
                                                                                <w:bottom w:val="none" w:sz="0" w:space="0" w:color="auto"/>
                                                                                <w:right w:val="none" w:sz="0" w:space="0" w:color="auto"/>
                                                                              </w:divBdr>
                                                                              <w:divsChild>
                                                                                <w:div w:id="235477018">
                                                                                  <w:marLeft w:val="0"/>
                                                                                  <w:marRight w:val="0"/>
                                                                                  <w:marTop w:val="0"/>
                                                                                  <w:marBottom w:val="0"/>
                                                                                  <w:divBdr>
                                                                                    <w:top w:val="none" w:sz="0" w:space="0" w:color="auto"/>
                                                                                    <w:left w:val="none" w:sz="0" w:space="0" w:color="auto"/>
                                                                                    <w:bottom w:val="none" w:sz="0" w:space="0" w:color="auto"/>
                                                                                    <w:right w:val="none" w:sz="0" w:space="0" w:color="auto"/>
                                                                                  </w:divBdr>
                                                                                  <w:divsChild>
                                                                                    <w:div w:id="621500306">
                                                                                      <w:marLeft w:val="0"/>
                                                                                      <w:marRight w:val="0"/>
                                                                                      <w:marTop w:val="0"/>
                                                                                      <w:marBottom w:val="0"/>
                                                                                      <w:divBdr>
                                                                                        <w:top w:val="none" w:sz="0" w:space="0" w:color="auto"/>
                                                                                        <w:left w:val="none" w:sz="0" w:space="0" w:color="auto"/>
                                                                                        <w:bottom w:val="none" w:sz="0" w:space="0" w:color="auto"/>
                                                                                        <w:right w:val="none" w:sz="0" w:space="0" w:color="auto"/>
                                                                                      </w:divBdr>
                                                                                      <w:divsChild>
                                                                                        <w:div w:id="1747608067">
                                                                                          <w:marLeft w:val="0"/>
                                                                                          <w:marRight w:val="0"/>
                                                                                          <w:marTop w:val="0"/>
                                                                                          <w:marBottom w:val="360"/>
                                                                                          <w:divBdr>
                                                                                            <w:top w:val="none" w:sz="0" w:space="0" w:color="auto"/>
                                                                                            <w:left w:val="none" w:sz="0" w:space="0" w:color="auto"/>
                                                                                            <w:bottom w:val="none" w:sz="0" w:space="0" w:color="auto"/>
                                                                                            <w:right w:val="none" w:sz="0" w:space="0" w:color="auto"/>
                                                                                          </w:divBdr>
                                                                                          <w:divsChild>
                                                                                            <w:div w:id="27456172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318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BOOKSHUTNT.RU/&#8230;SENTYABRYAENGLISH" TargetMode="External"/><Relationship Id="rId18" Type="http://schemas.openxmlformats.org/officeDocument/2006/relationships/hyperlink" Target="http://WWW.BOOKSHUTNT.RU/&#8230;SENTYABRYAENGLIS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OKSHUTNT.RU/&#8230;SENTYABRYAENGLISH" TargetMode="External"/><Relationship Id="rId17" Type="http://schemas.openxmlformats.org/officeDocument/2006/relationships/hyperlink" Target="http://WWW.BOOKSHUTNT.RU/&#8230;SENTYABRYAENGLISH" TargetMode="External"/><Relationship Id="rId2" Type="http://schemas.openxmlformats.org/officeDocument/2006/relationships/numbering" Target="numbering.xml"/><Relationship Id="rId16" Type="http://schemas.openxmlformats.org/officeDocument/2006/relationships/hyperlink" Target="http://WWW.BOOKSHUTNT.RU/&#8230;SENTYABRYAENGLISH" TargetMode="External"/><Relationship Id="rId20" Type="http://schemas.openxmlformats.org/officeDocument/2006/relationships/hyperlink" Target="http://http./www.just-English.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OKSHUTNT.RU/&#8230;SENTYABRYAENGLISH" TargetMode="External"/><Relationship Id="rId5" Type="http://schemas.openxmlformats.org/officeDocument/2006/relationships/webSettings" Target="webSettings.xml"/><Relationship Id="rId15" Type="http://schemas.openxmlformats.org/officeDocument/2006/relationships/hyperlink" Target="http://WWW.BOOKSHUTNT.RU/&#8230;SENTYABRYAENGLISH" TargetMode="External"/><Relationship Id="rId10" Type="http://schemas.openxmlformats.org/officeDocument/2006/relationships/hyperlink" Target="http://www.britishcouncil.org/japan-trenduk-ukcities.htm" TargetMode="External"/><Relationship Id="rId19" Type="http://schemas.openxmlformats.org/officeDocument/2006/relationships/hyperlink" Target="http://WWW.BOOKSHUTNT.RU/&#8230;SENTYABRYAENGLISH"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BOOKSHUTNT.RU/&#8230;SENTYABRYAENGLIS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8AF19-1865-4249-BE2C-8C51C8DDC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41</Pages>
  <Words>12926</Words>
  <Characters>73682</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ГБОУ СПО ЯНАО "Ямальский полярный агроэкономический"</Company>
  <LinksUpToDate>false</LinksUpToDate>
  <CharactersWithSpaces>86436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Еросланова</dc:creator>
  <cp:lastModifiedBy>USER</cp:lastModifiedBy>
  <cp:revision>36</cp:revision>
  <cp:lastPrinted>2016-03-09T11:08:00Z</cp:lastPrinted>
  <dcterms:created xsi:type="dcterms:W3CDTF">2018-06-13T07:06:00Z</dcterms:created>
  <dcterms:modified xsi:type="dcterms:W3CDTF">2022-09-21T07:17:00Z</dcterms:modified>
</cp:coreProperties>
</file>