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CBC" w:rsidRPr="00826289" w:rsidRDefault="00390CBC" w:rsidP="00390CBC">
      <w:pPr>
        <w:spacing w:after="0" w:line="240" w:lineRule="auto"/>
        <w:jc w:val="center"/>
        <w:rPr>
          <w:rFonts w:ascii="Times New Roman" w:hAnsi="Times New Roman" w:cs="Times New Roman"/>
          <w:sz w:val="28"/>
          <w:szCs w:val="28"/>
        </w:rPr>
      </w:pPr>
      <w:r w:rsidRPr="00826289">
        <w:rPr>
          <w:rFonts w:ascii="Times New Roman" w:hAnsi="Times New Roman" w:cs="Times New Roman"/>
          <w:sz w:val="28"/>
          <w:szCs w:val="28"/>
        </w:rPr>
        <w:t xml:space="preserve">бюджетное профессиональное образовательное учреждение </w:t>
      </w:r>
    </w:p>
    <w:p w:rsidR="00390CBC" w:rsidRPr="00826289" w:rsidRDefault="00390CBC" w:rsidP="00390CBC">
      <w:pPr>
        <w:spacing w:after="0" w:line="240" w:lineRule="auto"/>
        <w:jc w:val="center"/>
        <w:rPr>
          <w:rFonts w:ascii="Times New Roman" w:hAnsi="Times New Roman" w:cs="Times New Roman"/>
          <w:sz w:val="28"/>
          <w:szCs w:val="28"/>
        </w:rPr>
      </w:pPr>
      <w:r w:rsidRPr="00826289">
        <w:rPr>
          <w:rFonts w:ascii="Times New Roman" w:hAnsi="Times New Roman" w:cs="Times New Roman"/>
          <w:sz w:val="28"/>
          <w:szCs w:val="28"/>
        </w:rPr>
        <w:t>Вологодской области «Вологодский колледж технологии и дизайна»</w:t>
      </w:r>
    </w:p>
    <w:p w:rsidR="00390CBC" w:rsidRPr="00826289" w:rsidRDefault="00390CBC" w:rsidP="00390CBC">
      <w:pPr>
        <w:spacing w:after="0" w:line="240" w:lineRule="auto"/>
        <w:jc w:val="both"/>
        <w:rPr>
          <w:rFonts w:ascii="Times New Roman" w:hAnsi="Times New Roman" w:cs="Times New Roman"/>
          <w:color w:val="FF0000"/>
          <w:sz w:val="28"/>
          <w:szCs w:val="28"/>
        </w:rPr>
      </w:pPr>
    </w:p>
    <w:p w:rsidR="00390CBC" w:rsidRPr="00826289" w:rsidRDefault="00390CBC" w:rsidP="00390CBC">
      <w:pPr>
        <w:spacing w:after="0" w:line="240" w:lineRule="auto"/>
        <w:jc w:val="both"/>
        <w:rPr>
          <w:rFonts w:ascii="Times New Roman" w:hAnsi="Times New Roman" w:cs="Times New Roman"/>
          <w:color w:val="000000"/>
          <w:sz w:val="28"/>
          <w:szCs w:val="28"/>
        </w:rPr>
      </w:pPr>
    </w:p>
    <w:p w:rsidR="00390CBC" w:rsidRPr="00826289" w:rsidRDefault="00390CBC" w:rsidP="00390CBC">
      <w:pPr>
        <w:spacing w:after="0" w:line="240" w:lineRule="auto"/>
        <w:ind w:left="5387"/>
        <w:rPr>
          <w:rFonts w:ascii="Times New Roman" w:hAnsi="Times New Roman" w:cs="Times New Roman"/>
          <w:sz w:val="28"/>
          <w:szCs w:val="28"/>
        </w:rPr>
      </w:pPr>
      <w:r w:rsidRPr="00826289">
        <w:rPr>
          <w:rFonts w:ascii="Times New Roman" w:hAnsi="Times New Roman" w:cs="Times New Roman"/>
          <w:sz w:val="28"/>
          <w:szCs w:val="28"/>
        </w:rPr>
        <w:t>УТВЕРЖДЕНО</w:t>
      </w:r>
    </w:p>
    <w:p w:rsidR="00390CBC" w:rsidRPr="00826289" w:rsidRDefault="00390CBC" w:rsidP="00390CBC">
      <w:pPr>
        <w:spacing w:after="0" w:line="240" w:lineRule="auto"/>
        <w:ind w:left="5387"/>
        <w:rPr>
          <w:rFonts w:ascii="Times New Roman" w:hAnsi="Times New Roman" w:cs="Times New Roman"/>
          <w:sz w:val="28"/>
          <w:szCs w:val="28"/>
        </w:rPr>
      </w:pPr>
      <w:r w:rsidRPr="00826289">
        <w:rPr>
          <w:rFonts w:ascii="Times New Roman" w:hAnsi="Times New Roman" w:cs="Times New Roman"/>
          <w:sz w:val="28"/>
          <w:szCs w:val="28"/>
        </w:rPr>
        <w:t>приказом директора</w:t>
      </w:r>
    </w:p>
    <w:p w:rsidR="00F06C1D" w:rsidRDefault="00390CBC" w:rsidP="00F06C1D">
      <w:pPr>
        <w:spacing w:after="0" w:line="240" w:lineRule="auto"/>
        <w:ind w:left="5387"/>
        <w:rPr>
          <w:rFonts w:ascii="Times New Roman" w:hAnsi="Times New Roman" w:cs="Times New Roman"/>
          <w:sz w:val="28"/>
          <w:szCs w:val="28"/>
        </w:rPr>
      </w:pPr>
      <w:r w:rsidRPr="00826289">
        <w:rPr>
          <w:rFonts w:ascii="Times New Roman" w:hAnsi="Times New Roman" w:cs="Times New Roman"/>
          <w:sz w:val="28"/>
          <w:szCs w:val="28"/>
        </w:rPr>
        <w:t>БПОУ ВО «Вологодский колледж технологии и дизайна»</w:t>
      </w:r>
    </w:p>
    <w:p w:rsidR="00E74A32" w:rsidRDefault="00E74A32" w:rsidP="00F06C1D">
      <w:pPr>
        <w:spacing w:after="0" w:line="240" w:lineRule="auto"/>
        <w:ind w:left="5387"/>
        <w:rPr>
          <w:rFonts w:ascii="Times New Roman" w:eastAsia="Calibri" w:hAnsi="Times New Roman" w:cs="Times New Roman"/>
          <w:sz w:val="28"/>
          <w:szCs w:val="28"/>
          <w:lang w:eastAsia="ru-RU"/>
        </w:rPr>
      </w:pPr>
      <w:r w:rsidRPr="00E74A32">
        <w:rPr>
          <w:rFonts w:ascii="Times New Roman" w:eastAsia="Calibri" w:hAnsi="Times New Roman" w:cs="Times New Roman"/>
          <w:sz w:val="28"/>
          <w:szCs w:val="28"/>
          <w:lang w:eastAsia="ru-RU"/>
        </w:rPr>
        <w:t>от 31.08.2021 № 528</w:t>
      </w:r>
    </w:p>
    <w:p w:rsidR="00F06C1D" w:rsidRPr="00F06C1D" w:rsidRDefault="00F06C1D" w:rsidP="00F06C1D">
      <w:pPr>
        <w:spacing w:after="0" w:line="240" w:lineRule="auto"/>
        <w:ind w:left="5387"/>
        <w:rPr>
          <w:rFonts w:ascii="Times New Roman" w:hAnsi="Times New Roman" w:cs="Times New Roman"/>
          <w:sz w:val="28"/>
          <w:szCs w:val="28"/>
        </w:rPr>
      </w:pPr>
      <w:r w:rsidRPr="00F06C1D">
        <w:rPr>
          <w:rFonts w:ascii="Times New Roman" w:hAnsi="Times New Roman" w:cs="Times New Roman"/>
          <w:sz w:val="28"/>
          <w:szCs w:val="28"/>
        </w:rPr>
        <w:t>от 31.08.2022 № 580</w:t>
      </w:r>
    </w:p>
    <w:p w:rsidR="00390CBC" w:rsidRPr="00826289" w:rsidRDefault="00390CBC" w:rsidP="00390CBC">
      <w:pPr>
        <w:spacing w:after="0" w:line="240" w:lineRule="auto"/>
        <w:ind w:left="5670"/>
        <w:rPr>
          <w:rFonts w:ascii="Times New Roman" w:hAnsi="Times New Roman" w:cs="Times New Roman"/>
          <w:b/>
          <w:sz w:val="28"/>
          <w:szCs w:val="28"/>
        </w:rPr>
      </w:pPr>
    </w:p>
    <w:p w:rsidR="00390CBC" w:rsidRDefault="00390CBC" w:rsidP="00390CBC">
      <w:pPr>
        <w:jc w:val="right"/>
        <w:rPr>
          <w:rFonts w:ascii="Times New Roman" w:eastAsia="Times New Roman" w:hAnsi="Times New Roman" w:cs="Times New Roman"/>
          <w:sz w:val="28"/>
          <w:szCs w:val="28"/>
          <w:lang w:eastAsia="ru-RU"/>
        </w:rPr>
      </w:pPr>
    </w:p>
    <w:p w:rsidR="00390CBC" w:rsidRPr="00FB0287" w:rsidRDefault="00390CBC" w:rsidP="00390CBC">
      <w:pPr>
        <w:jc w:val="right"/>
        <w:rPr>
          <w:rFonts w:ascii="Times New Roman" w:eastAsia="Times New Roman" w:hAnsi="Times New Roman" w:cs="Times New Roman"/>
          <w:sz w:val="28"/>
          <w:szCs w:val="28"/>
          <w:lang w:eastAsia="ru-RU"/>
        </w:rPr>
      </w:pPr>
    </w:p>
    <w:p w:rsidR="00390CBC" w:rsidRDefault="00390CBC" w:rsidP="00390CBC">
      <w:pPr>
        <w:rPr>
          <w:rFonts w:ascii="Times New Roman" w:eastAsia="Times New Roman" w:hAnsi="Times New Roman" w:cs="Times New Roman"/>
          <w:sz w:val="28"/>
          <w:szCs w:val="28"/>
          <w:lang w:eastAsia="ru-RU"/>
        </w:rPr>
      </w:pPr>
    </w:p>
    <w:p w:rsidR="00390CBC" w:rsidRDefault="00390CBC" w:rsidP="00390CBC">
      <w:pPr>
        <w:rPr>
          <w:rFonts w:ascii="Times New Roman" w:eastAsia="Times New Roman" w:hAnsi="Times New Roman" w:cs="Times New Roman"/>
          <w:sz w:val="28"/>
          <w:szCs w:val="28"/>
          <w:lang w:eastAsia="ru-RU"/>
        </w:rPr>
      </w:pPr>
    </w:p>
    <w:p w:rsidR="00EC0FAC" w:rsidRPr="00FB0287" w:rsidRDefault="00EC0FAC" w:rsidP="00390CBC">
      <w:pPr>
        <w:rPr>
          <w:rFonts w:ascii="Times New Roman" w:eastAsia="Times New Roman" w:hAnsi="Times New Roman" w:cs="Times New Roman"/>
          <w:sz w:val="28"/>
          <w:szCs w:val="28"/>
          <w:lang w:eastAsia="ru-RU"/>
        </w:rPr>
      </w:pPr>
    </w:p>
    <w:p w:rsidR="00390CBC" w:rsidRPr="00E54B23" w:rsidRDefault="00390CBC" w:rsidP="00390CBC">
      <w:pPr>
        <w:spacing w:after="0" w:line="240" w:lineRule="auto"/>
        <w:jc w:val="center"/>
        <w:rPr>
          <w:rFonts w:ascii="Times New Roman" w:hAnsi="Times New Roman" w:cs="Times New Roman"/>
          <w:b/>
          <w:sz w:val="28"/>
          <w:szCs w:val="28"/>
        </w:rPr>
      </w:pPr>
      <w:r w:rsidRPr="00E54B23">
        <w:rPr>
          <w:rFonts w:ascii="Times New Roman" w:hAnsi="Times New Roman" w:cs="Times New Roman"/>
          <w:b/>
          <w:sz w:val="28"/>
          <w:szCs w:val="28"/>
        </w:rPr>
        <w:t>МЕТОДИЧЕСКИЕ РЕКОМЕНДАЦИИ</w:t>
      </w:r>
      <w:r>
        <w:rPr>
          <w:rFonts w:ascii="Times New Roman" w:hAnsi="Times New Roman" w:cs="Times New Roman"/>
          <w:b/>
          <w:sz w:val="28"/>
          <w:szCs w:val="28"/>
        </w:rPr>
        <w:t xml:space="preserve"> </w:t>
      </w:r>
      <w:r w:rsidRPr="00E54B23">
        <w:rPr>
          <w:rFonts w:ascii="Times New Roman" w:hAnsi="Times New Roman" w:cs="Times New Roman"/>
          <w:b/>
          <w:sz w:val="28"/>
          <w:szCs w:val="28"/>
        </w:rPr>
        <w:t>ПО ВЫПОЛНЕНИЮ ВНЕАУДИТОРНОЙ САМОСТОЯТЕЛЬНОЙ РАБОТЫ</w:t>
      </w:r>
    </w:p>
    <w:p w:rsidR="00390CBC" w:rsidRDefault="00E74A32" w:rsidP="00390CBC">
      <w:pPr>
        <w:spacing w:after="0" w:line="240" w:lineRule="auto"/>
        <w:jc w:val="center"/>
        <w:rPr>
          <w:rStyle w:val="s2"/>
          <w:color w:val="000000"/>
          <w:sz w:val="28"/>
          <w:szCs w:val="28"/>
        </w:rPr>
      </w:pPr>
      <w:r>
        <w:rPr>
          <w:rFonts w:ascii="Times New Roman" w:hAnsi="Times New Roman" w:cs="Times New Roman"/>
          <w:color w:val="000000"/>
          <w:sz w:val="28"/>
          <w:szCs w:val="28"/>
        </w:rPr>
        <w:t>ПО УЧЕБНОМУ ПРЕДМЕТУ</w:t>
      </w:r>
      <w:r w:rsidR="00390CBC" w:rsidRPr="00306EA7">
        <w:rPr>
          <w:rStyle w:val="s2"/>
          <w:color w:val="000000"/>
          <w:sz w:val="28"/>
          <w:szCs w:val="28"/>
        </w:rPr>
        <w:t xml:space="preserve"> </w:t>
      </w:r>
    </w:p>
    <w:p w:rsidR="00CC67BD" w:rsidRPr="00390CBC" w:rsidRDefault="00390CBC" w:rsidP="00390CBC">
      <w:pPr>
        <w:spacing w:after="0" w:line="240" w:lineRule="auto"/>
        <w:jc w:val="center"/>
        <w:rPr>
          <w:rFonts w:cs="Times New Roman"/>
          <w:color w:val="000000"/>
        </w:rPr>
      </w:pPr>
      <w:r w:rsidRPr="00FB0287">
        <w:rPr>
          <w:rFonts w:ascii="Times New Roman" w:hAnsi="Times New Roman" w:cs="Times New Roman"/>
          <w:color w:val="000000"/>
          <w:sz w:val="28"/>
          <w:szCs w:val="28"/>
          <w:lang w:eastAsia="ru-RU"/>
        </w:rPr>
        <w:t>ОУД</w:t>
      </w:r>
      <w:r>
        <w:rPr>
          <w:rFonts w:ascii="Times New Roman" w:hAnsi="Times New Roman" w:cs="Times New Roman"/>
          <w:color w:val="000000"/>
          <w:sz w:val="28"/>
          <w:szCs w:val="28"/>
          <w:lang w:eastAsia="ru-RU"/>
        </w:rPr>
        <w:t>Б</w:t>
      </w:r>
      <w:r w:rsidRPr="00FB0287">
        <w:rPr>
          <w:rFonts w:ascii="Times New Roman" w:hAnsi="Times New Roman" w:cs="Times New Roman"/>
          <w:color w:val="000000"/>
          <w:sz w:val="28"/>
          <w:szCs w:val="28"/>
          <w:lang w:eastAsia="ru-RU"/>
        </w:rPr>
        <w:t>.01 РУССКИЙ ЯЗЫК</w:t>
      </w:r>
    </w:p>
    <w:p w:rsidR="00CC67BD" w:rsidRPr="00860479" w:rsidRDefault="00CC67BD" w:rsidP="00CC67BD">
      <w:pPr>
        <w:tabs>
          <w:tab w:val="left" w:pos="6521"/>
        </w:tabs>
        <w:spacing w:after="0"/>
        <w:ind w:left="5387"/>
        <w:rPr>
          <w:rFonts w:ascii="Times New Roman" w:hAnsi="Times New Roman"/>
          <w:sz w:val="28"/>
          <w:szCs w:val="28"/>
        </w:rPr>
      </w:pPr>
    </w:p>
    <w:p w:rsidR="000A53DD" w:rsidRDefault="000A53DD" w:rsidP="000A53DD">
      <w:pPr>
        <w:tabs>
          <w:tab w:val="left" w:pos="7035"/>
        </w:tabs>
        <w:jc w:val="center"/>
        <w:rPr>
          <w:rFonts w:ascii="Times New Roman" w:eastAsia="Times New Roman" w:hAnsi="Times New Roman"/>
          <w:b/>
          <w:sz w:val="28"/>
          <w:szCs w:val="28"/>
        </w:rPr>
      </w:pPr>
      <w:r>
        <w:rPr>
          <w:rFonts w:ascii="Times New Roman" w:hAnsi="Times New Roman"/>
          <w:color w:val="000000"/>
          <w:sz w:val="28"/>
          <w:szCs w:val="28"/>
          <w:lang w:eastAsia="ru-RU"/>
        </w:rPr>
        <w:t xml:space="preserve">Специальность </w:t>
      </w:r>
      <w:r>
        <w:rPr>
          <w:rFonts w:ascii="Times New Roman" w:hAnsi="Times New Roman"/>
          <w:sz w:val="28"/>
          <w:szCs w:val="28"/>
        </w:rPr>
        <w:t xml:space="preserve"> </w:t>
      </w:r>
    </w:p>
    <w:p w:rsidR="002515CC" w:rsidRPr="002515CC" w:rsidRDefault="002515CC" w:rsidP="002515CC">
      <w:pPr>
        <w:tabs>
          <w:tab w:val="left" w:pos="7035"/>
        </w:tabs>
        <w:jc w:val="center"/>
        <w:rPr>
          <w:rFonts w:ascii="Times New Roman" w:eastAsia="Times New Roman" w:hAnsi="Times New Roman" w:cs="Times New Roman"/>
          <w:b/>
          <w:sz w:val="28"/>
          <w:szCs w:val="28"/>
        </w:rPr>
      </w:pPr>
      <w:r w:rsidRPr="002515CC">
        <w:rPr>
          <w:rFonts w:ascii="Times New Roman" w:eastAsia="Calibri" w:hAnsi="Times New Roman" w:cs="Times New Roman"/>
          <w:sz w:val="28"/>
          <w:szCs w:val="28"/>
        </w:rPr>
        <w:t>29.02.04 Конструирование, моделирование и технология швейных изделий</w:t>
      </w:r>
    </w:p>
    <w:p w:rsidR="00EC0FAC" w:rsidRDefault="00EC0FAC" w:rsidP="002515CC">
      <w:pPr>
        <w:tabs>
          <w:tab w:val="left" w:pos="4198"/>
        </w:tabs>
        <w:spacing w:after="0" w:line="240" w:lineRule="auto"/>
        <w:jc w:val="both"/>
        <w:rPr>
          <w:rFonts w:ascii="Times New Roman" w:eastAsia="Times New Roman" w:hAnsi="Times New Roman"/>
          <w:color w:val="000000"/>
          <w:sz w:val="24"/>
          <w:szCs w:val="24"/>
          <w:lang w:eastAsia="ru-RU"/>
        </w:rPr>
      </w:pPr>
    </w:p>
    <w:p w:rsidR="00F400F6" w:rsidRPr="003F772F" w:rsidRDefault="00F400F6"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ab/>
      </w:r>
      <w:r w:rsidRPr="003F772F">
        <w:rPr>
          <w:rFonts w:ascii="Times New Roman" w:eastAsia="Times New Roman" w:hAnsi="Times New Roman" w:cs="Times New Roman"/>
          <w:sz w:val="28"/>
          <w:szCs w:val="28"/>
          <w:lang w:eastAsia="ru-RU"/>
        </w:rPr>
        <w:t>социально-экономический  профиль</w:t>
      </w:r>
    </w:p>
    <w:p w:rsidR="006A6069" w:rsidRPr="008C6D71" w:rsidRDefault="006A6069" w:rsidP="00F400F6">
      <w:pPr>
        <w:tabs>
          <w:tab w:val="left" w:pos="1568"/>
        </w:tabs>
        <w:spacing w:after="200" w:line="360" w:lineRule="auto"/>
        <w:rPr>
          <w:rFonts w:ascii="Times New Roman" w:eastAsia="Times New Roman" w:hAnsi="Times New Roman" w:cs="Times New Roman"/>
          <w:b/>
          <w:sz w:val="28"/>
          <w:szCs w:val="28"/>
          <w:lang w:eastAsia="ru-RU"/>
        </w:rPr>
      </w:pPr>
    </w:p>
    <w:p w:rsidR="00CC79C4" w:rsidRDefault="00CC79C4" w:rsidP="00CC79C4">
      <w:pPr>
        <w:spacing w:after="0" w:line="240" w:lineRule="auto"/>
        <w:ind w:firstLine="540"/>
        <w:jc w:val="both"/>
        <w:rPr>
          <w:rFonts w:ascii="Times New Roman" w:eastAsia="Times New Roman" w:hAnsi="Times New Roman"/>
          <w:b/>
          <w:color w:val="000000"/>
          <w:sz w:val="28"/>
          <w:szCs w:val="28"/>
          <w:lang w:eastAsia="ru-RU"/>
        </w:rPr>
      </w:pPr>
    </w:p>
    <w:p w:rsidR="00CC79C4" w:rsidRPr="008C6D71" w:rsidRDefault="00CC79C4" w:rsidP="006A6069">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eastAsia="Times New Roman" w:hAnsi="Times New Roman" w:cs="Times New Roman"/>
          <w:b/>
          <w:sz w:val="28"/>
          <w:szCs w:val="28"/>
          <w:lang w:eastAsia="ru-RU"/>
        </w:rPr>
      </w:pPr>
    </w:p>
    <w:p w:rsidR="00CC79C4" w:rsidRDefault="00CC79C4" w:rsidP="00F40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right="284"/>
        <w:rPr>
          <w:rFonts w:ascii="Times New Roman" w:eastAsia="Times New Roman" w:hAnsi="Times New Roman" w:cs="Times New Roman"/>
          <w:bCs/>
          <w:sz w:val="28"/>
          <w:szCs w:val="28"/>
          <w:lang w:eastAsia="ru-RU"/>
        </w:rPr>
      </w:pPr>
    </w:p>
    <w:p w:rsidR="00390CBC" w:rsidRDefault="00390CBC"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eastAsia="Times New Roman" w:hAnsi="Times New Roman" w:cs="Times New Roman"/>
          <w:bCs/>
          <w:sz w:val="28"/>
          <w:szCs w:val="28"/>
          <w:lang w:eastAsia="ru-RU"/>
        </w:rPr>
      </w:pPr>
    </w:p>
    <w:p w:rsidR="00390CBC" w:rsidRDefault="00390CBC"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eastAsia="Times New Roman" w:hAnsi="Times New Roman" w:cs="Times New Roman"/>
          <w:bCs/>
          <w:sz w:val="28"/>
          <w:szCs w:val="28"/>
          <w:lang w:eastAsia="ru-RU"/>
        </w:rPr>
      </w:pPr>
    </w:p>
    <w:p w:rsidR="00390CBC" w:rsidRDefault="00390CBC"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eastAsia="Times New Roman" w:hAnsi="Times New Roman" w:cs="Times New Roman"/>
          <w:bCs/>
          <w:sz w:val="28"/>
          <w:szCs w:val="28"/>
          <w:lang w:eastAsia="ru-RU"/>
        </w:rPr>
      </w:pPr>
    </w:p>
    <w:p w:rsidR="00EC0FAC" w:rsidRDefault="00EC0FAC" w:rsidP="00E74A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right="284"/>
        <w:rPr>
          <w:rFonts w:ascii="Times New Roman" w:eastAsia="Times New Roman" w:hAnsi="Times New Roman" w:cs="Times New Roman"/>
          <w:bCs/>
          <w:sz w:val="28"/>
          <w:szCs w:val="28"/>
          <w:lang w:eastAsia="ru-RU"/>
        </w:rPr>
      </w:pPr>
    </w:p>
    <w:p w:rsidR="007E7E57" w:rsidRPr="003F772F" w:rsidRDefault="007E7E57"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eastAsia="Times New Roman" w:hAnsi="Times New Roman" w:cs="Times New Roman"/>
          <w:bCs/>
          <w:sz w:val="28"/>
          <w:szCs w:val="28"/>
          <w:lang w:eastAsia="ru-RU"/>
        </w:rPr>
      </w:pPr>
      <w:r w:rsidRPr="003F772F">
        <w:rPr>
          <w:rFonts w:ascii="Times New Roman" w:eastAsia="Times New Roman" w:hAnsi="Times New Roman" w:cs="Times New Roman"/>
          <w:bCs/>
          <w:sz w:val="28"/>
          <w:szCs w:val="28"/>
          <w:lang w:eastAsia="ru-RU"/>
        </w:rPr>
        <w:t>Вологда</w:t>
      </w:r>
    </w:p>
    <w:p w:rsidR="007E7E57" w:rsidRPr="003F772F" w:rsidRDefault="00E74A32"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2021</w:t>
      </w:r>
    </w:p>
    <w:p w:rsidR="00390CBC" w:rsidRDefault="00390CBC" w:rsidP="00806409">
      <w:pPr>
        <w:pStyle w:val="p9"/>
        <w:shd w:val="clear" w:color="auto" w:fill="FFFFFF"/>
        <w:spacing w:before="0" w:beforeAutospacing="0" w:after="0" w:afterAutospacing="0"/>
        <w:jc w:val="both"/>
        <w:rPr>
          <w:color w:val="000000"/>
          <w:sz w:val="28"/>
          <w:szCs w:val="28"/>
        </w:rPr>
        <w:sectPr w:rsidR="00390CBC" w:rsidSect="006E2B1A">
          <w:footerReference w:type="default" r:id="rId8"/>
          <w:pgSz w:w="11906" w:h="16838"/>
          <w:pgMar w:top="1134" w:right="850" w:bottom="1134" w:left="1701" w:header="708" w:footer="708" w:gutter="0"/>
          <w:cols w:space="708"/>
          <w:titlePg/>
          <w:docGrid w:linePitch="360"/>
        </w:sectPr>
      </w:pPr>
    </w:p>
    <w:p w:rsidR="00806409" w:rsidRPr="00DB1390" w:rsidRDefault="00CC79C4" w:rsidP="00806409">
      <w:pPr>
        <w:pStyle w:val="p9"/>
        <w:shd w:val="clear" w:color="auto" w:fill="FFFFFF"/>
        <w:spacing w:before="0" w:beforeAutospacing="0" w:after="0" w:afterAutospacing="0"/>
        <w:jc w:val="both"/>
        <w:rPr>
          <w:color w:val="000000"/>
          <w:sz w:val="28"/>
          <w:szCs w:val="28"/>
        </w:rPr>
      </w:pPr>
      <w:r>
        <w:rPr>
          <w:color w:val="000000"/>
          <w:sz w:val="28"/>
          <w:szCs w:val="28"/>
        </w:rPr>
        <w:lastRenderedPageBreak/>
        <w:t>М</w:t>
      </w:r>
      <w:r w:rsidR="00806409" w:rsidRPr="00DB1390">
        <w:rPr>
          <w:color w:val="000000"/>
          <w:sz w:val="28"/>
          <w:szCs w:val="28"/>
        </w:rPr>
        <w:t xml:space="preserve">етодические рекомендации составлены в соответствии </w:t>
      </w:r>
      <w:r w:rsidR="00806409" w:rsidRPr="00D93037">
        <w:rPr>
          <w:sz w:val="28"/>
          <w:szCs w:val="28"/>
        </w:rPr>
        <w:t xml:space="preserve">с </w:t>
      </w:r>
      <w:r w:rsidR="00806409">
        <w:rPr>
          <w:sz w:val="28"/>
          <w:szCs w:val="28"/>
        </w:rPr>
        <w:t>федеральным государственным образовательным стандартом</w:t>
      </w:r>
      <w:r w:rsidR="00806409" w:rsidRPr="00D93037">
        <w:rPr>
          <w:sz w:val="28"/>
          <w:szCs w:val="28"/>
        </w:rPr>
        <w:t xml:space="preserve"> среднего общего образования </w:t>
      </w:r>
      <w:r w:rsidR="00806409" w:rsidRPr="00DB1390">
        <w:rPr>
          <w:color w:val="000000"/>
          <w:sz w:val="28"/>
          <w:szCs w:val="28"/>
        </w:rPr>
        <w:t>и рабочей</w:t>
      </w:r>
      <w:r w:rsidR="00FE197D">
        <w:rPr>
          <w:color w:val="000000"/>
          <w:sz w:val="28"/>
          <w:szCs w:val="28"/>
        </w:rPr>
        <w:t xml:space="preserve"> программой учебного предмета</w:t>
      </w:r>
    </w:p>
    <w:p w:rsidR="00806409" w:rsidRPr="00DB1390" w:rsidRDefault="00806409" w:rsidP="00806409">
      <w:pPr>
        <w:pStyle w:val="p9"/>
        <w:shd w:val="clear" w:color="auto" w:fill="FFFFFF"/>
        <w:spacing w:before="0" w:beforeAutospacing="0" w:after="0" w:afterAutospacing="0"/>
        <w:jc w:val="both"/>
        <w:rPr>
          <w:color w:val="000000"/>
          <w:sz w:val="28"/>
          <w:szCs w:val="28"/>
        </w:rPr>
      </w:pPr>
    </w:p>
    <w:p w:rsidR="00806409" w:rsidRDefault="00806409" w:rsidP="00806409">
      <w:pPr>
        <w:pStyle w:val="p9"/>
        <w:shd w:val="clear" w:color="auto" w:fill="FFFFFF"/>
        <w:spacing w:before="0" w:beforeAutospacing="0" w:after="0" w:afterAutospacing="0"/>
        <w:rPr>
          <w:color w:val="000000"/>
          <w:sz w:val="28"/>
          <w:szCs w:val="28"/>
        </w:rPr>
      </w:pPr>
    </w:p>
    <w:p w:rsidR="00806409" w:rsidRPr="00DB1390" w:rsidRDefault="00806409" w:rsidP="00806409">
      <w:pPr>
        <w:pStyle w:val="p9"/>
        <w:shd w:val="clear" w:color="auto" w:fill="FFFFFF"/>
        <w:spacing w:before="0" w:beforeAutospacing="0" w:after="0" w:afterAutospacing="0"/>
        <w:rPr>
          <w:color w:val="000000"/>
          <w:sz w:val="28"/>
          <w:szCs w:val="28"/>
        </w:rPr>
      </w:pPr>
      <w:r w:rsidRPr="00DB1390">
        <w:rPr>
          <w:color w:val="000000"/>
          <w:sz w:val="28"/>
          <w:szCs w:val="28"/>
        </w:rPr>
        <w:t>Организация-разработчик: БПОУ ВО «Вологодский колледж технологии и дизайна»</w:t>
      </w:r>
    </w:p>
    <w:p w:rsidR="006A6069" w:rsidRPr="003F772F" w:rsidRDefault="006A6069" w:rsidP="006A6069">
      <w:pPr>
        <w:spacing w:after="0" w:line="240" w:lineRule="auto"/>
        <w:jc w:val="both"/>
        <w:rPr>
          <w:rFonts w:ascii="Times New Roman" w:eastAsia="Times New Roman" w:hAnsi="Times New Roman" w:cs="Times New Roman"/>
          <w:sz w:val="28"/>
          <w:szCs w:val="28"/>
          <w:lang w:eastAsia="ru-RU"/>
        </w:rPr>
      </w:pPr>
    </w:p>
    <w:p w:rsidR="006A6069" w:rsidRPr="003F772F" w:rsidRDefault="006A6069" w:rsidP="006A6069">
      <w:pPr>
        <w:spacing w:after="0" w:line="240" w:lineRule="auto"/>
        <w:jc w:val="both"/>
        <w:rPr>
          <w:rFonts w:ascii="Times New Roman" w:eastAsia="Times New Roman" w:hAnsi="Times New Roman" w:cs="Times New Roman"/>
          <w:color w:val="000000"/>
          <w:sz w:val="28"/>
          <w:szCs w:val="28"/>
          <w:lang w:eastAsia="ru-RU"/>
        </w:rPr>
      </w:pPr>
    </w:p>
    <w:p w:rsidR="006A6069" w:rsidRPr="003F772F" w:rsidRDefault="006A6069" w:rsidP="006A6069">
      <w:pPr>
        <w:spacing w:after="0" w:line="240" w:lineRule="auto"/>
        <w:rPr>
          <w:rFonts w:ascii="Times New Roman" w:eastAsia="Times New Roman" w:hAnsi="Times New Roman" w:cs="Times New Roman"/>
          <w:color w:val="000000"/>
          <w:sz w:val="28"/>
          <w:szCs w:val="28"/>
          <w:lang w:eastAsia="ru-RU"/>
        </w:rPr>
      </w:pPr>
      <w:r w:rsidRPr="003F772F">
        <w:rPr>
          <w:rFonts w:ascii="Times New Roman" w:eastAsia="Times New Roman" w:hAnsi="Times New Roman" w:cs="Times New Roman"/>
          <w:color w:val="000000"/>
          <w:sz w:val="28"/>
          <w:szCs w:val="28"/>
          <w:lang w:eastAsia="ru-RU"/>
        </w:rPr>
        <w:t>Разработчик</w:t>
      </w:r>
      <w:r w:rsidR="00CC79C4">
        <w:rPr>
          <w:rFonts w:ascii="Times New Roman" w:eastAsia="Times New Roman" w:hAnsi="Times New Roman" w:cs="Times New Roman"/>
          <w:color w:val="000000"/>
          <w:sz w:val="28"/>
          <w:szCs w:val="28"/>
          <w:lang w:eastAsia="ru-RU"/>
        </w:rPr>
        <w:t>и</w:t>
      </w:r>
      <w:r w:rsidRPr="003F772F">
        <w:rPr>
          <w:rFonts w:ascii="Times New Roman" w:eastAsia="Times New Roman" w:hAnsi="Times New Roman" w:cs="Times New Roman"/>
          <w:color w:val="000000"/>
          <w:sz w:val="28"/>
          <w:szCs w:val="28"/>
          <w:lang w:eastAsia="ru-RU"/>
        </w:rPr>
        <w:t>:</w:t>
      </w:r>
    </w:p>
    <w:p w:rsidR="00F07B0F" w:rsidRPr="003F772F" w:rsidRDefault="00EE6D88" w:rsidP="00F07B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F772F">
        <w:rPr>
          <w:rFonts w:ascii="Times New Roman" w:eastAsia="Times New Roman" w:hAnsi="Times New Roman" w:cs="Times New Roman"/>
          <w:color w:val="000000"/>
          <w:sz w:val="28"/>
          <w:szCs w:val="28"/>
          <w:lang w:eastAsia="ru-RU"/>
        </w:rPr>
        <w:t>Попова Т. А</w:t>
      </w:r>
      <w:r w:rsidR="00CC79C4">
        <w:rPr>
          <w:rFonts w:ascii="Times New Roman" w:eastAsia="Times New Roman" w:hAnsi="Times New Roman" w:cs="Times New Roman"/>
          <w:color w:val="000000"/>
          <w:sz w:val="28"/>
          <w:szCs w:val="28"/>
          <w:lang w:eastAsia="ru-RU"/>
        </w:rPr>
        <w:t>., Никитина Н.С.,  преподаватели</w:t>
      </w:r>
      <w:r w:rsidR="00F07B0F" w:rsidRPr="003F772F">
        <w:rPr>
          <w:rFonts w:ascii="Times New Roman" w:eastAsia="Times New Roman" w:hAnsi="Times New Roman" w:cs="Times New Roman"/>
          <w:color w:val="000000"/>
          <w:sz w:val="28"/>
          <w:szCs w:val="28"/>
          <w:lang w:eastAsia="ru-RU"/>
        </w:rPr>
        <w:t xml:space="preserve"> БПОУ ВО «Вологодский колледж технологии и дизайна»</w:t>
      </w:r>
    </w:p>
    <w:p w:rsidR="00F07B0F" w:rsidRPr="003F772F" w:rsidRDefault="00F07B0F" w:rsidP="006A6069">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6A6069" w:rsidRPr="003F772F" w:rsidRDefault="006A6069" w:rsidP="006A6069">
      <w:pPr>
        <w:spacing w:after="0" w:line="240" w:lineRule="auto"/>
        <w:rPr>
          <w:rFonts w:ascii="Times New Roman" w:eastAsia="Times New Roman" w:hAnsi="Times New Roman" w:cs="Times New Roman"/>
          <w:color w:val="000000"/>
          <w:sz w:val="28"/>
          <w:szCs w:val="28"/>
          <w:lang w:eastAsia="ru-RU"/>
        </w:rPr>
      </w:pPr>
    </w:p>
    <w:tbl>
      <w:tblPr>
        <w:tblW w:w="9805" w:type="dxa"/>
        <w:tblLook w:val="00A0" w:firstRow="1" w:lastRow="0" w:firstColumn="1" w:lastColumn="0" w:noHBand="0" w:noVBand="0"/>
      </w:tblPr>
      <w:tblGrid>
        <w:gridCol w:w="9805"/>
      </w:tblGrid>
      <w:tr w:rsidR="008C6D71" w:rsidTr="008C6D71">
        <w:trPr>
          <w:trHeight w:val="912"/>
        </w:trPr>
        <w:tc>
          <w:tcPr>
            <w:tcW w:w="9805" w:type="dxa"/>
          </w:tcPr>
          <w:p w:rsidR="00390CBC" w:rsidRPr="00FB0287" w:rsidRDefault="00390CBC" w:rsidP="00390CBC">
            <w:pPr>
              <w:spacing w:after="0" w:line="240" w:lineRule="auto"/>
              <w:jc w:val="both"/>
              <w:rPr>
                <w:rFonts w:ascii="Times New Roman" w:eastAsia="Times New Roman" w:hAnsi="Times New Roman" w:cs="Times New Roman"/>
                <w:color w:val="000000"/>
                <w:sz w:val="28"/>
                <w:szCs w:val="28"/>
                <w:lang w:eastAsia="ru-RU"/>
              </w:rPr>
            </w:pPr>
            <w:r w:rsidRPr="00FB0287">
              <w:rPr>
                <w:rFonts w:ascii="Times New Roman" w:eastAsia="Times New Roman" w:hAnsi="Times New Roman" w:cs="Times New Roman"/>
                <w:color w:val="000000"/>
                <w:sz w:val="28"/>
                <w:szCs w:val="28"/>
                <w:lang w:eastAsia="ru-RU"/>
              </w:rPr>
              <w:t xml:space="preserve">Рассмотрена и рекомендована к использованию в учебном процессе </w:t>
            </w:r>
            <w:r w:rsidRPr="00FB0287">
              <w:rPr>
                <w:rFonts w:ascii="Times New Roman" w:eastAsia="Times New Roman" w:hAnsi="Times New Roman" w:cs="Times New Roman"/>
                <w:color w:val="000000"/>
                <w:sz w:val="28"/>
                <w:szCs w:val="28"/>
                <w:lang w:eastAsia="ru-RU"/>
              </w:rPr>
              <w:br/>
              <w:t xml:space="preserve">предметной цикловой комиссией общеобразовательных учебных дисциплин, </w:t>
            </w:r>
          </w:p>
          <w:p w:rsidR="00E74A32" w:rsidRDefault="00F06C1D" w:rsidP="00F06C1D">
            <w:pPr>
              <w:autoSpaceDE w:val="0"/>
              <w:autoSpaceDN w:val="0"/>
              <w:adjustRightInd w:val="0"/>
              <w:jc w:val="both"/>
              <w:rPr>
                <w:sz w:val="28"/>
                <w:szCs w:val="28"/>
              </w:rPr>
            </w:pPr>
            <w:r w:rsidRPr="00F06C1D">
              <w:rPr>
                <w:rFonts w:ascii="Times New Roman" w:eastAsia="Times New Roman" w:hAnsi="Times New Roman" w:cs="Times New Roman"/>
                <w:color w:val="000000"/>
                <w:sz w:val="28"/>
                <w:szCs w:val="28"/>
                <w:lang w:eastAsia="ru-RU"/>
              </w:rPr>
              <w:t>протокол № 1 от 30.08.2021 г., протокол № 1 от 31.08.2022 г.</w:t>
            </w:r>
            <w:bookmarkStart w:id="0" w:name="_GoBack"/>
            <w:bookmarkEnd w:id="0"/>
          </w:p>
        </w:tc>
      </w:tr>
      <w:tr w:rsidR="008C6D71" w:rsidTr="008C6D71">
        <w:trPr>
          <w:trHeight w:val="912"/>
        </w:trPr>
        <w:tc>
          <w:tcPr>
            <w:tcW w:w="9805" w:type="dxa"/>
          </w:tcPr>
          <w:p w:rsidR="008C6D71" w:rsidRDefault="008C6D71" w:rsidP="004251E9">
            <w:pPr>
              <w:pStyle w:val="p9"/>
              <w:shd w:val="clear" w:color="auto" w:fill="FFFFFF"/>
              <w:spacing w:before="0" w:beforeAutospacing="0" w:after="0" w:afterAutospacing="0"/>
              <w:ind w:left="2127" w:hanging="2127"/>
              <w:rPr>
                <w:sz w:val="28"/>
                <w:szCs w:val="28"/>
              </w:rPr>
            </w:pPr>
          </w:p>
        </w:tc>
      </w:tr>
    </w:tbl>
    <w:p w:rsidR="006A6069" w:rsidRPr="003F772F" w:rsidRDefault="006A6069" w:rsidP="006A6069">
      <w:pPr>
        <w:spacing w:after="200" w:line="276" w:lineRule="auto"/>
        <w:rPr>
          <w:rFonts w:ascii="Times New Roman" w:eastAsia="Times New Roman" w:hAnsi="Times New Roman" w:cs="Times New Roman"/>
          <w:sz w:val="28"/>
          <w:szCs w:val="28"/>
          <w:lang w:eastAsia="ru-RU"/>
        </w:rPr>
      </w:pPr>
      <w:r w:rsidRPr="003F772F">
        <w:rPr>
          <w:rFonts w:ascii="Times New Roman" w:eastAsia="Times New Roman" w:hAnsi="Times New Roman" w:cs="Times New Roman"/>
          <w:sz w:val="28"/>
          <w:szCs w:val="28"/>
          <w:lang w:eastAsia="ru-RU"/>
        </w:rPr>
        <w:br w:type="page"/>
      </w:r>
    </w:p>
    <w:p w:rsidR="006A6069" w:rsidRPr="00B25F99" w:rsidRDefault="006A6069" w:rsidP="006A6069">
      <w:pPr>
        <w:pStyle w:val="p2"/>
        <w:shd w:val="clear" w:color="auto" w:fill="FFFFFF"/>
        <w:spacing w:before="0" w:beforeAutospacing="0" w:after="0" w:afterAutospacing="0"/>
        <w:ind w:firstLine="708"/>
        <w:jc w:val="center"/>
        <w:rPr>
          <w:rStyle w:val="s8"/>
          <w:b/>
          <w:bCs/>
          <w:color w:val="000000"/>
        </w:rPr>
      </w:pPr>
      <w:bookmarkStart w:id="1" w:name="_Toc493066025"/>
      <w:r w:rsidRPr="00B25F99">
        <w:rPr>
          <w:rStyle w:val="s8"/>
          <w:b/>
          <w:bCs/>
          <w:color w:val="000000"/>
        </w:rPr>
        <w:lastRenderedPageBreak/>
        <w:t>Пояснительная записка</w:t>
      </w:r>
    </w:p>
    <w:p w:rsidR="006A6069" w:rsidRPr="00B25F99" w:rsidRDefault="006A6069" w:rsidP="006A6069">
      <w:pPr>
        <w:pStyle w:val="p2"/>
        <w:shd w:val="clear" w:color="auto" w:fill="FFFFFF"/>
        <w:spacing w:before="0" w:beforeAutospacing="0" w:after="0" w:afterAutospacing="0"/>
        <w:ind w:firstLine="708"/>
        <w:jc w:val="center"/>
        <w:rPr>
          <w:color w:val="000000"/>
        </w:rPr>
      </w:pPr>
    </w:p>
    <w:p w:rsidR="006A6069" w:rsidRPr="00B25F99" w:rsidRDefault="006A6069" w:rsidP="006A6069">
      <w:pPr>
        <w:pStyle w:val="p12"/>
        <w:shd w:val="clear" w:color="auto" w:fill="FFFFFF"/>
        <w:spacing w:before="0" w:beforeAutospacing="0" w:after="0" w:afterAutospacing="0"/>
        <w:ind w:firstLine="708"/>
        <w:jc w:val="both"/>
      </w:pPr>
      <w:r w:rsidRPr="00B25F99">
        <w:rPr>
          <w:rStyle w:val="s2"/>
          <w:color w:val="000000"/>
        </w:rPr>
        <w:t>Методические рекомендации по выполнению внеаудиторной самостоятель</w:t>
      </w:r>
      <w:r w:rsidR="00FE197D">
        <w:rPr>
          <w:rStyle w:val="s2"/>
          <w:color w:val="000000"/>
        </w:rPr>
        <w:t>ной работы по учебному предмету</w:t>
      </w:r>
      <w:r w:rsidRPr="00B25F99">
        <w:rPr>
          <w:rStyle w:val="s2"/>
          <w:color w:val="000000"/>
        </w:rPr>
        <w:t xml:space="preserve"> </w:t>
      </w:r>
      <w:r w:rsidR="00390CBC" w:rsidRPr="00B25F99">
        <w:rPr>
          <w:color w:val="000000"/>
        </w:rPr>
        <w:t xml:space="preserve">ОУДБ.01 Русский язык </w:t>
      </w:r>
      <w:r w:rsidRPr="00B25F99">
        <w:rPr>
          <w:rStyle w:val="s2"/>
          <w:color w:val="000000"/>
        </w:rPr>
        <w:t>предназначены для обучающихся, изучающих данный курс</w:t>
      </w:r>
      <w:r w:rsidRPr="00B25F99">
        <w:rPr>
          <w:rStyle w:val="s1"/>
          <w:iCs/>
        </w:rPr>
        <w:t>.</w:t>
      </w:r>
    </w:p>
    <w:p w:rsidR="006A6069" w:rsidRPr="00B25F99" w:rsidRDefault="006A6069" w:rsidP="006A6069">
      <w:pPr>
        <w:pStyle w:val="p12"/>
        <w:shd w:val="clear" w:color="auto" w:fill="FFFFFF"/>
        <w:spacing w:before="0" w:beforeAutospacing="0" w:after="0" w:afterAutospacing="0"/>
        <w:ind w:firstLine="708"/>
        <w:jc w:val="both"/>
        <w:rPr>
          <w:color w:val="000000"/>
        </w:rPr>
      </w:pPr>
      <w:r w:rsidRPr="00B25F99">
        <w:rPr>
          <w:color w:val="000000"/>
        </w:rPr>
        <w:t>Общий объём времени, отведённого на самост</w:t>
      </w:r>
      <w:r w:rsidR="0033111D" w:rsidRPr="00B25F99">
        <w:rPr>
          <w:color w:val="000000"/>
        </w:rPr>
        <w:t>оятельную работу, составляет 39</w:t>
      </w:r>
      <w:r w:rsidRPr="00B25F99">
        <w:rPr>
          <w:rStyle w:val="s7"/>
          <w:iCs/>
          <w:color w:val="FF0000"/>
        </w:rPr>
        <w:t xml:space="preserve"> </w:t>
      </w:r>
      <w:r w:rsidRPr="00B25F99">
        <w:rPr>
          <w:color w:val="000000"/>
        </w:rPr>
        <w:t xml:space="preserve">часов. </w:t>
      </w:r>
    </w:p>
    <w:p w:rsidR="006A6069" w:rsidRPr="00B25F99" w:rsidRDefault="006A6069" w:rsidP="006A6069">
      <w:pPr>
        <w:pStyle w:val="p12"/>
        <w:shd w:val="clear" w:color="auto" w:fill="FFFFFF"/>
        <w:spacing w:before="0" w:beforeAutospacing="0" w:after="0" w:afterAutospacing="0"/>
        <w:ind w:firstLine="708"/>
        <w:jc w:val="both"/>
        <w:rPr>
          <w:color w:val="000000"/>
        </w:rPr>
      </w:pPr>
      <w:r w:rsidRPr="00B25F99">
        <w:rPr>
          <w:rStyle w:val="s2"/>
          <w:color w:val="000000"/>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6A6069" w:rsidRPr="00B25F99" w:rsidRDefault="006A6069" w:rsidP="006A6069">
      <w:pPr>
        <w:pStyle w:val="p12"/>
        <w:shd w:val="clear" w:color="auto" w:fill="FFFFFF"/>
        <w:spacing w:before="0" w:beforeAutospacing="0" w:after="0" w:afterAutospacing="0"/>
        <w:ind w:firstLine="708"/>
        <w:jc w:val="both"/>
        <w:rPr>
          <w:color w:val="000000"/>
        </w:rPr>
      </w:pPr>
      <w:r w:rsidRPr="00B25F99">
        <w:rPr>
          <w:rStyle w:val="s2"/>
          <w:color w:val="000000"/>
        </w:rPr>
        <w:t>Целью самостоятельной работы обучающихся является:</w:t>
      </w:r>
    </w:p>
    <w:p w:rsidR="006A6069" w:rsidRPr="00B25F99" w:rsidRDefault="006A6069" w:rsidP="006A6069">
      <w:pPr>
        <w:pStyle w:val="p12"/>
        <w:numPr>
          <w:ilvl w:val="0"/>
          <w:numId w:val="13"/>
        </w:numPr>
        <w:shd w:val="clear" w:color="auto" w:fill="FFFFFF"/>
        <w:spacing w:before="0" w:beforeAutospacing="0" w:after="0" w:afterAutospacing="0"/>
        <w:jc w:val="both"/>
        <w:rPr>
          <w:rStyle w:val="s2"/>
        </w:rPr>
      </w:pPr>
      <w:r w:rsidRPr="00B25F99">
        <w:rPr>
          <w:rStyle w:val="s2"/>
        </w:rPr>
        <w:t>систематизация, закрепление, углубление и расширение полученных теоретических знаний и умений, обучающихся;</w:t>
      </w:r>
    </w:p>
    <w:p w:rsidR="006A6069" w:rsidRPr="00B25F99" w:rsidRDefault="006A6069" w:rsidP="006A6069">
      <w:pPr>
        <w:pStyle w:val="p12"/>
        <w:numPr>
          <w:ilvl w:val="0"/>
          <w:numId w:val="13"/>
        </w:numPr>
        <w:shd w:val="clear" w:color="auto" w:fill="FFFFFF"/>
        <w:spacing w:before="0" w:beforeAutospacing="0" w:after="0" w:afterAutospacing="0"/>
        <w:jc w:val="both"/>
        <w:rPr>
          <w:rStyle w:val="s2"/>
        </w:rPr>
      </w:pPr>
      <w:r w:rsidRPr="00B25F99">
        <w:rPr>
          <w:rStyle w:val="s2"/>
        </w:rPr>
        <w:t>овладение общими и профессиональными компетенциями;</w:t>
      </w:r>
    </w:p>
    <w:p w:rsidR="006A6069" w:rsidRPr="00B25F99" w:rsidRDefault="006A6069" w:rsidP="006A6069">
      <w:pPr>
        <w:pStyle w:val="p12"/>
        <w:numPr>
          <w:ilvl w:val="0"/>
          <w:numId w:val="13"/>
        </w:numPr>
        <w:shd w:val="clear" w:color="auto" w:fill="FFFFFF"/>
        <w:spacing w:before="0" w:beforeAutospacing="0" w:after="0" w:afterAutospacing="0"/>
        <w:jc w:val="both"/>
        <w:rPr>
          <w:rStyle w:val="s2"/>
        </w:rPr>
      </w:pPr>
      <w:r w:rsidRPr="00B25F99">
        <w:rPr>
          <w:rStyle w:val="s2"/>
        </w:rPr>
        <w:t>овладение практическими навыками работы с нормативной и справочной литературой;</w:t>
      </w:r>
    </w:p>
    <w:p w:rsidR="006A6069" w:rsidRPr="00B25F99" w:rsidRDefault="006A6069" w:rsidP="006A6069">
      <w:pPr>
        <w:pStyle w:val="p12"/>
        <w:numPr>
          <w:ilvl w:val="0"/>
          <w:numId w:val="13"/>
        </w:numPr>
        <w:shd w:val="clear" w:color="auto" w:fill="FFFFFF"/>
        <w:spacing w:before="0" w:beforeAutospacing="0" w:after="0" w:afterAutospacing="0"/>
        <w:jc w:val="both"/>
        <w:rPr>
          <w:rStyle w:val="s2"/>
        </w:rPr>
      </w:pPr>
      <w:r w:rsidRPr="00B25F99">
        <w:rPr>
          <w:rStyle w:val="s2"/>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6A6069" w:rsidRPr="00B25F99" w:rsidRDefault="006A6069" w:rsidP="006A6069">
      <w:pPr>
        <w:pStyle w:val="p12"/>
        <w:numPr>
          <w:ilvl w:val="0"/>
          <w:numId w:val="13"/>
        </w:numPr>
        <w:shd w:val="clear" w:color="auto" w:fill="FFFFFF"/>
        <w:spacing w:before="0" w:beforeAutospacing="0" w:after="0" w:afterAutospacing="0"/>
        <w:jc w:val="both"/>
        <w:rPr>
          <w:rStyle w:val="s2"/>
        </w:rPr>
      </w:pPr>
      <w:r w:rsidRPr="00B25F99">
        <w:rPr>
          <w:rStyle w:val="s2"/>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6A6069" w:rsidRPr="00B25F99" w:rsidRDefault="006A6069" w:rsidP="006A6069">
      <w:pPr>
        <w:pStyle w:val="p12"/>
        <w:numPr>
          <w:ilvl w:val="0"/>
          <w:numId w:val="13"/>
        </w:numPr>
        <w:shd w:val="clear" w:color="auto" w:fill="FFFFFF"/>
        <w:spacing w:before="0" w:beforeAutospacing="0" w:after="0" w:afterAutospacing="0"/>
        <w:jc w:val="both"/>
        <w:rPr>
          <w:rStyle w:val="s2"/>
        </w:rPr>
      </w:pPr>
      <w:r w:rsidRPr="00B25F99">
        <w:rPr>
          <w:rStyle w:val="s2"/>
        </w:rPr>
        <w:t>овладение практическими навыками применения информационно-коммуникационных технологий в профессиональной деятельности;</w:t>
      </w:r>
    </w:p>
    <w:p w:rsidR="006A6069" w:rsidRPr="00B25F99" w:rsidRDefault="006A6069" w:rsidP="006A6069">
      <w:pPr>
        <w:pStyle w:val="p12"/>
        <w:numPr>
          <w:ilvl w:val="0"/>
          <w:numId w:val="13"/>
        </w:numPr>
        <w:shd w:val="clear" w:color="auto" w:fill="FFFFFF"/>
        <w:spacing w:before="0" w:beforeAutospacing="0" w:after="0" w:afterAutospacing="0"/>
        <w:jc w:val="both"/>
        <w:rPr>
          <w:rStyle w:val="s2"/>
        </w:rPr>
      </w:pPr>
      <w:r w:rsidRPr="00B25F99">
        <w:rPr>
          <w:rStyle w:val="s2"/>
        </w:rPr>
        <w:t>развитие исследовательских умений.</w:t>
      </w:r>
    </w:p>
    <w:p w:rsidR="006A6069" w:rsidRPr="00B25F99" w:rsidRDefault="006A6069" w:rsidP="006A6069">
      <w:pPr>
        <w:pStyle w:val="p17"/>
        <w:shd w:val="clear" w:color="auto" w:fill="FFFFFF"/>
        <w:spacing w:before="0" w:beforeAutospacing="0" w:after="0" w:afterAutospacing="0"/>
        <w:jc w:val="both"/>
        <w:rPr>
          <w:color w:val="000000"/>
        </w:rPr>
      </w:pPr>
      <w:r w:rsidRPr="00B25F99">
        <w:rPr>
          <w:rStyle w:val="s2"/>
          <w:color w:val="000000"/>
        </w:rPr>
        <w:t>Для организации самостоятельной работы необходимы следующие условия:</w:t>
      </w:r>
    </w:p>
    <w:p w:rsidR="006A6069" w:rsidRPr="00B25F99" w:rsidRDefault="006A6069" w:rsidP="00390CBC">
      <w:pPr>
        <w:pStyle w:val="p15"/>
        <w:numPr>
          <w:ilvl w:val="0"/>
          <w:numId w:val="26"/>
        </w:numPr>
        <w:shd w:val="clear" w:color="auto" w:fill="FFFFFF"/>
        <w:spacing w:before="0" w:beforeAutospacing="0" w:after="0" w:afterAutospacing="0"/>
        <w:jc w:val="both"/>
        <w:rPr>
          <w:color w:val="000000"/>
        </w:rPr>
      </w:pPr>
      <w:r w:rsidRPr="00B25F99">
        <w:rPr>
          <w:color w:val="000000"/>
        </w:rPr>
        <w:t>готовность обучающихся к самостоятельному труду;</w:t>
      </w:r>
    </w:p>
    <w:p w:rsidR="006A6069" w:rsidRPr="00B25F99" w:rsidRDefault="006A6069" w:rsidP="00390CBC">
      <w:pPr>
        <w:pStyle w:val="p15"/>
        <w:numPr>
          <w:ilvl w:val="0"/>
          <w:numId w:val="26"/>
        </w:numPr>
        <w:shd w:val="clear" w:color="auto" w:fill="FFFFFF"/>
        <w:spacing w:before="0" w:beforeAutospacing="0" w:after="0" w:afterAutospacing="0"/>
        <w:jc w:val="both"/>
        <w:rPr>
          <w:color w:val="000000"/>
        </w:rPr>
      </w:pPr>
      <w:r w:rsidRPr="00B25F99">
        <w:rPr>
          <w:color w:val="000000"/>
        </w:rPr>
        <w:t>мотивация обучающихся;</w:t>
      </w:r>
    </w:p>
    <w:p w:rsidR="006A6069" w:rsidRPr="00B25F99" w:rsidRDefault="006A6069" w:rsidP="00390CBC">
      <w:pPr>
        <w:pStyle w:val="p15"/>
        <w:numPr>
          <w:ilvl w:val="0"/>
          <w:numId w:val="26"/>
        </w:numPr>
        <w:shd w:val="clear" w:color="auto" w:fill="FFFFFF"/>
        <w:spacing w:before="0" w:beforeAutospacing="0" w:after="0" w:afterAutospacing="0"/>
        <w:jc w:val="both"/>
        <w:rPr>
          <w:color w:val="000000"/>
        </w:rPr>
      </w:pPr>
      <w:r w:rsidRPr="00B25F99">
        <w:rPr>
          <w:color w:val="000000"/>
        </w:rPr>
        <w:t>наличие и доступность необходимого учебно-методического и справочного материала;</w:t>
      </w:r>
    </w:p>
    <w:p w:rsidR="006A6069" w:rsidRPr="00B25F99" w:rsidRDefault="006A6069" w:rsidP="00390CBC">
      <w:pPr>
        <w:pStyle w:val="p15"/>
        <w:numPr>
          <w:ilvl w:val="0"/>
          <w:numId w:val="26"/>
        </w:numPr>
        <w:shd w:val="clear" w:color="auto" w:fill="FFFFFF"/>
        <w:spacing w:before="0" w:beforeAutospacing="0" w:after="0" w:afterAutospacing="0"/>
        <w:jc w:val="both"/>
        <w:rPr>
          <w:color w:val="000000"/>
        </w:rPr>
      </w:pPr>
      <w:r w:rsidRPr="00B25F99">
        <w:rPr>
          <w:color w:val="000000"/>
        </w:rPr>
        <w:t>система регулярного контроля качества выполненной самостоятельной работы;</w:t>
      </w:r>
    </w:p>
    <w:p w:rsidR="006A6069" w:rsidRPr="00B25F99" w:rsidRDefault="006A6069" w:rsidP="00390CBC">
      <w:pPr>
        <w:pStyle w:val="p15"/>
        <w:numPr>
          <w:ilvl w:val="0"/>
          <w:numId w:val="26"/>
        </w:numPr>
        <w:shd w:val="clear" w:color="auto" w:fill="FFFFFF"/>
        <w:spacing w:before="0" w:beforeAutospacing="0" w:after="0" w:afterAutospacing="0"/>
        <w:jc w:val="both"/>
        <w:rPr>
          <w:color w:val="000000"/>
        </w:rPr>
      </w:pPr>
      <w:r w:rsidRPr="00B25F99">
        <w:rPr>
          <w:color w:val="000000"/>
        </w:rPr>
        <w:t>консультационная помощь преподавателя.</w:t>
      </w:r>
    </w:p>
    <w:p w:rsidR="00390CBC" w:rsidRPr="00B25F99" w:rsidRDefault="006A6069" w:rsidP="006A6069">
      <w:pPr>
        <w:pStyle w:val="p15"/>
        <w:shd w:val="clear" w:color="auto" w:fill="FFFFFF"/>
        <w:spacing w:before="0" w:beforeAutospacing="0" w:after="0" w:afterAutospacing="0"/>
        <w:ind w:firstLine="360"/>
        <w:jc w:val="both"/>
        <w:rPr>
          <w:rStyle w:val="s2"/>
          <w:color w:val="000000"/>
        </w:rPr>
      </w:pPr>
      <w:r w:rsidRPr="00B25F99">
        <w:rPr>
          <w:rStyle w:val="s2"/>
          <w:color w:val="000000"/>
        </w:rPr>
        <w:t>Формы самостоятельной работы обучающихся определяются содержанием учебной дисциплины, степенью их подготовленности.</w:t>
      </w:r>
    </w:p>
    <w:p w:rsidR="006A6069" w:rsidRPr="00B25F99" w:rsidRDefault="006A6069" w:rsidP="006A6069">
      <w:pPr>
        <w:pStyle w:val="p15"/>
        <w:shd w:val="clear" w:color="auto" w:fill="FFFFFF"/>
        <w:spacing w:before="0" w:beforeAutospacing="0" w:after="0" w:afterAutospacing="0"/>
        <w:ind w:firstLine="360"/>
        <w:jc w:val="both"/>
        <w:rPr>
          <w:rStyle w:val="s2"/>
          <w:color w:val="000000"/>
        </w:rPr>
      </w:pPr>
      <w:r w:rsidRPr="00B25F99">
        <w:rPr>
          <w:rStyle w:val="s2"/>
          <w:color w:val="000000"/>
        </w:rPr>
        <w:t xml:space="preserve">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6A6069" w:rsidRPr="00B25F99" w:rsidRDefault="006A6069" w:rsidP="006A6069">
      <w:pPr>
        <w:pStyle w:val="p12"/>
        <w:shd w:val="clear" w:color="auto" w:fill="FFFFFF"/>
        <w:spacing w:before="0" w:beforeAutospacing="0" w:after="0" w:afterAutospacing="0"/>
        <w:jc w:val="both"/>
        <w:rPr>
          <w:rStyle w:val="s2"/>
        </w:rPr>
      </w:pPr>
      <w:r w:rsidRPr="00B25F99">
        <w:rPr>
          <w:color w:val="000000"/>
        </w:rPr>
        <w:t xml:space="preserve">1. </w:t>
      </w:r>
      <w:r w:rsidRPr="00B25F99">
        <w:rPr>
          <w:rStyle w:val="s2"/>
        </w:rPr>
        <w:t>Чтение основной и дополнительной литературы. Самостоятельное изучение материала по литературным источникам.</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2. Работа с библиотечным каталогом, самостоятельный подбор необходимой литературы.</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3. Работа со словарем, справочником.</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4. Поиск необходимой информации в сети Интернет.</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5. Конспектирование источников.</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6. Составление аннотаций к литературным источникам.</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7. Составление рецензий и отзывов на прочитанный материал.</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8. Составление обзора публикаций по теме.</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9. Составление и разработка словаря (глоссария).</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10. Составление или заполнение таблиц.</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11. Работа по трансформации учебного материала, перевод его из одной формы в другую.</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12. Прослушивание учебных аудиозаписей, просмотр видеоматериала.</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13. Выполнение аудио - и видеозаписей по заданной теме.</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14. Подготовка к различным формам промежуточной и итоговой аттестации (к тестированию, контрольной работе, зачету, экзамену).</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lastRenderedPageBreak/>
        <w:t>15. Самостоятельное выполнение практических заданий репродуктивного типа (ответы на вопросы, тренировочные упражнения, опыты, задачи, тесты).</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16. Выполнение творческих заданий.</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17. Подготовка устного сообщения для выступления на занятии.</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18. Написание реферата. Подготовка к защите (представлению) реферата на занятии.</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19. Подготовка доклада и написание тезисов доклада.</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21. Подготовка к участию в деловой игре, конкурсе, творческом соревновании.</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22. Выполнение расчетов.</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23. Оформление отчетов по практическим и (или) лабораторным работам.</w:t>
      </w:r>
    </w:p>
    <w:p w:rsidR="006A6069" w:rsidRPr="00B25F99" w:rsidRDefault="006A6069" w:rsidP="006A6069">
      <w:pPr>
        <w:pStyle w:val="p12"/>
        <w:shd w:val="clear" w:color="auto" w:fill="FFFFFF"/>
        <w:spacing w:before="0" w:beforeAutospacing="0" w:after="0" w:afterAutospacing="0"/>
        <w:jc w:val="both"/>
        <w:rPr>
          <w:rStyle w:val="s2"/>
        </w:rPr>
      </w:pPr>
      <w:r w:rsidRPr="00B25F99">
        <w:rPr>
          <w:rStyle w:val="s2"/>
        </w:rPr>
        <w:t>24. Выполнение проекта или исследования.</w:t>
      </w:r>
    </w:p>
    <w:p w:rsidR="006A6069" w:rsidRPr="00B25F99" w:rsidRDefault="006A6069" w:rsidP="006A6069">
      <w:pPr>
        <w:pStyle w:val="p12"/>
        <w:shd w:val="clear" w:color="auto" w:fill="FFFFFF"/>
        <w:spacing w:before="0" w:beforeAutospacing="0" w:after="0" w:afterAutospacing="0"/>
        <w:jc w:val="both"/>
        <w:rPr>
          <w:rStyle w:va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6A6069" w:rsidRPr="00B25F99" w:rsidTr="0013339A">
        <w:tc>
          <w:tcPr>
            <w:tcW w:w="3964" w:type="dxa"/>
          </w:tcPr>
          <w:p w:rsidR="006A6069" w:rsidRPr="00B25F99" w:rsidRDefault="006A6069" w:rsidP="0013339A">
            <w:pPr>
              <w:pStyle w:val="p12"/>
              <w:spacing w:before="0" w:beforeAutospacing="0" w:after="0" w:afterAutospacing="0"/>
              <w:jc w:val="center"/>
              <w:rPr>
                <w:rStyle w:val="s2"/>
              </w:rPr>
            </w:pPr>
            <w:r w:rsidRPr="00B25F99">
              <w:rPr>
                <w:rStyle w:val="s2"/>
              </w:rPr>
              <w:t>Типы самостоятельной работы</w:t>
            </w:r>
          </w:p>
        </w:tc>
        <w:tc>
          <w:tcPr>
            <w:tcW w:w="5381" w:type="dxa"/>
          </w:tcPr>
          <w:p w:rsidR="006A6069" w:rsidRPr="00B25F99" w:rsidRDefault="006A6069" w:rsidP="0013339A">
            <w:pPr>
              <w:pStyle w:val="p12"/>
              <w:spacing w:before="0" w:beforeAutospacing="0" w:after="0" w:afterAutospacing="0"/>
              <w:jc w:val="center"/>
              <w:rPr>
                <w:rStyle w:val="s2"/>
              </w:rPr>
            </w:pPr>
            <w:r w:rsidRPr="00B25F99">
              <w:rPr>
                <w:rStyle w:val="s2"/>
              </w:rPr>
              <w:t>Виды самостоятельной работы</w:t>
            </w:r>
          </w:p>
        </w:tc>
      </w:tr>
      <w:tr w:rsidR="006A6069" w:rsidRPr="00B25F99" w:rsidTr="0013339A">
        <w:tc>
          <w:tcPr>
            <w:tcW w:w="3964" w:type="dxa"/>
          </w:tcPr>
          <w:p w:rsidR="006A6069" w:rsidRPr="00B25F99" w:rsidRDefault="006A6069" w:rsidP="0013339A">
            <w:pPr>
              <w:pStyle w:val="p12"/>
              <w:spacing w:before="0" w:beforeAutospacing="0" w:after="0" w:afterAutospacing="0"/>
              <w:jc w:val="both"/>
              <w:rPr>
                <w:rStyle w:val="s2"/>
              </w:rPr>
            </w:pPr>
            <w:r w:rsidRPr="00B25F99">
              <w:rPr>
                <w:rStyle w:val="s2"/>
              </w:rPr>
              <w:t xml:space="preserve">Репродуктивная </w:t>
            </w:r>
          </w:p>
          <w:p w:rsidR="006A6069" w:rsidRPr="00B25F99" w:rsidRDefault="006A6069" w:rsidP="0013339A">
            <w:pPr>
              <w:pStyle w:val="p12"/>
              <w:spacing w:before="0" w:beforeAutospacing="0" w:after="0" w:afterAutospacing="0"/>
              <w:jc w:val="both"/>
              <w:rPr>
                <w:rStyle w:val="s2"/>
              </w:rPr>
            </w:pPr>
            <w:r w:rsidRPr="00B25F99">
              <w:rPr>
                <w:rStyle w:val="s2"/>
              </w:rPr>
              <w:t>самостоятельная работа</w:t>
            </w:r>
          </w:p>
        </w:tc>
        <w:tc>
          <w:tcPr>
            <w:tcW w:w="5381" w:type="dxa"/>
          </w:tcPr>
          <w:p w:rsidR="006A6069" w:rsidRPr="00B25F99" w:rsidRDefault="006A6069" w:rsidP="0013339A">
            <w:pPr>
              <w:pStyle w:val="p12"/>
              <w:spacing w:before="0" w:beforeAutospacing="0" w:after="0" w:afterAutospacing="0"/>
              <w:rPr>
                <w:rStyle w:val="s2"/>
              </w:rPr>
            </w:pPr>
            <w:r w:rsidRPr="00B25F99">
              <w:rPr>
                <w:rStyle w:val="s2"/>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6A6069" w:rsidRPr="00FE197D" w:rsidTr="0013339A">
        <w:tc>
          <w:tcPr>
            <w:tcW w:w="3964" w:type="dxa"/>
          </w:tcPr>
          <w:p w:rsidR="006A6069" w:rsidRPr="00FE197D" w:rsidRDefault="006A6069" w:rsidP="0013339A">
            <w:pPr>
              <w:pStyle w:val="p12"/>
              <w:spacing w:before="0" w:beforeAutospacing="0" w:after="0" w:afterAutospacing="0"/>
              <w:jc w:val="both"/>
              <w:rPr>
                <w:rStyle w:val="s2"/>
              </w:rPr>
            </w:pPr>
            <w:r w:rsidRPr="00FE197D">
              <w:rPr>
                <w:rStyle w:val="s2"/>
              </w:rPr>
              <w:t xml:space="preserve">Познавательно-поисковая </w:t>
            </w:r>
          </w:p>
          <w:p w:rsidR="006A6069" w:rsidRPr="00FE197D" w:rsidRDefault="006A6069" w:rsidP="0013339A">
            <w:pPr>
              <w:pStyle w:val="p12"/>
              <w:spacing w:before="0" w:beforeAutospacing="0" w:after="0" w:afterAutospacing="0"/>
              <w:jc w:val="both"/>
              <w:rPr>
                <w:rStyle w:val="s2"/>
              </w:rPr>
            </w:pPr>
            <w:r w:rsidRPr="00FE197D">
              <w:rPr>
                <w:rStyle w:val="s2"/>
              </w:rPr>
              <w:t>самостоятельная работа</w:t>
            </w:r>
          </w:p>
        </w:tc>
        <w:tc>
          <w:tcPr>
            <w:tcW w:w="5381" w:type="dxa"/>
          </w:tcPr>
          <w:p w:rsidR="006A6069" w:rsidRPr="00FE197D" w:rsidRDefault="006A6069" w:rsidP="0013339A">
            <w:pPr>
              <w:pStyle w:val="p12"/>
              <w:spacing w:before="0" w:beforeAutospacing="0" w:after="0" w:afterAutospacing="0"/>
              <w:rPr>
                <w:rStyle w:val="s2"/>
              </w:rPr>
            </w:pPr>
            <w:r w:rsidRPr="00FE197D">
              <w:rPr>
                <w:rStyle w:val="s2"/>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6A6069" w:rsidRPr="00FE197D" w:rsidTr="0013339A">
        <w:tc>
          <w:tcPr>
            <w:tcW w:w="3964" w:type="dxa"/>
          </w:tcPr>
          <w:p w:rsidR="006A6069" w:rsidRPr="00FE197D" w:rsidRDefault="006A6069" w:rsidP="0013339A">
            <w:pPr>
              <w:pStyle w:val="p12"/>
              <w:spacing w:before="0" w:beforeAutospacing="0" w:after="0" w:afterAutospacing="0"/>
              <w:jc w:val="both"/>
              <w:rPr>
                <w:rStyle w:val="s2"/>
              </w:rPr>
            </w:pPr>
            <w:r w:rsidRPr="00FE197D">
              <w:rPr>
                <w:rStyle w:val="s2"/>
              </w:rPr>
              <w:t xml:space="preserve">Творческая </w:t>
            </w:r>
          </w:p>
          <w:p w:rsidR="006A6069" w:rsidRPr="00FE197D" w:rsidRDefault="006A6069" w:rsidP="0013339A">
            <w:pPr>
              <w:pStyle w:val="p12"/>
              <w:spacing w:before="0" w:beforeAutospacing="0" w:after="0" w:afterAutospacing="0"/>
              <w:jc w:val="both"/>
              <w:rPr>
                <w:rStyle w:val="s2"/>
              </w:rPr>
            </w:pPr>
            <w:r w:rsidRPr="00FE197D">
              <w:rPr>
                <w:rStyle w:val="s2"/>
              </w:rPr>
              <w:t>самостоятельная работа</w:t>
            </w:r>
          </w:p>
        </w:tc>
        <w:tc>
          <w:tcPr>
            <w:tcW w:w="5381" w:type="dxa"/>
          </w:tcPr>
          <w:p w:rsidR="006A6069" w:rsidRPr="00FE197D" w:rsidRDefault="006A6069" w:rsidP="0013339A">
            <w:pPr>
              <w:pStyle w:val="p12"/>
              <w:spacing w:before="0" w:beforeAutospacing="0" w:after="0" w:afterAutospacing="0"/>
              <w:rPr>
                <w:rStyle w:val="s2"/>
              </w:rPr>
            </w:pPr>
            <w:r w:rsidRPr="00FE197D">
              <w:rPr>
                <w:rStyle w:val="s2"/>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6A6069" w:rsidRPr="00FE197D" w:rsidRDefault="006A6069" w:rsidP="006A6069">
      <w:pPr>
        <w:pStyle w:val="p12"/>
        <w:shd w:val="clear" w:color="auto" w:fill="FFFFFF"/>
        <w:spacing w:before="0" w:beforeAutospacing="0" w:after="0" w:afterAutospacing="0"/>
        <w:jc w:val="both"/>
      </w:pPr>
    </w:p>
    <w:p w:rsidR="00F07B0F" w:rsidRPr="00FE197D" w:rsidRDefault="006A6069" w:rsidP="00F07B0F">
      <w:pPr>
        <w:pStyle w:val="p12"/>
        <w:shd w:val="clear" w:color="auto" w:fill="FFFFFF"/>
        <w:spacing w:before="0" w:beforeAutospacing="0" w:after="0" w:afterAutospacing="0"/>
        <w:ind w:firstLine="708"/>
        <w:jc w:val="both"/>
        <w:rPr>
          <w:color w:val="000000"/>
        </w:rPr>
      </w:pPr>
      <w:r w:rsidRPr="00FE197D">
        <w:rPr>
          <w:rStyle w:val="s5"/>
          <w:iCs/>
          <w:color w:val="FF0000"/>
        </w:rPr>
        <w:tab/>
      </w:r>
      <w:r w:rsidR="00FE197D" w:rsidRPr="00FE197D">
        <w:rPr>
          <w:color w:val="000000"/>
        </w:rPr>
        <w:t xml:space="preserve">Программой учебного предмета </w:t>
      </w:r>
      <w:r w:rsidR="00F07B0F" w:rsidRPr="00FE197D">
        <w:rPr>
          <w:color w:val="000000"/>
        </w:rPr>
        <w:t>предусматривается выполнение внеаудиторной самостоятельной работы, направленной на формирование:</w:t>
      </w:r>
    </w:p>
    <w:p w:rsidR="00D25564" w:rsidRPr="00FE197D" w:rsidRDefault="00F07B0F" w:rsidP="00F07B0F">
      <w:pPr>
        <w:spacing w:after="0" w:line="240" w:lineRule="auto"/>
        <w:rPr>
          <w:rFonts w:ascii="Times New Roman" w:hAnsi="Times New Roman" w:cs="Times New Roman"/>
          <w:color w:val="000000"/>
          <w:sz w:val="24"/>
          <w:szCs w:val="24"/>
        </w:rPr>
      </w:pPr>
      <w:r w:rsidRPr="00FE197D">
        <w:rPr>
          <w:rFonts w:ascii="Times New Roman" w:hAnsi="Times New Roman" w:cs="Times New Roman"/>
          <w:color w:val="000000"/>
          <w:sz w:val="24"/>
          <w:szCs w:val="24"/>
        </w:rPr>
        <w:t>знаний:</w:t>
      </w:r>
    </w:p>
    <w:p w:rsidR="00F07B0F" w:rsidRPr="00FE197D" w:rsidRDefault="00D25564" w:rsidP="00F07B0F">
      <w:pPr>
        <w:spacing w:after="0" w:line="240" w:lineRule="auto"/>
        <w:rPr>
          <w:rFonts w:ascii="Times New Roman" w:eastAsia="Times New Roman" w:hAnsi="Times New Roman" w:cs="Times New Roman"/>
          <w:sz w:val="24"/>
          <w:szCs w:val="24"/>
          <w:lang w:eastAsia="ru-RU"/>
        </w:rPr>
      </w:pPr>
      <w:r w:rsidRPr="00FE197D">
        <w:rPr>
          <w:rFonts w:ascii="Times New Roman" w:hAnsi="Times New Roman" w:cs="Times New Roman"/>
          <w:color w:val="000000"/>
          <w:sz w:val="24"/>
          <w:szCs w:val="24"/>
        </w:rPr>
        <w:t>-</w:t>
      </w:r>
      <w:r w:rsidR="00F07B0F" w:rsidRPr="00FE197D">
        <w:rPr>
          <w:rFonts w:ascii="Times New Roman" w:hAnsi="Times New Roman" w:cs="Times New Roman"/>
          <w:color w:val="000000"/>
          <w:sz w:val="24"/>
          <w:szCs w:val="24"/>
        </w:rPr>
        <w:t xml:space="preserve"> </w:t>
      </w:r>
      <w:r w:rsidRPr="00FE197D">
        <w:rPr>
          <w:rFonts w:ascii="Times New Roman" w:eastAsia="Times New Roman" w:hAnsi="Times New Roman" w:cs="Times New Roman"/>
          <w:sz w:val="24"/>
          <w:szCs w:val="24"/>
          <w:lang w:eastAsia="ru-RU"/>
        </w:rPr>
        <w:t>понятий о нормах русского литературного языка и применение знаний о них в речевой практике;</w:t>
      </w:r>
    </w:p>
    <w:p w:rsidR="00D25564" w:rsidRPr="00FE197D" w:rsidRDefault="00D25564" w:rsidP="00D25564">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FE197D">
        <w:rPr>
          <w:rFonts w:ascii="Times New Roman" w:hAnsi="Times New Roman" w:cs="Times New Roman"/>
          <w:color w:val="000000"/>
          <w:sz w:val="24"/>
          <w:szCs w:val="24"/>
        </w:rPr>
        <w:t xml:space="preserve">- определения </w:t>
      </w:r>
      <w:r w:rsidRPr="00FE197D">
        <w:rPr>
          <w:rFonts w:ascii="Times New Roman" w:hAnsi="Times New Roman" w:cs="Times New Roman"/>
          <w:sz w:val="24"/>
          <w:szCs w:val="24"/>
        </w:rPr>
        <w:t>фонетики, орфоэпии, графики, орфографии, лексики, словообразования, морфологии, синтаксиса, пунктуации</w:t>
      </w:r>
    </w:p>
    <w:p w:rsidR="00D25564" w:rsidRPr="00FE197D" w:rsidRDefault="00F07B0F" w:rsidP="00D25564">
      <w:pPr>
        <w:spacing w:after="0" w:line="240" w:lineRule="auto"/>
        <w:rPr>
          <w:rStyle w:val="s5"/>
          <w:rFonts w:ascii="Times New Roman" w:hAnsi="Times New Roman"/>
          <w:color w:val="FF0000"/>
          <w:sz w:val="24"/>
          <w:szCs w:val="24"/>
          <w:u w:val="single"/>
        </w:rPr>
      </w:pPr>
      <w:r w:rsidRPr="00FE197D">
        <w:rPr>
          <w:rStyle w:val="s3"/>
          <w:rFonts w:ascii="Times New Roman" w:hAnsi="Times New Roman"/>
          <w:bCs/>
          <w:color w:val="000000"/>
          <w:sz w:val="24"/>
          <w:szCs w:val="24"/>
        </w:rPr>
        <w:t>умений:</w:t>
      </w:r>
      <w:r w:rsidR="00D25564" w:rsidRPr="00FE197D">
        <w:rPr>
          <w:rStyle w:val="s12"/>
          <w:rFonts w:ascii="Times New Roman" w:hAnsi="Times New Roman"/>
          <w:bCs/>
          <w:iCs/>
          <w:color w:val="000000"/>
          <w:sz w:val="24"/>
          <w:szCs w:val="24"/>
        </w:rPr>
        <w:t xml:space="preserve"> </w:t>
      </w:r>
    </w:p>
    <w:p w:rsidR="00D25564" w:rsidRPr="00FE197D" w:rsidRDefault="00D25564" w:rsidP="00D2556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97D">
        <w:rPr>
          <w:rFonts w:ascii="Times New Roman" w:eastAsia="Times New Roman" w:hAnsi="Times New Roman" w:cs="Times New Roman"/>
          <w:sz w:val="24"/>
          <w:szCs w:val="24"/>
          <w:lang w:eastAsia="ru-RU"/>
        </w:rPr>
        <w:t>-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D25564" w:rsidRPr="00FE197D" w:rsidRDefault="00D25564" w:rsidP="00D25564">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FE197D">
        <w:rPr>
          <w:rFonts w:ascii="Times New Roman" w:eastAsia="Times New Roman" w:hAnsi="Times New Roman" w:cs="Times New Roman"/>
          <w:bCs/>
          <w:color w:val="000000"/>
          <w:sz w:val="24"/>
          <w:szCs w:val="24"/>
          <w:lang w:eastAsia="ru-RU"/>
        </w:rPr>
        <w:t>в предметном направлении</w:t>
      </w:r>
    </w:p>
    <w:p w:rsidR="00D25564" w:rsidRPr="00FE197D" w:rsidRDefault="00D25564" w:rsidP="00D2556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97D">
        <w:rPr>
          <w:rFonts w:ascii="Times New Roman" w:eastAsia="Times New Roman" w:hAnsi="Times New Roman" w:cs="Times New Roman"/>
          <w:sz w:val="24"/>
          <w:szCs w:val="24"/>
          <w:lang w:eastAsia="ru-RU"/>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D25564" w:rsidRPr="00FE197D" w:rsidRDefault="00D25564" w:rsidP="00D2556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97D">
        <w:rPr>
          <w:rFonts w:ascii="Times New Roman" w:eastAsia="Times New Roman" w:hAnsi="Times New Roman" w:cs="Times New Roman"/>
          <w:sz w:val="24"/>
          <w:szCs w:val="24"/>
          <w:lang w:eastAsia="ru-RU"/>
        </w:rPr>
        <w:t>− владение навыками самоанализа и самооценки на основе наблюдений за собственной речью;</w:t>
      </w:r>
    </w:p>
    <w:p w:rsidR="00D25564" w:rsidRPr="00FE197D" w:rsidRDefault="00D25564" w:rsidP="00D2556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97D">
        <w:rPr>
          <w:rFonts w:ascii="Times New Roman" w:eastAsia="Times New Roman" w:hAnsi="Times New Roman" w:cs="Times New Roman"/>
          <w:sz w:val="24"/>
          <w:szCs w:val="24"/>
          <w:lang w:eastAsia="ru-RU"/>
        </w:rPr>
        <w:t>− владение умением анализировать текст с точки зрения наличия в нем явной и скрытой, основной и второстепенной информации;</w:t>
      </w:r>
    </w:p>
    <w:p w:rsidR="00D25564" w:rsidRPr="00FE197D" w:rsidRDefault="00D25564" w:rsidP="00D2556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97D">
        <w:rPr>
          <w:rFonts w:ascii="Times New Roman" w:eastAsia="Times New Roman" w:hAnsi="Times New Roman" w:cs="Times New Roman"/>
          <w:sz w:val="24"/>
          <w:szCs w:val="24"/>
          <w:lang w:eastAsia="ru-RU"/>
        </w:rPr>
        <w:t>− владение умением представлять тексты в виде тезисов, конспектов, аннотаций, рефератов, сочинений различных жанров;</w:t>
      </w:r>
    </w:p>
    <w:p w:rsidR="00D25564" w:rsidRPr="00FE197D" w:rsidRDefault="00D25564" w:rsidP="00D2556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97D">
        <w:rPr>
          <w:rFonts w:ascii="Times New Roman" w:eastAsia="Times New Roman" w:hAnsi="Times New Roman" w:cs="Times New Roman"/>
          <w:sz w:val="24"/>
          <w:szCs w:val="24"/>
          <w:lang w:eastAsia="ru-RU"/>
        </w:rPr>
        <w:lastRenderedPageBreak/>
        <w:t>− сформированность представлений об изобразительно-выразительных возможностях русского языка;</w:t>
      </w:r>
    </w:p>
    <w:p w:rsidR="00D25564" w:rsidRPr="00FE197D" w:rsidRDefault="00D25564" w:rsidP="00D2556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97D">
        <w:rPr>
          <w:rFonts w:ascii="Times New Roman" w:eastAsia="Times New Roman" w:hAnsi="Times New Roman" w:cs="Times New Roman"/>
          <w:sz w:val="24"/>
          <w:szCs w:val="24"/>
          <w:lang w:eastAsia="ru-RU"/>
        </w:rPr>
        <w:t>− сформированность умений учитывать исторический, историко-культурный контекст и контекст творчества писателя в процессе анализа текста;</w:t>
      </w:r>
    </w:p>
    <w:p w:rsidR="00D25564" w:rsidRPr="00FE197D" w:rsidRDefault="00D25564" w:rsidP="00D2556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97D">
        <w:rPr>
          <w:rFonts w:ascii="Times New Roman" w:eastAsia="Times New Roman" w:hAnsi="Times New Roman" w:cs="Times New Roman"/>
          <w:sz w:val="24"/>
          <w:szCs w:val="24"/>
          <w:lang w:eastAsia="ru-RU"/>
        </w:rPr>
        <w:t>− способность выявлять в художественных текстах образы, темы и проблемы выражать свое отношение к теме, проблеме текста в развернутых аргументированных устных и письменных высказываниях;</w:t>
      </w:r>
    </w:p>
    <w:p w:rsidR="00D25564" w:rsidRPr="00FE197D" w:rsidRDefault="00D25564" w:rsidP="00D2556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97D">
        <w:rPr>
          <w:rFonts w:ascii="Times New Roman" w:eastAsia="Times New Roman" w:hAnsi="Times New Roman" w:cs="Times New Roman"/>
          <w:sz w:val="24"/>
          <w:szCs w:val="24"/>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E74A32" w:rsidRPr="00FE197D" w:rsidRDefault="00D25564" w:rsidP="00D25564">
      <w:pPr>
        <w:spacing w:after="0" w:line="240" w:lineRule="auto"/>
        <w:jc w:val="both"/>
        <w:rPr>
          <w:rFonts w:ascii="Times New Roman" w:eastAsia="Times New Roman" w:hAnsi="Times New Roman" w:cs="Times New Roman"/>
          <w:sz w:val="24"/>
          <w:szCs w:val="24"/>
          <w:lang w:eastAsia="ru-RU"/>
        </w:rPr>
      </w:pPr>
      <w:r w:rsidRPr="00FE197D">
        <w:rPr>
          <w:rFonts w:ascii="Times New Roman" w:eastAsia="Times New Roman" w:hAnsi="Times New Roman" w:cs="Times New Roman"/>
          <w:sz w:val="24"/>
          <w:szCs w:val="24"/>
          <w:lang w:eastAsia="ru-RU"/>
        </w:rPr>
        <w:t>− сформированность представлений о системе стилей языка художественной литературы</w:t>
      </w:r>
      <w:r w:rsidR="00390CBC" w:rsidRPr="00FE197D">
        <w:rPr>
          <w:rFonts w:ascii="Times New Roman" w:eastAsia="Times New Roman" w:hAnsi="Times New Roman" w:cs="Times New Roman"/>
          <w:sz w:val="24"/>
          <w:szCs w:val="24"/>
          <w:lang w:eastAsia="ru-RU"/>
        </w:rPr>
        <w:t>.</w:t>
      </w:r>
    </w:p>
    <w:p w:rsidR="00FE197D" w:rsidRPr="00FE197D" w:rsidRDefault="00FE197D" w:rsidP="00FE197D">
      <w:pP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Выполнение самостоятельной работы </w:t>
      </w:r>
      <w:r w:rsidRPr="00FE197D">
        <w:rPr>
          <w:rFonts w:ascii="Times New Roman" w:eastAsia="Times New Roman" w:hAnsi="Times New Roman"/>
          <w:color w:val="000000"/>
          <w:sz w:val="24"/>
          <w:szCs w:val="24"/>
          <w:lang w:eastAsia="ru-RU"/>
        </w:rPr>
        <w:t>обеспечивает достижение следующих результатов:</w:t>
      </w:r>
    </w:p>
    <w:p w:rsidR="00FE197D" w:rsidRPr="00FE197D" w:rsidRDefault="00FE197D" w:rsidP="00FE197D">
      <w:pPr>
        <w:spacing w:after="0" w:line="240" w:lineRule="auto"/>
        <w:jc w:val="both"/>
        <w:rPr>
          <w:rFonts w:ascii="Times New Roman" w:eastAsia="Times New Roman" w:hAnsi="Times New Roman"/>
          <w:b/>
          <w:i/>
          <w:sz w:val="24"/>
          <w:szCs w:val="24"/>
          <w:lang w:eastAsia="ru-RU"/>
        </w:rPr>
      </w:pPr>
      <w:r w:rsidRPr="00FE197D">
        <w:rPr>
          <w:rFonts w:ascii="Times New Roman" w:eastAsia="Times New Roman" w:hAnsi="Times New Roman"/>
          <w:b/>
          <w:i/>
          <w:sz w:val="24"/>
          <w:szCs w:val="24"/>
          <w:lang w:eastAsia="ru-RU"/>
        </w:rPr>
        <w:t xml:space="preserve">Личностных, </w:t>
      </w:r>
      <w:r w:rsidRPr="00FE197D">
        <w:rPr>
          <w:rFonts w:ascii="Times New Roman" w:eastAsia="Times New Roman" w:hAnsi="Times New Roman"/>
          <w:sz w:val="24"/>
          <w:szCs w:val="24"/>
          <w:lang w:eastAsia="ru-RU"/>
        </w:rPr>
        <w:t>с учетом рабочей программы воспитания</w:t>
      </w:r>
      <w:r w:rsidRPr="00FE197D">
        <w:rPr>
          <w:rFonts w:ascii="Times New Roman" w:eastAsia="Times New Roman" w:hAnsi="Times New Roman"/>
          <w:b/>
          <w:i/>
          <w:sz w:val="24"/>
          <w:szCs w:val="24"/>
          <w:lang w:eastAsia="ru-RU"/>
        </w:rPr>
        <w:t>:</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gridCol w:w="1985"/>
      </w:tblGrid>
      <w:tr w:rsidR="00FE197D" w:rsidRPr="00FE197D" w:rsidTr="00FE197D">
        <w:tc>
          <w:tcPr>
            <w:tcW w:w="8647" w:type="dxa"/>
            <w:tcBorders>
              <w:top w:val="single" w:sz="4" w:space="0" w:color="auto"/>
              <w:left w:val="single" w:sz="4" w:space="0" w:color="auto"/>
              <w:bottom w:val="single" w:sz="4" w:space="0" w:color="auto"/>
              <w:right w:val="single" w:sz="4" w:space="0" w:color="auto"/>
            </w:tcBorders>
            <w:vAlign w:val="center"/>
            <w:hideMark/>
          </w:tcPr>
          <w:p w:rsidR="00FE197D" w:rsidRPr="00FE197D" w:rsidRDefault="00FE197D">
            <w:pPr>
              <w:spacing w:after="0" w:line="240" w:lineRule="auto"/>
              <w:ind w:right="-108" w:firstLine="33"/>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Личностные результаты</w:t>
            </w:r>
          </w:p>
          <w:p w:rsidR="00FE197D" w:rsidRPr="00FE197D" w:rsidRDefault="00FE197D">
            <w:pPr>
              <w:spacing w:after="0" w:line="240" w:lineRule="auto"/>
              <w:ind w:right="-108" w:firstLine="33"/>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реализации программы воспитания</w:t>
            </w:r>
          </w:p>
          <w:p w:rsidR="00FE197D" w:rsidRPr="00FE197D" w:rsidRDefault="00FE197D">
            <w:pPr>
              <w:spacing w:after="0" w:line="240" w:lineRule="auto"/>
              <w:ind w:right="-108" w:firstLine="33"/>
              <w:jc w:val="center"/>
              <w:rPr>
                <w:rFonts w:ascii="Times New Roman" w:eastAsia="Times New Roman" w:hAnsi="Times New Roman"/>
                <w:b/>
                <w:bCs/>
                <w:sz w:val="24"/>
                <w:szCs w:val="24"/>
                <w:lang w:eastAsia="ru-RU"/>
              </w:rPr>
            </w:pPr>
            <w:r w:rsidRPr="00FE197D">
              <w:rPr>
                <w:rFonts w:ascii="Times New Roman" w:eastAsia="Times New Roman" w:hAnsi="Times New Roman"/>
                <w:i/>
                <w:iCs/>
                <w:sz w:val="24"/>
                <w:szCs w:val="24"/>
                <w:lang w:eastAsia="ru-RU"/>
              </w:rPr>
              <w:t>(дескрипторы)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FE197D" w:rsidRPr="00FE197D" w:rsidRDefault="00FE197D">
            <w:pPr>
              <w:spacing w:after="0" w:line="240" w:lineRule="auto"/>
              <w:ind w:left="-108" w:right="-108"/>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Код личностных результатов реализации программы воспитания</w:t>
            </w:r>
          </w:p>
        </w:tc>
      </w:tr>
      <w:tr w:rsidR="00FE197D" w:rsidRPr="00FE197D" w:rsidTr="00FE197D">
        <w:tc>
          <w:tcPr>
            <w:tcW w:w="8647" w:type="dxa"/>
            <w:tcBorders>
              <w:top w:val="single" w:sz="4" w:space="0" w:color="auto"/>
              <w:left w:val="single" w:sz="4" w:space="0" w:color="auto"/>
              <w:bottom w:val="single" w:sz="4" w:space="0" w:color="auto"/>
              <w:right w:val="single" w:sz="4" w:space="0" w:color="auto"/>
            </w:tcBorders>
            <w:hideMark/>
          </w:tcPr>
          <w:p w:rsidR="00FE197D" w:rsidRPr="00FE197D" w:rsidRDefault="00FE197D">
            <w:pPr>
              <w:spacing w:after="0" w:line="240" w:lineRule="auto"/>
              <w:ind w:right="-108" w:firstLine="33"/>
              <w:rPr>
                <w:rFonts w:ascii="Times New Roman" w:eastAsia="Times New Roman" w:hAnsi="Times New Roman"/>
                <w:b/>
                <w:bCs/>
                <w:sz w:val="24"/>
                <w:szCs w:val="24"/>
                <w:lang w:eastAsia="ru-RU"/>
              </w:rPr>
            </w:pPr>
            <w:r w:rsidRPr="00FE197D">
              <w:rPr>
                <w:rFonts w:ascii="Times New Roman" w:eastAsia="Times New Roman" w:hAnsi="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FE197D" w:rsidRPr="00FE197D" w:rsidRDefault="00FE197D">
            <w:pPr>
              <w:spacing w:after="0" w:line="240" w:lineRule="auto"/>
              <w:ind w:firstLine="33"/>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ЛР 4</w:t>
            </w:r>
          </w:p>
        </w:tc>
      </w:tr>
      <w:tr w:rsidR="00FE197D" w:rsidRPr="00FE197D" w:rsidTr="00FE197D">
        <w:tc>
          <w:tcPr>
            <w:tcW w:w="8647" w:type="dxa"/>
            <w:tcBorders>
              <w:top w:val="single" w:sz="4" w:space="0" w:color="auto"/>
              <w:left w:val="single" w:sz="4" w:space="0" w:color="auto"/>
              <w:bottom w:val="single" w:sz="4" w:space="0" w:color="auto"/>
              <w:right w:val="single" w:sz="4" w:space="0" w:color="auto"/>
            </w:tcBorders>
            <w:hideMark/>
          </w:tcPr>
          <w:p w:rsidR="00FE197D" w:rsidRPr="00FE197D" w:rsidRDefault="00FE197D">
            <w:pPr>
              <w:spacing w:after="0" w:line="240" w:lineRule="auto"/>
              <w:ind w:right="-108" w:firstLine="33"/>
              <w:rPr>
                <w:rFonts w:ascii="Times New Roman" w:eastAsia="Times New Roman" w:hAnsi="Times New Roman"/>
                <w:b/>
                <w:bCs/>
                <w:sz w:val="24"/>
                <w:szCs w:val="24"/>
                <w:lang w:eastAsia="ru-RU"/>
              </w:rPr>
            </w:pPr>
            <w:r w:rsidRPr="00FE197D">
              <w:rPr>
                <w:rFonts w:ascii="Times New Roman" w:eastAsia="Times New Roman" w:hAnsi="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FE197D" w:rsidRPr="00FE197D" w:rsidRDefault="00FE197D">
            <w:pPr>
              <w:spacing w:after="0" w:line="240" w:lineRule="auto"/>
              <w:ind w:firstLine="33"/>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ЛР 5</w:t>
            </w:r>
          </w:p>
        </w:tc>
      </w:tr>
      <w:tr w:rsidR="00FE197D" w:rsidRPr="00FE197D" w:rsidTr="00FE197D">
        <w:tc>
          <w:tcPr>
            <w:tcW w:w="8647" w:type="dxa"/>
            <w:tcBorders>
              <w:top w:val="single" w:sz="4" w:space="0" w:color="auto"/>
              <w:left w:val="single" w:sz="4" w:space="0" w:color="auto"/>
              <w:bottom w:val="single" w:sz="4" w:space="0" w:color="auto"/>
              <w:right w:val="single" w:sz="4" w:space="0" w:color="auto"/>
            </w:tcBorders>
            <w:hideMark/>
          </w:tcPr>
          <w:p w:rsidR="00FE197D" w:rsidRPr="00FE197D" w:rsidRDefault="00FE197D">
            <w:pPr>
              <w:spacing w:after="0" w:line="240" w:lineRule="auto"/>
              <w:ind w:right="-108" w:firstLine="33"/>
              <w:rPr>
                <w:rFonts w:ascii="Times New Roman" w:eastAsia="Times New Roman" w:hAnsi="Times New Roman"/>
                <w:b/>
                <w:bCs/>
                <w:sz w:val="24"/>
                <w:szCs w:val="24"/>
                <w:lang w:eastAsia="ru-RU"/>
              </w:rPr>
            </w:pPr>
            <w:r w:rsidRPr="00FE197D">
              <w:rPr>
                <w:rFonts w:ascii="Times New Roman" w:eastAsia="Times New Roman" w:hAnsi="Times New Roman"/>
                <w:sz w:val="24"/>
                <w:szCs w:val="24"/>
                <w:lang w:eastAsia="ru-RU"/>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tcBorders>
              <w:top w:val="single" w:sz="4" w:space="0" w:color="auto"/>
              <w:left w:val="single" w:sz="4" w:space="0" w:color="auto"/>
              <w:bottom w:val="single" w:sz="4" w:space="0" w:color="auto"/>
              <w:right w:val="single" w:sz="4" w:space="0" w:color="auto"/>
            </w:tcBorders>
            <w:vAlign w:val="center"/>
            <w:hideMark/>
          </w:tcPr>
          <w:p w:rsidR="00FE197D" w:rsidRPr="00FE197D" w:rsidRDefault="00FE197D">
            <w:pPr>
              <w:spacing w:after="0" w:line="240" w:lineRule="auto"/>
              <w:ind w:firstLine="33"/>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ЛР 6</w:t>
            </w:r>
          </w:p>
        </w:tc>
      </w:tr>
      <w:tr w:rsidR="00FE197D" w:rsidRPr="00FE197D" w:rsidTr="00FE197D">
        <w:tc>
          <w:tcPr>
            <w:tcW w:w="8647" w:type="dxa"/>
            <w:tcBorders>
              <w:top w:val="single" w:sz="4" w:space="0" w:color="auto"/>
              <w:left w:val="single" w:sz="4" w:space="0" w:color="auto"/>
              <w:bottom w:val="single" w:sz="4" w:space="0" w:color="auto"/>
              <w:right w:val="single" w:sz="4" w:space="0" w:color="auto"/>
            </w:tcBorders>
            <w:hideMark/>
          </w:tcPr>
          <w:p w:rsidR="00FE197D" w:rsidRPr="00FE197D" w:rsidRDefault="00FE197D">
            <w:pPr>
              <w:spacing w:after="0" w:line="240" w:lineRule="auto"/>
              <w:ind w:right="-108" w:firstLine="33"/>
              <w:rPr>
                <w:rFonts w:ascii="Times New Roman" w:eastAsia="Times New Roman" w:hAnsi="Times New Roman"/>
                <w:b/>
                <w:bCs/>
                <w:sz w:val="24"/>
                <w:szCs w:val="24"/>
                <w:lang w:eastAsia="ru-RU"/>
              </w:rPr>
            </w:pPr>
            <w:r w:rsidRPr="00FE197D">
              <w:rPr>
                <w:rFonts w:ascii="Times New Roman" w:eastAsia="Times New Roman" w:hAnsi="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FE197D" w:rsidRPr="00FE197D" w:rsidRDefault="00FE197D">
            <w:pPr>
              <w:spacing w:after="0" w:line="240" w:lineRule="auto"/>
              <w:ind w:firstLine="33"/>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ЛР 8</w:t>
            </w:r>
          </w:p>
        </w:tc>
      </w:tr>
      <w:tr w:rsidR="00FE197D" w:rsidRPr="00FE197D" w:rsidTr="00FE197D">
        <w:tc>
          <w:tcPr>
            <w:tcW w:w="8647" w:type="dxa"/>
            <w:tcBorders>
              <w:top w:val="single" w:sz="4" w:space="0" w:color="auto"/>
              <w:left w:val="single" w:sz="4" w:space="0" w:color="auto"/>
              <w:bottom w:val="single" w:sz="4" w:space="0" w:color="auto"/>
              <w:right w:val="single" w:sz="4" w:space="0" w:color="auto"/>
            </w:tcBorders>
            <w:hideMark/>
          </w:tcPr>
          <w:p w:rsidR="00FE197D" w:rsidRPr="00FE197D" w:rsidRDefault="00FE197D">
            <w:pPr>
              <w:spacing w:after="0" w:line="240" w:lineRule="auto"/>
              <w:ind w:right="-108"/>
              <w:rPr>
                <w:rFonts w:ascii="Times New Roman" w:eastAsia="Times New Roman" w:hAnsi="Times New Roman"/>
                <w:b/>
                <w:bCs/>
                <w:sz w:val="24"/>
                <w:szCs w:val="24"/>
                <w:lang w:eastAsia="ru-RU"/>
              </w:rPr>
            </w:pPr>
            <w:r w:rsidRPr="00FE197D">
              <w:rPr>
                <w:rFonts w:ascii="Times New Roman" w:eastAsia="Times New Roman" w:hAnsi="Times New Roman"/>
                <w:sz w:val="24"/>
                <w:szCs w:val="24"/>
                <w:lang w:eastAsia="ru-RU"/>
              </w:rPr>
              <w:t xml:space="preserve">Проявляющий уважение к эстетическим ценностям, обладающий основами эстетической культуры. </w:t>
            </w:r>
          </w:p>
        </w:tc>
        <w:tc>
          <w:tcPr>
            <w:tcW w:w="1985" w:type="dxa"/>
            <w:tcBorders>
              <w:top w:val="single" w:sz="4" w:space="0" w:color="auto"/>
              <w:left w:val="single" w:sz="4" w:space="0" w:color="auto"/>
              <w:bottom w:val="single" w:sz="4" w:space="0" w:color="auto"/>
              <w:right w:val="single" w:sz="4" w:space="0" w:color="auto"/>
            </w:tcBorders>
            <w:vAlign w:val="center"/>
            <w:hideMark/>
          </w:tcPr>
          <w:p w:rsidR="00FE197D" w:rsidRPr="00FE197D" w:rsidRDefault="00FE197D">
            <w:pPr>
              <w:spacing w:after="0" w:line="240" w:lineRule="auto"/>
              <w:ind w:firstLine="33"/>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ЛР 11</w:t>
            </w:r>
          </w:p>
        </w:tc>
      </w:tr>
      <w:tr w:rsidR="00FE197D" w:rsidRPr="00FE197D" w:rsidTr="00FE197D">
        <w:tc>
          <w:tcPr>
            <w:tcW w:w="8647" w:type="dxa"/>
            <w:tcBorders>
              <w:top w:val="single" w:sz="4" w:space="0" w:color="auto"/>
              <w:left w:val="single" w:sz="4" w:space="0" w:color="auto"/>
              <w:bottom w:val="single" w:sz="4" w:space="0" w:color="auto"/>
              <w:right w:val="single" w:sz="4" w:space="0" w:color="auto"/>
            </w:tcBorders>
            <w:hideMark/>
          </w:tcPr>
          <w:p w:rsidR="00FE197D" w:rsidRPr="00FE197D" w:rsidRDefault="00FE197D">
            <w:pPr>
              <w:spacing w:after="0" w:line="240" w:lineRule="auto"/>
              <w:ind w:right="-108"/>
              <w:rPr>
                <w:rFonts w:ascii="Times New Roman" w:eastAsia="Times New Roman" w:hAnsi="Times New Roman"/>
                <w:b/>
                <w:bCs/>
                <w:sz w:val="24"/>
                <w:szCs w:val="24"/>
                <w:lang w:eastAsia="ru-RU"/>
              </w:rPr>
            </w:pPr>
            <w:r w:rsidRPr="00FE197D">
              <w:rPr>
                <w:rFonts w:ascii="Times New Roman" w:eastAsia="Times New Roman" w:hAnsi="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FE197D" w:rsidRPr="00FE197D" w:rsidRDefault="00FE197D">
            <w:pPr>
              <w:spacing w:after="0" w:line="240" w:lineRule="auto"/>
              <w:ind w:firstLine="33"/>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ЛР 12</w:t>
            </w:r>
          </w:p>
        </w:tc>
      </w:tr>
      <w:tr w:rsidR="00FE197D" w:rsidRPr="00FE197D" w:rsidTr="00FE197D">
        <w:tc>
          <w:tcPr>
            <w:tcW w:w="10632" w:type="dxa"/>
            <w:gridSpan w:val="2"/>
            <w:tcBorders>
              <w:top w:val="single" w:sz="4" w:space="0" w:color="auto"/>
              <w:left w:val="single" w:sz="4" w:space="0" w:color="auto"/>
              <w:bottom w:val="single" w:sz="4" w:space="0" w:color="auto"/>
              <w:right w:val="single" w:sz="4" w:space="0" w:color="auto"/>
            </w:tcBorders>
            <w:vAlign w:val="center"/>
            <w:hideMark/>
          </w:tcPr>
          <w:p w:rsidR="00FE197D" w:rsidRPr="00FE197D" w:rsidRDefault="00FE197D">
            <w:pPr>
              <w:spacing w:after="0" w:line="240" w:lineRule="auto"/>
              <w:ind w:right="-108" w:firstLine="33"/>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 xml:space="preserve">Личностные результаты реализации программы воспитания, </w:t>
            </w:r>
            <w:r w:rsidRPr="00FE197D">
              <w:rPr>
                <w:rFonts w:ascii="Times New Roman" w:eastAsia="Times New Roman" w:hAnsi="Times New Roman"/>
                <w:b/>
                <w:bCs/>
                <w:sz w:val="24"/>
                <w:szCs w:val="24"/>
                <w:lang w:eastAsia="ru-RU"/>
              </w:rPr>
              <w:br/>
              <w:t>определенные отраслевыми требованиями к деловым качествам личности</w:t>
            </w:r>
          </w:p>
        </w:tc>
      </w:tr>
      <w:tr w:rsidR="00FE197D" w:rsidRPr="00FE197D" w:rsidTr="00FE197D">
        <w:tc>
          <w:tcPr>
            <w:tcW w:w="8647" w:type="dxa"/>
            <w:tcBorders>
              <w:top w:val="single" w:sz="4" w:space="0" w:color="auto"/>
              <w:left w:val="single" w:sz="4" w:space="0" w:color="auto"/>
              <w:bottom w:val="single" w:sz="4" w:space="0" w:color="auto"/>
              <w:right w:val="single" w:sz="4" w:space="0" w:color="auto"/>
            </w:tcBorders>
            <w:hideMark/>
          </w:tcPr>
          <w:p w:rsidR="00FE197D" w:rsidRPr="00FE197D" w:rsidRDefault="00FE197D">
            <w:pPr>
              <w:spacing w:after="0" w:line="240" w:lineRule="auto"/>
              <w:ind w:right="-108"/>
              <w:rPr>
                <w:rFonts w:ascii="Times New Roman" w:eastAsia="Times New Roman" w:hAnsi="Times New Roman"/>
                <w:bCs/>
                <w:sz w:val="24"/>
                <w:szCs w:val="24"/>
                <w:lang w:eastAsia="ru-RU"/>
              </w:rPr>
            </w:pPr>
            <w:r w:rsidRPr="00FE197D">
              <w:rPr>
                <w:rFonts w:ascii="Times New Roman" w:eastAsia="Times New Roman" w:hAnsi="Times New Roman"/>
                <w:bCs/>
                <w:sz w:val="24"/>
                <w:szCs w:val="24"/>
                <w:lang w:eastAsia="ru-RU"/>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FE197D" w:rsidRPr="00FE197D" w:rsidRDefault="00FE197D">
            <w:pPr>
              <w:spacing w:after="0" w:line="240" w:lineRule="auto"/>
              <w:ind w:firstLine="33"/>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ЛР 14</w:t>
            </w:r>
          </w:p>
        </w:tc>
      </w:tr>
      <w:tr w:rsidR="00FE197D" w:rsidRPr="00FE197D" w:rsidTr="00FE197D">
        <w:tc>
          <w:tcPr>
            <w:tcW w:w="8647" w:type="dxa"/>
            <w:tcBorders>
              <w:top w:val="single" w:sz="4" w:space="0" w:color="auto"/>
              <w:left w:val="single" w:sz="4" w:space="0" w:color="auto"/>
              <w:bottom w:val="single" w:sz="4" w:space="0" w:color="auto"/>
              <w:right w:val="single" w:sz="4" w:space="0" w:color="auto"/>
            </w:tcBorders>
            <w:hideMark/>
          </w:tcPr>
          <w:p w:rsidR="00FE197D" w:rsidRPr="00FE197D" w:rsidRDefault="00FE197D">
            <w:pPr>
              <w:spacing w:after="0" w:line="240" w:lineRule="auto"/>
              <w:ind w:right="-108"/>
              <w:rPr>
                <w:rFonts w:ascii="Times New Roman" w:eastAsia="Times New Roman" w:hAnsi="Times New Roman"/>
                <w:bCs/>
                <w:sz w:val="24"/>
                <w:szCs w:val="24"/>
                <w:lang w:eastAsia="ru-RU"/>
              </w:rPr>
            </w:pPr>
            <w:r w:rsidRPr="00FE197D">
              <w:rPr>
                <w:rFonts w:ascii="Times New Roman" w:eastAsia="Times New Roman" w:hAnsi="Times New Roman"/>
                <w:bCs/>
                <w:sz w:val="24"/>
                <w:szCs w:val="24"/>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FE197D" w:rsidRPr="00FE197D" w:rsidRDefault="00FE197D">
            <w:pPr>
              <w:spacing w:after="0" w:line="240" w:lineRule="auto"/>
              <w:ind w:firstLine="33"/>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ЛР 15</w:t>
            </w:r>
          </w:p>
        </w:tc>
      </w:tr>
      <w:tr w:rsidR="00FE197D" w:rsidRPr="00FE197D" w:rsidTr="00FE197D">
        <w:tc>
          <w:tcPr>
            <w:tcW w:w="8647" w:type="dxa"/>
            <w:tcBorders>
              <w:top w:val="single" w:sz="4" w:space="0" w:color="auto"/>
              <w:left w:val="single" w:sz="4" w:space="0" w:color="auto"/>
              <w:bottom w:val="single" w:sz="4" w:space="0" w:color="auto"/>
              <w:right w:val="single" w:sz="4" w:space="0" w:color="auto"/>
            </w:tcBorders>
            <w:hideMark/>
          </w:tcPr>
          <w:p w:rsidR="00FE197D" w:rsidRPr="00FE197D" w:rsidRDefault="00FE197D">
            <w:pPr>
              <w:spacing w:after="0" w:line="240" w:lineRule="auto"/>
              <w:ind w:right="-108"/>
              <w:rPr>
                <w:rFonts w:ascii="Times New Roman" w:eastAsia="Times New Roman" w:hAnsi="Times New Roman"/>
                <w:bCs/>
                <w:sz w:val="24"/>
                <w:szCs w:val="24"/>
                <w:lang w:eastAsia="ru-RU"/>
              </w:rPr>
            </w:pPr>
            <w:r w:rsidRPr="00FE197D">
              <w:rPr>
                <w:rFonts w:ascii="Times New Roman" w:eastAsia="Times New Roman" w:hAnsi="Times New Roman"/>
                <w:bCs/>
                <w:sz w:val="24"/>
                <w:szCs w:val="24"/>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FE197D" w:rsidRPr="00FE197D" w:rsidRDefault="00FE197D">
            <w:pPr>
              <w:spacing w:after="0" w:line="240" w:lineRule="auto"/>
              <w:ind w:firstLine="33"/>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ЛР 16</w:t>
            </w:r>
          </w:p>
        </w:tc>
      </w:tr>
      <w:tr w:rsidR="00FE197D" w:rsidRPr="00FE197D" w:rsidTr="00FE197D">
        <w:tc>
          <w:tcPr>
            <w:tcW w:w="10632" w:type="dxa"/>
            <w:gridSpan w:val="2"/>
            <w:tcBorders>
              <w:top w:val="single" w:sz="4" w:space="0" w:color="auto"/>
              <w:left w:val="single" w:sz="4" w:space="0" w:color="auto"/>
              <w:bottom w:val="single" w:sz="4" w:space="0" w:color="auto"/>
              <w:right w:val="single" w:sz="4" w:space="0" w:color="auto"/>
            </w:tcBorders>
            <w:hideMark/>
          </w:tcPr>
          <w:p w:rsidR="00FE197D" w:rsidRPr="00FE197D" w:rsidRDefault="00FE197D">
            <w:pPr>
              <w:spacing w:after="0" w:line="240" w:lineRule="auto"/>
              <w:ind w:right="-108" w:firstLine="33"/>
              <w:jc w:val="center"/>
              <w:rPr>
                <w:rFonts w:ascii="Times New Roman" w:eastAsia="Times New Roman" w:hAnsi="Times New Roman"/>
                <w:sz w:val="24"/>
                <w:szCs w:val="24"/>
                <w:lang w:eastAsia="ru-RU"/>
              </w:rPr>
            </w:pPr>
            <w:r w:rsidRPr="00FE197D">
              <w:rPr>
                <w:rFonts w:ascii="Times New Roman" w:eastAsia="Times New Roman" w:hAnsi="Times New Roman"/>
                <w:b/>
                <w:bCs/>
                <w:sz w:val="24"/>
                <w:szCs w:val="24"/>
                <w:lang w:eastAsia="ru-RU"/>
              </w:rPr>
              <w:lastRenderedPageBreak/>
              <w:t xml:space="preserve">Личностные результаты реализации программы воспитания, </w:t>
            </w:r>
            <w:r w:rsidRPr="00FE197D">
              <w:rPr>
                <w:rFonts w:ascii="Times New Roman" w:eastAsia="Times New Roman" w:hAnsi="Times New Roman"/>
                <w:b/>
                <w:bCs/>
                <w:sz w:val="24"/>
                <w:szCs w:val="24"/>
                <w:lang w:eastAsia="ru-RU"/>
              </w:rPr>
              <w:br/>
              <w:t>определенные субъектом Российской Федерации</w:t>
            </w:r>
            <w:r w:rsidRPr="00FE197D">
              <w:rPr>
                <w:rFonts w:ascii="Times New Roman" w:eastAsia="Times New Roman" w:hAnsi="Times New Roman"/>
                <w:b/>
                <w:bCs/>
                <w:sz w:val="24"/>
                <w:szCs w:val="24"/>
                <w:vertAlign w:val="superscript"/>
                <w:lang w:eastAsia="ru-RU"/>
              </w:rPr>
              <w:footnoteReference w:id="1"/>
            </w:r>
            <w:r w:rsidRPr="00FE197D">
              <w:rPr>
                <w:rFonts w:ascii="Times New Roman" w:eastAsia="Times New Roman" w:hAnsi="Times New Roman"/>
                <w:b/>
                <w:bCs/>
                <w:sz w:val="24"/>
                <w:szCs w:val="24"/>
                <w:lang w:eastAsia="ru-RU"/>
              </w:rPr>
              <w:t xml:space="preserve"> </w:t>
            </w:r>
            <w:r w:rsidRPr="00FE197D">
              <w:rPr>
                <w:rFonts w:ascii="Times New Roman" w:eastAsia="Times New Roman" w:hAnsi="Times New Roman"/>
                <w:sz w:val="24"/>
                <w:szCs w:val="24"/>
                <w:lang w:eastAsia="ru-RU"/>
              </w:rPr>
              <w:t>(при наличии)</w:t>
            </w:r>
          </w:p>
        </w:tc>
      </w:tr>
      <w:tr w:rsidR="00FE197D" w:rsidRPr="00FE197D" w:rsidTr="00FE197D">
        <w:tc>
          <w:tcPr>
            <w:tcW w:w="8647" w:type="dxa"/>
            <w:tcBorders>
              <w:top w:val="single" w:sz="4" w:space="0" w:color="auto"/>
              <w:left w:val="single" w:sz="4" w:space="0" w:color="auto"/>
              <w:bottom w:val="single" w:sz="4" w:space="0" w:color="auto"/>
              <w:right w:val="single" w:sz="4" w:space="0" w:color="auto"/>
            </w:tcBorders>
            <w:hideMark/>
          </w:tcPr>
          <w:p w:rsidR="00FE197D" w:rsidRPr="00FE197D" w:rsidRDefault="00FE197D">
            <w:pPr>
              <w:spacing w:after="0" w:line="240" w:lineRule="auto"/>
              <w:ind w:right="-108"/>
              <w:rPr>
                <w:rFonts w:ascii="Times New Roman" w:eastAsia="Times New Roman" w:hAnsi="Times New Roman"/>
                <w:bCs/>
                <w:sz w:val="24"/>
                <w:szCs w:val="24"/>
                <w:lang w:eastAsia="ru-RU"/>
              </w:rPr>
            </w:pPr>
            <w:r w:rsidRPr="00FE197D">
              <w:rPr>
                <w:rFonts w:ascii="Times New Roman" w:eastAsia="Times New Roman" w:hAnsi="Times New Roman"/>
                <w:sz w:val="24"/>
                <w:szCs w:val="24"/>
                <w:lang w:eastAsia="ru-RU"/>
              </w:rPr>
              <w:t>Способный к самостоятельному решению вопросов жизнеустройства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FE197D" w:rsidRPr="00FE197D" w:rsidRDefault="00FE197D">
            <w:pPr>
              <w:spacing w:after="0" w:line="240" w:lineRule="auto"/>
              <w:ind w:firstLine="33"/>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ЛР 18</w:t>
            </w:r>
          </w:p>
        </w:tc>
      </w:tr>
      <w:tr w:rsidR="00FE197D" w:rsidRPr="00FE197D" w:rsidTr="00FE197D">
        <w:tc>
          <w:tcPr>
            <w:tcW w:w="8647" w:type="dxa"/>
            <w:tcBorders>
              <w:top w:val="single" w:sz="4" w:space="0" w:color="auto"/>
              <w:left w:val="single" w:sz="4" w:space="0" w:color="auto"/>
              <w:bottom w:val="single" w:sz="4" w:space="0" w:color="auto"/>
              <w:right w:val="single" w:sz="4" w:space="0" w:color="auto"/>
            </w:tcBorders>
            <w:hideMark/>
          </w:tcPr>
          <w:p w:rsidR="00FE197D" w:rsidRPr="00FE197D" w:rsidRDefault="00FE197D">
            <w:pPr>
              <w:spacing w:after="0" w:line="240" w:lineRule="auto"/>
              <w:ind w:right="-108"/>
              <w:rPr>
                <w:rFonts w:ascii="Times New Roman" w:eastAsia="Times New Roman" w:hAnsi="Times New Roman"/>
                <w:bCs/>
                <w:sz w:val="24"/>
                <w:szCs w:val="24"/>
                <w:lang w:eastAsia="ru-RU"/>
              </w:rPr>
            </w:pPr>
            <w:r w:rsidRPr="00FE197D">
              <w:rPr>
                <w:rFonts w:ascii="Times New Roman" w:eastAsia="Times New Roman" w:hAnsi="Times New Roman"/>
                <w:sz w:val="24"/>
                <w:szCs w:val="24"/>
                <w:lang w:eastAsia="ru-RU"/>
              </w:rPr>
              <w:t>Осознающий значимость здорового образа жизни и законопослушного поведения собственных и общественно-значимых целей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FE197D" w:rsidRPr="00FE197D" w:rsidRDefault="00FE197D">
            <w:pPr>
              <w:spacing w:after="0" w:line="240" w:lineRule="auto"/>
              <w:ind w:firstLine="33"/>
              <w:jc w:val="center"/>
              <w:rPr>
                <w:rFonts w:ascii="Times New Roman" w:eastAsia="Times New Roman" w:hAnsi="Times New Roman"/>
                <w:b/>
                <w:bCs/>
                <w:sz w:val="24"/>
                <w:szCs w:val="24"/>
                <w:lang w:eastAsia="ru-RU"/>
              </w:rPr>
            </w:pPr>
            <w:r w:rsidRPr="00FE197D">
              <w:rPr>
                <w:rFonts w:ascii="Times New Roman" w:eastAsia="Times New Roman" w:hAnsi="Times New Roman"/>
                <w:b/>
                <w:bCs/>
                <w:sz w:val="24"/>
                <w:szCs w:val="24"/>
                <w:lang w:eastAsia="ru-RU"/>
              </w:rPr>
              <w:t>ЛР 20</w:t>
            </w:r>
          </w:p>
        </w:tc>
      </w:tr>
    </w:tbl>
    <w:p w:rsidR="00FE197D" w:rsidRPr="00FE197D" w:rsidRDefault="00FE197D" w:rsidP="00FE197D">
      <w:pPr>
        <w:autoSpaceDE w:val="0"/>
        <w:autoSpaceDN w:val="0"/>
        <w:adjustRightInd w:val="0"/>
        <w:spacing w:after="0" w:line="240" w:lineRule="auto"/>
        <w:jc w:val="both"/>
        <w:rPr>
          <w:rFonts w:ascii="Times New Roman" w:eastAsia="Calibri" w:hAnsi="Times New Roman"/>
          <w:sz w:val="24"/>
          <w:szCs w:val="24"/>
        </w:rPr>
      </w:pPr>
    </w:p>
    <w:p w:rsidR="00FE197D" w:rsidRPr="00FE197D" w:rsidRDefault="00FE197D" w:rsidP="00FE197D">
      <w:pPr>
        <w:shd w:val="clear" w:color="auto" w:fill="FFFFFF"/>
        <w:spacing w:after="0" w:line="240" w:lineRule="auto"/>
        <w:rPr>
          <w:rFonts w:ascii="Times New Roman" w:eastAsia="Times New Roman" w:hAnsi="Times New Roman"/>
          <w:sz w:val="24"/>
          <w:szCs w:val="24"/>
          <w:lang w:eastAsia="ru-RU"/>
        </w:rPr>
      </w:pPr>
      <w:r w:rsidRPr="00FE197D">
        <w:rPr>
          <w:rFonts w:ascii="Times New Roman" w:eastAsia="Times New Roman" w:hAnsi="Times New Roman"/>
          <w:color w:val="000000"/>
          <w:sz w:val="24"/>
          <w:szCs w:val="24"/>
          <w:lang w:eastAsia="ru-RU"/>
        </w:rPr>
        <w:t>  </w:t>
      </w:r>
      <w:r w:rsidRPr="00FE197D">
        <w:rPr>
          <w:rFonts w:ascii="Times New Roman" w:eastAsia="Times New Roman" w:hAnsi="Times New Roman"/>
          <w:bCs/>
          <w:iCs/>
          <w:color w:val="000000"/>
          <w:sz w:val="24"/>
          <w:szCs w:val="24"/>
          <w:lang w:eastAsia="ru-RU"/>
        </w:rPr>
        <w:t xml:space="preserve">а также </w:t>
      </w:r>
    </w:p>
    <w:p w:rsidR="00FE197D" w:rsidRPr="00FE197D" w:rsidRDefault="00FE197D" w:rsidP="00FE197D">
      <w:pPr>
        <w:spacing w:line="240" w:lineRule="auto"/>
        <w:jc w:val="both"/>
        <w:rPr>
          <w:rFonts w:ascii="Times New Roman" w:eastAsia="Calibri" w:hAnsi="Times New Roman"/>
          <w:sz w:val="24"/>
          <w:szCs w:val="24"/>
        </w:rPr>
      </w:pPr>
      <w:r w:rsidRPr="00FE197D">
        <w:rPr>
          <w:rFonts w:ascii="Times New Roman" w:hAnsi="Times New Roman"/>
          <w:sz w:val="24"/>
          <w:szCs w:val="24"/>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FE197D" w:rsidRPr="00FE197D" w:rsidRDefault="00FE197D" w:rsidP="00FE197D">
      <w:pPr>
        <w:spacing w:line="240" w:lineRule="auto"/>
        <w:jc w:val="both"/>
        <w:rPr>
          <w:rFonts w:ascii="Times New Roman" w:hAnsi="Times New Roman"/>
          <w:sz w:val="24"/>
          <w:szCs w:val="24"/>
        </w:rPr>
      </w:pPr>
      <w:bookmarkStart w:id="2" w:name="sub_12"/>
      <w:r w:rsidRPr="00FE197D">
        <w:rPr>
          <w:rFonts w:ascii="Times New Roman" w:hAnsi="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FE197D" w:rsidRPr="00FE197D" w:rsidRDefault="00FE197D" w:rsidP="00FE197D">
      <w:pPr>
        <w:spacing w:line="240" w:lineRule="auto"/>
        <w:jc w:val="both"/>
        <w:rPr>
          <w:rFonts w:ascii="Times New Roman" w:hAnsi="Times New Roman"/>
          <w:sz w:val="24"/>
          <w:szCs w:val="24"/>
        </w:rPr>
      </w:pPr>
      <w:bookmarkStart w:id="3" w:name="sub_13"/>
      <w:bookmarkEnd w:id="2"/>
      <w:r w:rsidRPr="00FE197D">
        <w:rPr>
          <w:rFonts w:ascii="Times New Roman" w:hAnsi="Times New Roman"/>
          <w:sz w:val="24"/>
          <w:szCs w:val="24"/>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3"/>
    <w:p w:rsidR="00FE197D" w:rsidRPr="00FE197D" w:rsidRDefault="00FE197D" w:rsidP="00FE197D">
      <w:pPr>
        <w:spacing w:line="240" w:lineRule="auto"/>
        <w:jc w:val="both"/>
        <w:rPr>
          <w:rFonts w:ascii="Times New Roman" w:hAnsi="Times New Roman"/>
          <w:sz w:val="24"/>
          <w:szCs w:val="24"/>
        </w:rPr>
      </w:pPr>
      <w:r w:rsidRPr="00FE197D">
        <w:rPr>
          <w:rFonts w:ascii="Times New Roman" w:hAnsi="Times New Roman"/>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FE197D" w:rsidRPr="00FE197D" w:rsidRDefault="00FE197D" w:rsidP="00FE197D">
      <w:pPr>
        <w:spacing w:line="240" w:lineRule="auto"/>
        <w:jc w:val="both"/>
        <w:rPr>
          <w:rFonts w:ascii="Times New Roman" w:hAnsi="Times New Roman"/>
          <w:sz w:val="24"/>
          <w:szCs w:val="24"/>
        </w:rPr>
      </w:pPr>
      <w:bookmarkStart w:id="4" w:name="sub_16"/>
      <w:r w:rsidRPr="00FE197D">
        <w:rPr>
          <w:rFonts w:ascii="Times New Roman" w:hAnsi="Times New Roman"/>
          <w:sz w:val="24"/>
          <w:szCs w:val="24"/>
        </w:rPr>
        <w:t>- нравственное сознание и поведение на основе усвоения общечеловеческих ценностей;</w:t>
      </w:r>
    </w:p>
    <w:bookmarkEnd w:id="4"/>
    <w:p w:rsidR="00FE197D" w:rsidRPr="00FE197D" w:rsidRDefault="00FE197D" w:rsidP="00FE197D">
      <w:pPr>
        <w:shd w:val="clear" w:color="auto" w:fill="FFFFFF"/>
        <w:spacing w:after="0" w:line="240" w:lineRule="auto"/>
        <w:rPr>
          <w:rFonts w:ascii="Times New Roman" w:eastAsia="Times New Roman" w:hAnsi="Times New Roman"/>
          <w:b/>
          <w:bCs/>
          <w:i/>
          <w:iCs/>
          <w:color w:val="000000"/>
          <w:sz w:val="24"/>
          <w:szCs w:val="24"/>
          <w:lang w:eastAsia="ru-RU"/>
        </w:rPr>
      </w:pPr>
      <w:r w:rsidRPr="00FE197D">
        <w:rPr>
          <w:rFonts w:ascii="Times New Roman" w:eastAsia="Times New Roman" w:hAnsi="Times New Roman"/>
          <w:color w:val="000000"/>
          <w:sz w:val="24"/>
          <w:szCs w:val="24"/>
          <w:lang w:eastAsia="ru-RU"/>
        </w:rPr>
        <w:t> </w:t>
      </w:r>
      <w:r w:rsidRPr="00FE197D">
        <w:rPr>
          <w:rFonts w:ascii="Times New Roman" w:eastAsia="Times New Roman" w:hAnsi="Times New Roman"/>
          <w:b/>
          <w:bCs/>
          <w:i/>
          <w:iCs/>
          <w:color w:val="000000"/>
          <w:sz w:val="24"/>
          <w:szCs w:val="24"/>
          <w:lang w:eastAsia="ru-RU"/>
        </w:rPr>
        <w:t>метапредметных:</w:t>
      </w:r>
    </w:p>
    <w:p w:rsidR="00FE197D" w:rsidRPr="00FE197D" w:rsidRDefault="00FE197D" w:rsidP="00FE197D">
      <w:pPr>
        <w:spacing w:line="240" w:lineRule="auto"/>
        <w:jc w:val="both"/>
        <w:rPr>
          <w:rFonts w:ascii="Times New Roman" w:eastAsia="Calibri" w:hAnsi="Times New Roman"/>
          <w:sz w:val="24"/>
          <w:szCs w:val="24"/>
        </w:rPr>
      </w:pPr>
      <w:bookmarkStart w:id="5" w:name="sub_25"/>
      <w:r w:rsidRPr="00FE197D">
        <w:rPr>
          <w:rFonts w:ascii="Times New Roman" w:hAnsi="Times New Roman"/>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E197D" w:rsidRPr="00FE197D" w:rsidRDefault="00FE197D" w:rsidP="00FE197D">
      <w:pPr>
        <w:spacing w:line="240" w:lineRule="auto"/>
        <w:jc w:val="both"/>
        <w:rPr>
          <w:rFonts w:ascii="Times New Roman" w:hAnsi="Times New Roman"/>
          <w:sz w:val="24"/>
          <w:szCs w:val="24"/>
        </w:rPr>
      </w:pPr>
      <w:bookmarkStart w:id="6" w:name="sub_26"/>
      <w:bookmarkEnd w:id="5"/>
      <w:r w:rsidRPr="00FE197D">
        <w:rPr>
          <w:rFonts w:ascii="Times New Roman" w:hAnsi="Times New Roman"/>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FE197D" w:rsidRPr="00FE197D" w:rsidRDefault="00FE197D" w:rsidP="00FE197D">
      <w:pPr>
        <w:spacing w:line="240" w:lineRule="auto"/>
        <w:jc w:val="both"/>
        <w:rPr>
          <w:rFonts w:ascii="Times New Roman" w:hAnsi="Times New Roman"/>
          <w:sz w:val="24"/>
          <w:szCs w:val="24"/>
        </w:rPr>
      </w:pPr>
      <w:bookmarkStart w:id="7" w:name="sub_27"/>
      <w:bookmarkEnd w:id="6"/>
      <w:r w:rsidRPr="00FE197D">
        <w:rPr>
          <w:rFonts w:ascii="Times New Roman" w:hAnsi="Times New Roman"/>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E197D" w:rsidRPr="00FE197D" w:rsidRDefault="00FE197D" w:rsidP="00FE197D">
      <w:pPr>
        <w:spacing w:line="240" w:lineRule="auto"/>
        <w:jc w:val="both"/>
        <w:rPr>
          <w:rFonts w:ascii="Times New Roman" w:hAnsi="Times New Roman"/>
          <w:sz w:val="24"/>
          <w:szCs w:val="24"/>
        </w:rPr>
      </w:pPr>
      <w:bookmarkStart w:id="8" w:name="sub_28"/>
      <w:bookmarkEnd w:id="7"/>
      <w:r w:rsidRPr="00FE197D">
        <w:rPr>
          <w:rFonts w:ascii="Times New Roman" w:hAnsi="Times New Roman"/>
          <w:sz w:val="24"/>
          <w:szCs w:val="24"/>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E197D" w:rsidRPr="00FE197D" w:rsidRDefault="00FE197D" w:rsidP="00FE197D">
      <w:pPr>
        <w:spacing w:line="240" w:lineRule="auto"/>
        <w:jc w:val="both"/>
        <w:rPr>
          <w:rFonts w:ascii="Times New Roman" w:hAnsi="Times New Roman"/>
          <w:sz w:val="24"/>
          <w:szCs w:val="24"/>
        </w:rPr>
      </w:pPr>
      <w:bookmarkStart w:id="9" w:name="sub_29"/>
      <w:bookmarkEnd w:id="8"/>
      <w:r w:rsidRPr="00FE197D">
        <w:rPr>
          <w:rFonts w:ascii="Times New Roman" w:hAnsi="Times New Roman"/>
          <w:sz w:val="24"/>
          <w:szCs w:val="24"/>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E197D" w:rsidRPr="00FE197D" w:rsidRDefault="00FE197D" w:rsidP="00FE197D">
      <w:pPr>
        <w:spacing w:line="240" w:lineRule="auto"/>
        <w:jc w:val="both"/>
        <w:rPr>
          <w:rFonts w:ascii="Times New Roman" w:hAnsi="Times New Roman"/>
          <w:sz w:val="24"/>
          <w:szCs w:val="24"/>
        </w:rPr>
      </w:pPr>
      <w:bookmarkStart w:id="10" w:name="sub_32"/>
      <w:bookmarkEnd w:id="9"/>
      <w:r w:rsidRPr="00FE197D">
        <w:rPr>
          <w:rFonts w:ascii="Times New Roman" w:hAnsi="Times New Roman"/>
          <w:sz w:val="24"/>
          <w:szCs w:val="24"/>
        </w:rPr>
        <w:lastRenderedPageBreak/>
        <w:t>- владение языковыми средствами - умение ясно, логично и точно излагать свою точку зрения, использовать адекватные языковые средства;</w:t>
      </w:r>
      <w:bookmarkStart w:id="11" w:name="sub_33"/>
      <w:bookmarkEnd w:id="10"/>
    </w:p>
    <w:p w:rsidR="00FE197D" w:rsidRPr="00FE197D" w:rsidRDefault="00FE197D" w:rsidP="00FE197D">
      <w:pPr>
        <w:spacing w:line="240" w:lineRule="auto"/>
        <w:jc w:val="both"/>
        <w:rPr>
          <w:rFonts w:ascii="Times New Roman" w:hAnsi="Times New Roman"/>
          <w:sz w:val="24"/>
          <w:szCs w:val="24"/>
        </w:rPr>
      </w:pPr>
      <w:r w:rsidRPr="00FE197D">
        <w:rPr>
          <w:rFonts w:ascii="Times New Roman" w:hAnsi="Times New Roman"/>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bookmarkEnd w:id="11"/>
    </w:p>
    <w:p w:rsidR="00FE197D" w:rsidRPr="00FE197D" w:rsidRDefault="00FE197D" w:rsidP="00FE197D">
      <w:pPr>
        <w:shd w:val="clear" w:color="auto" w:fill="FFFFFF"/>
        <w:spacing w:after="0" w:line="240" w:lineRule="auto"/>
        <w:rPr>
          <w:rFonts w:ascii="Times New Roman" w:eastAsia="Times New Roman" w:hAnsi="Times New Roman"/>
          <w:sz w:val="24"/>
          <w:szCs w:val="24"/>
          <w:lang w:eastAsia="ru-RU"/>
        </w:rPr>
      </w:pPr>
      <w:r w:rsidRPr="00FE197D">
        <w:rPr>
          <w:rFonts w:ascii="Times New Roman" w:eastAsia="Times New Roman" w:hAnsi="Times New Roman"/>
          <w:b/>
          <w:bCs/>
          <w:i/>
          <w:iCs/>
          <w:color w:val="000000"/>
          <w:sz w:val="24"/>
          <w:szCs w:val="24"/>
          <w:lang w:eastAsia="ru-RU"/>
        </w:rPr>
        <w:t>предметных:</w:t>
      </w:r>
    </w:p>
    <w:p w:rsidR="00FE197D" w:rsidRPr="00FE197D" w:rsidRDefault="00FE197D" w:rsidP="00FE197D">
      <w:pPr>
        <w:shd w:val="clear" w:color="auto" w:fill="FFFFFF"/>
        <w:tabs>
          <w:tab w:val="left" w:pos="720"/>
        </w:tabs>
        <w:spacing w:after="0" w:line="240" w:lineRule="auto"/>
        <w:jc w:val="both"/>
        <w:rPr>
          <w:rFonts w:ascii="Times New Roman" w:eastAsia="Times New Roman" w:hAnsi="Times New Roman"/>
          <w:sz w:val="24"/>
          <w:szCs w:val="24"/>
          <w:lang w:eastAsia="ru-RU"/>
        </w:rPr>
      </w:pPr>
      <w:r w:rsidRPr="00FE197D">
        <w:rPr>
          <w:rFonts w:ascii="Times New Roman" w:eastAsia="Times New Roman" w:hAnsi="Times New Roman"/>
          <w:color w:val="000000"/>
          <w:sz w:val="24"/>
          <w:szCs w:val="24"/>
          <w:lang w:eastAsia="ru-RU"/>
        </w:rPr>
        <w:t>- сформированность понятий о нормах русского литературного языка и применение знаний о них в речевой практике;</w:t>
      </w:r>
    </w:p>
    <w:p w:rsidR="00FE197D" w:rsidRPr="00FE197D" w:rsidRDefault="00FE197D" w:rsidP="00FE197D">
      <w:pPr>
        <w:shd w:val="clear" w:color="auto" w:fill="FFFFFF"/>
        <w:tabs>
          <w:tab w:val="left" w:pos="720"/>
        </w:tabs>
        <w:spacing w:after="0" w:line="240" w:lineRule="auto"/>
        <w:jc w:val="both"/>
        <w:rPr>
          <w:rFonts w:ascii="Times New Roman" w:eastAsia="Times New Roman" w:hAnsi="Times New Roman"/>
          <w:sz w:val="24"/>
          <w:szCs w:val="24"/>
          <w:lang w:eastAsia="ru-RU"/>
        </w:rPr>
      </w:pPr>
      <w:r w:rsidRPr="00FE197D">
        <w:rPr>
          <w:rFonts w:ascii="Times New Roman" w:eastAsia="Times New Roman" w:hAnsi="Times New Roman"/>
          <w:color w:val="000000"/>
          <w:sz w:val="24"/>
          <w:szCs w:val="24"/>
          <w:lang w:eastAsia="ru-RU"/>
        </w:rPr>
        <w:t>- владение навыками самоанализа и самооценки на основе наблюдений за собственной речью;</w:t>
      </w:r>
    </w:p>
    <w:p w:rsidR="00FE197D" w:rsidRPr="00FE197D" w:rsidRDefault="00FE197D" w:rsidP="00FE197D">
      <w:pPr>
        <w:shd w:val="clear" w:color="auto" w:fill="FFFFFF"/>
        <w:tabs>
          <w:tab w:val="left" w:pos="720"/>
        </w:tabs>
        <w:spacing w:after="0" w:line="240" w:lineRule="auto"/>
        <w:jc w:val="both"/>
        <w:rPr>
          <w:rFonts w:ascii="Times New Roman" w:eastAsia="Times New Roman" w:hAnsi="Times New Roman"/>
          <w:sz w:val="24"/>
          <w:szCs w:val="24"/>
          <w:lang w:eastAsia="ru-RU"/>
        </w:rPr>
      </w:pPr>
      <w:r w:rsidRPr="00FE197D">
        <w:rPr>
          <w:rFonts w:ascii="Times New Roman" w:eastAsia="Times New Roman" w:hAnsi="Times New Roman"/>
          <w:color w:val="000000"/>
          <w:sz w:val="24"/>
          <w:szCs w:val="24"/>
          <w:lang w:eastAsia="ru-RU"/>
        </w:rPr>
        <w:t>- владение умением анализировать текст с точки зрения наличия в нем явной и скрытой, основной и второстепенной информации;</w:t>
      </w:r>
    </w:p>
    <w:p w:rsidR="00FE197D" w:rsidRPr="00FE197D" w:rsidRDefault="00FE197D" w:rsidP="00FE197D">
      <w:pPr>
        <w:shd w:val="clear" w:color="auto" w:fill="FFFFFF"/>
        <w:tabs>
          <w:tab w:val="left" w:pos="720"/>
        </w:tabs>
        <w:spacing w:after="0" w:line="240" w:lineRule="auto"/>
        <w:jc w:val="both"/>
        <w:rPr>
          <w:rFonts w:ascii="Times New Roman" w:eastAsia="Times New Roman" w:hAnsi="Times New Roman"/>
          <w:sz w:val="24"/>
          <w:szCs w:val="24"/>
          <w:lang w:eastAsia="ru-RU"/>
        </w:rPr>
      </w:pPr>
      <w:r w:rsidRPr="00FE197D">
        <w:rPr>
          <w:rFonts w:ascii="Times New Roman" w:eastAsia="Times New Roman" w:hAnsi="Times New Roman"/>
          <w:color w:val="000000"/>
          <w:sz w:val="24"/>
          <w:szCs w:val="24"/>
          <w:lang w:eastAsia="ru-RU"/>
        </w:rPr>
        <w:t>- владение умением представлять тексты в виде тезисов, конспектов, аннотаций, рефератов, сочинений различных жанров;</w:t>
      </w:r>
    </w:p>
    <w:p w:rsidR="00FE197D" w:rsidRPr="00FE197D" w:rsidRDefault="00FE197D" w:rsidP="00FE197D">
      <w:pPr>
        <w:shd w:val="clear" w:color="auto" w:fill="FFFFFF"/>
        <w:tabs>
          <w:tab w:val="left" w:pos="720"/>
        </w:tabs>
        <w:spacing w:after="0" w:line="240" w:lineRule="auto"/>
        <w:jc w:val="both"/>
        <w:rPr>
          <w:rFonts w:ascii="Times New Roman" w:eastAsia="Times New Roman" w:hAnsi="Times New Roman"/>
          <w:sz w:val="24"/>
          <w:szCs w:val="24"/>
          <w:lang w:eastAsia="ru-RU"/>
        </w:rPr>
      </w:pPr>
      <w:r w:rsidRPr="00FE197D">
        <w:rPr>
          <w:rFonts w:ascii="Times New Roman" w:eastAsia="Times New Roman" w:hAnsi="Times New Roman"/>
          <w:color w:val="000000"/>
          <w:sz w:val="24"/>
          <w:szCs w:val="24"/>
          <w:lang w:eastAsia="ru-RU"/>
        </w:rPr>
        <w:t>- сформированность представлений об изобразительно-выразительных возможностях русского языка;</w:t>
      </w:r>
    </w:p>
    <w:p w:rsidR="00FE197D" w:rsidRPr="00FE197D" w:rsidRDefault="00FE197D" w:rsidP="00FE197D">
      <w:pPr>
        <w:shd w:val="clear" w:color="auto" w:fill="FFFFFF"/>
        <w:tabs>
          <w:tab w:val="left" w:pos="720"/>
        </w:tabs>
        <w:spacing w:after="0" w:line="240" w:lineRule="auto"/>
        <w:jc w:val="both"/>
        <w:rPr>
          <w:rFonts w:ascii="Times New Roman" w:eastAsia="Times New Roman" w:hAnsi="Times New Roman"/>
          <w:sz w:val="24"/>
          <w:szCs w:val="24"/>
          <w:lang w:eastAsia="ru-RU"/>
        </w:rPr>
      </w:pPr>
      <w:r w:rsidRPr="00FE197D">
        <w:rPr>
          <w:rFonts w:ascii="Times New Roman" w:eastAsia="Times New Roman" w:hAnsi="Times New Roman"/>
          <w:color w:val="000000"/>
          <w:sz w:val="24"/>
          <w:szCs w:val="24"/>
          <w:lang w:eastAsia="ru-RU"/>
        </w:rPr>
        <w:t>- сформированность умений учитывать исторический, историко-культурный контекст и контекст творчества писателя в процессе анализа текста;</w:t>
      </w:r>
    </w:p>
    <w:p w:rsidR="00FE197D" w:rsidRPr="00FE197D" w:rsidRDefault="00FE197D" w:rsidP="00FE197D">
      <w:pPr>
        <w:shd w:val="clear" w:color="auto" w:fill="FFFFFF"/>
        <w:tabs>
          <w:tab w:val="left" w:pos="720"/>
        </w:tabs>
        <w:spacing w:after="0" w:line="240" w:lineRule="auto"/>
        <w:jc w:val="both"/>
        <w:rPr>
          <w:rFonts w:ascii="Times New Roman" w:eastAsia="Times New Roman" w:hAnsi="Times New Roman"/>
          <w:sz w:val="24"/>
          <w:szCs w:val="24"/>
          <w:lang w:eastAsia="ru-RU"/>
        </w:rPr>
      </w:pPr>
      <w:r w:rsidRPr="00FE197D">
        <w:rPr>
          <w:rFonts w:ascii="Times New Roman" w:eastAsia="Times New Roman" w:hAnsi="Times New Roman"/>
          <w:color w:val="000000"/>
          <w:sz w:val="24"/>
          <w:szCs w:val="24"/>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FE197D" w:rsidRPr="00FE197D" w:rsidRDefault="00FE197D" w:rsidP="00FE197D">
      <w:pPr>
        <w:shd w:val="clear" w:color="auto" w:fill="FFFFFF"/>
        <w:tabs>
          <w:tab w:val="left" w:pos="720"/>
        </w:tabs>
        <w:spacing w:after="0" w:line="240" w:lineRule="auto"/>
        <w:jc w:val="both"/>
        <w:rPr>
          <w:rFonts w:ascii="Times New Roman" w:eastAsia="Times New Roman" w:hAnsi="Times New Roman"/>
          <w:sz w:val="24"/>
          <w:szCs w:val="24"/>
          <w:lang w:eastAsia="ru-RU"/>
        </w:rPr>
      </w:pPr>
      <w:r w:rsidRPr="00FE197D">
        <w:rPr>
          <w:rFonts w:ascii="Times New Roman" w:eastAsia="Times New Roman" w:hAnsi="Times New Roman"/>
          <w:color w:val="000000"/>
          <w:sz w:val="24"/>
          <w:szCs w:val="24"/>
          <w:lang w:eastAsia="ru-RU"/>
        </w:rPr>
        <w:t>- сформированность представлений о системе стилей языка художественной литературы.</w:t>
      </w:r>
    </w:p>
    <w:p w:rsidR="00FE197D" w:rsidRPr="00FE197D" w:rsidRDefault="00FE197D" w:rsidP="00FE197D">
      <w:pPr>
        <w:spacing w:after="0" w:line="240" w:lineRule="auto"/>
        <w:ind w:firstLine="567"/>
        <w:jc w:val="center"/>
        <w:rPr>
          <w:rFonts w:ascii="Times New Roman" w:eastAsia="Times New Roman" w:hAnsi="Times New Roman"/>
          <w:b/>
          <w:sz w:val="24"/>
          <w:szCs w:val="24"/>
          <w:shd w:val="clear" w:color="auto" w:fill="FFFFFF"/>
          <w:lang w:eastAsia="ru-RU"/>
        </w:rPr>
      </w:pPr>
    </w:p>
    <w:p w:rsidR="006A6069" w:rsidRPr="00FE197D" w:rsidRDefault="006A6069" w:rsidP="006A6069">
      <w:pPr>
        <w:autoSpaceDE w:val="0"/>
        <w:autoSpaceDN w:val="0"/>
        <w:adjustRightInd w:val="0"/>
        <w:spacing w:after="0" w:line="240" w:lineRule="auto"/>
        <w:ind w:firstLine="539"/>
        <w:jc w:val="both"/>
        <w:rPr>
          <w:rFonts w:ascii="Times New Roman" w:hAnsi="Times New Roman" w:cs="Times New Roman"/>
          <w:sz w:val="24"/>
          <w:szCs w:val="24"/>
        </w:rPr>
      </w:pPr>
      <w:r w:rsidRPr="00FE197D">
        <w:rPr>
          <w:rFonts w:ascii="Times New Roman" w:hAnsi="Times New Roman" w:cs="Times New Roman"/>
          <w:sz w:val="24"/>
          <w:szCs w:val="24"/>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6A6069" w:rsidRPr="00FE197D" w:rsidRDefault="006A6069" w:rsidP="006A6069">
      <w:pPr>
        <w:autoSpaceDE w:val="0"/>
        <w:autoSpaceDN w:val="0"/>
        <w:adjustRightInd w:val="0"/>
        <w:spacing w:after="0" w:line="240" w:lineRule="auto"/>
        <w:ind w:firstLine="539"/>
        <w:jc w:val="both"/>
        <w:rPr>
          <w:rFonts w:ascii="Times New Roman" w:hAnsi="Times New Roman" w:cs="Times New Roman"/>
          <w:sz w:val="24"/>
          <w:szCs w:val="24"/>
        </w:rPr>
      </w:pPr>
      <w:r w:rsidRPr="00FE197D">
        <w:rPr>
          <w:rFonts w:ascii="Times New Roman" w:hAnsi="Times New Roman" w:cs="Times New Roman"/>
          <w:sz w:val="24"/>
          <w:szCs w:val="24"/>
        </w:rPr>
        <w:t>Контроль результатов внеаудиторной самостоятельной работы студентов по дисциплине проходит в устной или смешанной форме.</w:t>
      </w:r>
    </w:p>
    <w:p w:rsidR="006A6069" w:rsidRPr="00B25F99" w:rsidRDefault="006A6069" w:rsidP="006A6069">
      <w:pPr>
        <w:autoSpaceDE w:val="0"/>
        <w:autoSpaceDN w:val="0"/>
        <w:adjustRightInd w:val="0"/>
        <w:spacing w:after="0" w:line="240" w:lineRule="auto"/>
        <w:ind w:firstLine="539"/>
        <w:jc w:val="both"/>
        <w:rPr>
          <w:rFonts w:ascii="Times New Roman" w:hAnsi="Times New Roman" w:cs="Times New Roman"/>
          <w:sz w:val="24"/>
          <w:szCs w:val="24"/>
        </w:rPr>
      </w:pPr>
      <w:r w:rsidRPr="00FE197D">
        <w:rPr>
          <w:rFonts w:ascii="Times New Roman" w:hAnsi="Times New Roman" w:cs="Times New Roman"/>
          <w:sz w:val="24"/>
          <w:szCs w:val="24"/>
        </w:rPr>
        <w:t>В качестве форм и методов контроля внеаудиторной самостоятельной работы студентов могут быть использованы</w:t>
      </w:r>
      <w:r w:rsidRPr="00B25F99">
        <w:rPr>
          <w:rFonts w:ascii="Times New Roman" w:hAnsi="Times New Roman" w:cs="Times New Roman"/>
          <w:sz w:val="24"/>
          <w:szCs w:val="24"/>
        </w:rPr>
        <w:t xml:space="preserve"> семинарские занятия, зачеты, тестирование, и др.</w:t>
      </w:r>
    </w:p>
    <w:p w:rsidR="006A6069" w:rsidRPr="00B25F99" w:rsidRDefault="006A6069" w:rsidP="006A6069">
      <w:pPr>
        <w:autoSpaceDE w:val="0"/>
        <w:autoSpaceDN w:val="0"/>
        <w:adjustRightInd w:val="0"/>
        <w:spacing w:after="0" w:line="240" w:lineRule="auto"/>
        <w:ind w:firstLine="539"/>
        <w:jc w:val="both"/>
        <w:rPr>
          <w:rFonts w:ascii="Times New Roman" w:hAnsi="Times New Roman" w:cs="Times New Roman"/>
          <w:sz w:val="24"/>
          <w:szCs w:val="24"/>
        </w:rPr>
      </w:pPr>
      <w:r w:rsidRPr="00B25F99">
        <w:rPr>
          <w:rFonts w:ascii="Times New Roman" w:hAnsi="Times New Roman" w:cs="Times New Roman"/>
          <w:sz w:val="24"/>
          <w:szCs w:val="24"/>
        </w:rPr>
        <w:t>Критериями оценки результатов внеаудиторной самостоятельной работы студента являются:</w:t>
      </w:r>
    </w:p>
    <w:p w:rsidR="006A6069" w:rsidRPr="00B25F99" w:rsidRDefault="006A6069" w:rsidP="006A6069">
      <w:pPr>
        <w:autoSpaceDE w:val="0"/>
        <w:autoSpaceDN w:val="0"/>
        <w:adjustRightInd w:val="0"/>
        <w:spacing w:after="0" w:line="240" w:lineRule="auto"/>
        <w:ind w:firstLine="539"/>
        <w:jc w:val="both"/>
        <w:rPr>
          <w:rFonts w:ascii="Times New Roman" w:hAnsi="Times New Roman" w:cs="Times New Roman"/>
          <w:sz w:val="24"/>
          <w:szCs w:val="24"/>
        </w:rPr>
      </w:pPr>
      <w:r w:rsidRPr="00B25F99">
        <w:rPr>
          <w:rFonts w:ascii="Times New Roman" w:hAnsi="Times New Roman" w:cs="Times New Roman"/>
          <w:sz w:val="24"/>
          <w:szCs w:val="24"/>
        </w:rPr>
        <w:t>- уровень освоения студентом учебного материала;</w:t>
      </w:r>
    </w:p>
    <w:p w:rsidR="006A6069" w:rsidRPr="00B25F99" w:rsidRDefault="006A6069" w:rsidP="006A6069">
      <w:pPr>
        <w:autoSpaceDE w:val="0"/>
        <w:autoSpaceDN w:val="0"/>
        <w:adjustRightInd w:val="0"/>
        <w:spacing w:after="0" w:line="240" w:lineRule="auto"/>
        <w:ind w:firstLine="539"/>
        <w:jc w:val="both"/>
        <w:rPr>
          <w:rFonts w:ascii="Times New Roman" w:hAnsi="Times New Roman" w:cs="Times New Roman"/>
          <w:sz w:val="24"/>
          <w:szCs w:val="24"/>
        </w:rPr>
      </w:pPr>
      <w:r w:rsidRPr="00B25F99">
        <w:rPr>
          <w:rFonts w:ascii="Times New Roman" w:hAnsi="Times New Roman" w:cs="Times New Roman"/>
          <w:sz w:val="24"/>
          <w:szCs w:val="24"/>
        </w:rPr>
        <w:t>- умение студента использовать теоретические знания при выполнении практических задач;</w:t>
      </w:r>
    </w:p>
    <w:p w:rsidR="006A6069" w:rsidRPr="00B25F99" w:rsidRDefault="006A6069" w:rsidP="006A6069">
      <w:pPr>
        <w:autoSpaceDE w:val="0"/>
        <w:autoSpaceDN w:val="0"/>
        <w:adjustRightInd w:val="0"/>
        <w:spacing w:after="0" w:line="240" w:lineRule="auto"/>
        <w:ind w:firstLine="539"/>
        <w:jc w:val="both"/>
        <w:rPr>
          <w:rFonts w:ascii="Times New Roman" w:hAnsi="Times New Roman" w:cs="Times New Roman"/>
          <w:sz w:val="24"/>
          <w:szCs w:val="24"/>
        </w:rPr>
      </w:pPr>
      <w:r w:rsidRPr="00B25F99">
        <w:rPr>
          <w:rFonts w:ascii="Times New Roman" w:hAnsi="Times New Roman" w:cs="Times New Roman"/>
          <w:sz w:val="24"/>
          <w:szCs w:val="24"/>
        </w:rPr>
        <w:t>- сформированность общеучебных умений;</w:t>
      </w:r>
    </w:p>
    <w:p w:rsidR="006A6069" w:rsidRPr="00B25F99" w:rsidRDefault="006A6069" w:rsidP="006A6069">
      <w:pPr>
        <w:autoSpaceDE w:val="0"/>
        <w:autoSpaceDN w:val="0"/>
        <w:adjustRightInd w:val="0"/>
        <w:spacing w:after="0" w:line="240" w:lineRule="auto"/>
        <w:ind w:firstLine="539"/>
        <w:jc w:val="both"/>
        <w:rPr>
          <w:rFonts w:ascii="Times New Roman" w:hAnsi="Times New Roman" w:cs="Times New Roman"/>
          <w:sz w:val="24"/>
          <w:szCs w:val="24"/>
        </w:rPr>
      </w:pPr>
      <w:r w:rsidRPr="00B25F99">
        <w:rPr>
          <w:rFonts w:ascii="Times New Roman" w:hAnsi="Times New Roman" w:cs="Times New Roman"/>
          <w:sz w:val="24"/>
          <w:szCs w:val="24"/>
        </w:rPr>
        <w:t>- обоснованность и четкость изложения ответа;</w:t>
      </w:r>
    </w:p>
    <w:p w:rsidR="00032B9E" w:rsidRPr="00B25F99" w:rsidRDefault="006A6069" w:rsidP="00B92842">
      <w:pPr>
        <w:autoSpaceDE w:val="0"/>
        <w:autoSpaceDN w:val="0"/>
        <w:adjustRightInd w:val="0"/>
        <w:spacing w:after="0" w:line="240" w:lineRule="auto"/>
        <w:ind w:firstLine="539"/>
        <w:jc w:val="both"/>
        <w:rPr>
          <w:rFonts w:ascii="Times New Roman" w:hAnsi="Times New Roman" w:cs="Times New Roman"/>
          <w:sz w:val="24"/>
          <w:szCs w:val="24"/>
        </w:rPr>
      </w:pPr>
      <w:r w:rsidRPr="00B25F99">
        <w:rPr>
          <w:rFonts w:ascii="Times New Roman" w:hAnsi="Times New Roman" w:cs="Times New Roman"/>
          <w:sz w:val="24"/>
          <w:szCs w:val="24"/>
        </w:rPr>
        <w:t>- оформление материала в соответствии с требованиями.</w:t>
      </w:r>
    </w:p>
    <w:p w:rsidR="00032B9E" w:rsidRPr="00B25F99" w:rsidRDefault="00032B9E" w:rsidP="006A6069">
      <w:pPr>
        <w:pStyle w:val="p12"/>
        <w:shd w:val="clear" w:color="auto" w:fill="FFFFFF"/>
        <w:spacing w:before="0" w:beforeAutospacing="0" w:after="0" w:afterAutospacing="0"/>
        <w:jc w:val="center"/>
        <w:rPr>
          <w:bCs/>
        </w:rPr>
      </w:pPr>
    </w:p>
    <w:p w:rsidR="00390CBC" w:rsidRPr="00B25F99" w:rsidRDefault="00390CBC" w:rsidP="00032B9E">
      <w:pPr>
        <w:pStyle w:val="p12"/>
        <w:shd w:val="clear" w:color="auto" w:fill="FFFFFF"/>
        <w:spacing w:before="0" w:beforeAutospacing="0" w:after="0" w:afterAutospacing="0"/>
        <w:jc w:val="center"/>
        <w:rPr>
          <w:b/>
          <w:bCs/>
        </w:rPr>
        <w:sectPr w:rsidR="00390CBC" w:rsidRPr="00B25F99" w:rsidSect="0071197E">
          <w:pgSz w:w="11906" w:h="16838"/>
          <w:pgMar w:top="1134" w:right="850" w:bottom="1134" w:left="1701" w:header="708" w:footer="708" w:gutter="0"/>
          <w:cols w:space="708"/>
          <w:docGrid w:linePitch="360"/>
        </w:sectPr>
      </w:pPr>
    </w:p>
    <w:p w:rsidR="006A6069" w:rsidRPr="00B25F99" w:rsidRDefault="006A6069" w:rsidP="00032B9E">
      <w:pPr>
        <w:pStyle w:val="p12"/>
        <w:shd w:val="clear" w:color="auto" w:fill="FFFFFF"/>
        <w:spacing w:before="0" w:beforeAutospacing="0" w:after="0" w:afterAutospacing="0"/>
        <w:jc w:val="center"/>
        <w:rPr>
          <w:b/>
          <w:bCs/>
        </w:rPr>
      </w:pPr>
      <w:r w:rsidRPr="00B25F99">
        <w:rPr>
          <w:b/>
          <w:bCs/>
        </w:rPr>
        <w:lastRenderedPageBreak/>
        <w:t>Тематический план внеаудитор</w:t>
      </w:r>
      <w:r w:rsidR="00032B9E" w:rsidRPr="00B25F99">
        <w:rPr>
          <w:b/>
          <w:bCs/>
        </w:rPr>
        <w:t>ной самостоятельной работы (ВСР</w:t>
      </w:r>
      <w:r w:rsidR="00F07B0F" w:rsidRPr="00B25F99">
        <w:rPr>
          <w:b/>
          <w:bCs/>
        </w:rPr>
        <w:t>)</w:t>
      </w:r>
    </w:p>
    <w:bookmarkEnd w:id="1"/>
    <w:p w:rsidR="006A6069" w:rsidRPr="00B25F99" w:rsidRDefault="006A6069" w:rsidP="006A6069">
      <w:pPr>
        <w:tabs>
          <w:tab w:val="left" w:pos="0"/>
          <w:tab w:val="left" w:pos="12616"/>
        </w:tabs>
        <w:spacing w:after="0" w:line="240" w:lineRule="auto"/>
        <w:jc w:val="center"/>
        <w:rPr>
          <w:rFonts w:ascii="Times New Roman" w:eastAsia="Times New Roman" w:hAnsi="Times New Roman" w:cs="Times New Roman"/>
          <w:color w:val="000000"/>
          <w:sz w:val="24"/>
          <w:szCs w:val="24"/>
          <w:lang w:eastAsia="ru-RU"/>
        </w:rPr>
      </w:pPr>
    </w:p>
    <w:tbl>
      <w:tblPr>
        <w:tblStyle w:val="a3"/>
        <w:tblW w:w="5000" w:type="pct"/>
        <w:tblLook w:val="04A0" w:firstRow="1" w:lastRow="0" w:firstColumn="1" w:lastColumn="0" w:noHBand="0" w:noVBand="1"/>
      </w:tblPr>
      <w:tblGrid>
        <w:gridCol w:w="2802"/>
        <w:gridCol w:w="5312"/>
        <w:gridCol w:w="1457"/>
      </w:tblGrid>
      <w:tr w:rsidR="006A6069" w:rsidRPr="00B25F99" w:rsidTr="00390CBC">
        <w:tc>
          <w:tcPr>
            <w:tcW w:w="1464" w:type="pct"/>
          </w:tcPr>
          <w:p w:rsidR="006A6069" w:rsidRPr="00B25F99" w:rsidRDefault="006A6069" w:rsidP="0013339A">
            <w:pPr>
              <w:jc w:val="center"/>
              <w:rPr>
                <w:rFonts w:ascii="Times New Roman" w:hAnsi="Times New Roman" w:cs="Times New Roman"/>
                <w:sz w:val="24"/>
                <w:szCs w:val="24"/>
              </w:rPr>
            </w:pPr>
            <w:r w:rsidRPr="00B25F99">
              <w:rPr>
                <w:rFonts w:ascii="Times New Roman" w:hAnsi="Times New Roman" w:cs="Times New Roman"/>
                <w:sz w:val="24"/>
                <w:szCs w:val="24"/>
              </w:rPr>
              <w:t>Наименование раздела программы</w:t>
            </w:r>
          </w:p>
        </w:tc>
        <w:tc>
          <w:tcPr>
            <w:tcW w:w="2775" w:type="pct"/>
          </w:tcPr>
          <w:p w:rsidR="006A6069" w:rsidRPr="00B25F99" w:rsidRDefault="00F07B0F" w:rsidP="0013339A">
            <w:pPr>
              <w:jc w:val="center"/>
              <w:rPr>
                <w:rFonts w:ascii="Times New Roman" w:hAnsi="Times New Roman" w:cs="Times New Roman"/>
                <w:sz w:val="24"/>
                <w:szCs w:val="24"/>
              </w:rPr>
            </w:pPr>
            <w:r w:rsidRPr="00B25F99">
              <w:rPr>
                <w:rFonts w:ascii="Times New Roman" w:hAnsi="Times New Roman" w:cs="Times New Roman"/>
                <w:sz w:val="24"/>
                <w:szCs w:val="24"/>
              </w:rPr>
              <w:t>Темы самостоятельной работы</w:t>
            </w:r>
          </w:p>
        </w:tc>
        <w:tc>
          <w:tcPr>
            <w:tcW w:w="762" w:type="pct"/>
          </w:tcPr>
          <w:p w:rsidR="00F07B0F" w:rsidRPr="00B25F99" w:rsidRDefault="00B25F99" w:rsidP="00B25F99">
            <w:pPr>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6A6069" w:rsidRPr="00B25F99" w:rsidTr="00390CBC">
        <w:tc>
          <w:tcPr>
            <w:tcW w:w="4238" w:type="pct"/>
            <w:gridSpan w:val="2"/>
          </w:tcPr>
          <w:p w:rsidR="006A6069" w:rsidRPr="00B25F99" w:rsidRDefault="00390CBC" w:rsidP="0013339A">
            <w:pPr>
              <w:rPr>
                <w:rFonts w:ascii="Times New Roman" w:hAnsi="Times New Roman" w:cs="Times New Roman"/>
                <w:sz w:val="24"/>
                <w:szCs w:val="24"/>
              </w:rPr>
            </w:pPr>
            <w:r w:rsidRPr="00B25F99">
              <w:rPr>
                <w:rFonts w:ascii="Times New Roman" w:hAnsi="Times New Roman" w:cs="Times New Roman"/>
                <w:bCs/>
                <w:sz w:val="24"/>
                <w:szCs w:val="24"/>
              </w:rPr>
              <w:t xml:space="preserve"> </w:t>
            </w:r>
            <w:r w:rsidR="006A6069" w:rsidRPr="00B25F99">
              <w:rPr>
                <w:rFonts w:ascii="Times New Roman" w:hAnsi="Times New Roman" w:cs="Times New Roman"/>
                <w:bCs/>
                <w:sz w:val="24"/>
                <w:szCs w:val="24"/>
              </w:rPr>
              <w:t>Введение</w:t>
            </w:r>
          </w:p>
        </w:tc>
        <w:tc>
          <w:tcPr>
            <w:tcW w:w="762" w:type="pct"/>
          </w:tcPr>
          <w:p w:rsidR="006A6069" w:rsidRPr="00B25F99" w:rsidRDefault="000163A5"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6A6069" w:rsidRPr="00B25F99" w:rsidRDefault="00F6793B" w:rsidP="0013339A">
            <w:pPr>
              <w:rPr>
                <w:rFonts w:ascii="Times New Roman" w:hAnsi="Times New Roman" w:cs="Times New Roman"/>
                <w:sz w:val="24"/>
                <w:szCs w:val="24"/>
              </w:rPr>
            </w:pPr>
            <w:r w:rsidRPr="00B25F99">
              <w:rPr>
                <w:rFonts w:ascii="Times New Roman" w:hAnsi="Times New Roman" w:cs="Times New Roman"/>
                <w:sz w:val="24"/>
                <w:szCs w:val="24"/>
              </w:rPr>
              <w:t>Тема</w:t>
            </w:r>
            <w:r w:rsidR="00442630" w:rsidRPr="00B25F99">
              <w:rPr>
                <w:rFonts w:ascii="Times New Roman" w:hAnsi="Times New Roman" w:cs="Times New Roman"/>
                <w:sz w:val="24"/>
                <w:szCs w:val="24"/>
              </w:rPr>
              <w:t>:</w:t>
            </w:r>
          </w:p>
          <w:p w:rsidR="0072659C" w:rsidRPr="00B25F99" w:rsidRDefault="0072659C" w:rsidP="0013339A">
            <w:pPr>
              <w:rPr>
                <w:rFonts w:ascii="Times New Roman" w:hAnsi="Times New Roman" w:cs="Times New Roman"/>
                <w:sz w:val="24"/>
                <w:szCs w:val="24"/>
              </w:rPr>
            </w:pPr>
            <w:r w:rsidRPr="00B25F99">
              <w:rPr>
                <w:rFonts w:ascii="Times New Roman" w:hAnsi="Times New Roman" w:cs="Times New Roman"/>
                <w:bCs/>
                <w:sz w:val="24"/>
                <w:szCs w:val="24"/>
              </w:rPr>
              <w:t>Введение</w:t>
            </w:r>
          </w:p>
        </w:tc>
        <w:tc>
          <w:tcPr>
            <w:tcW w:w="2775" w:type="pct"/>
          </w:tcPr>
          <w:p w:rsidR="006A6069" w:rsidRPr="00B25F99" w:rsidRDefault="004C6BA6" w:rsidP="004C6BA6">
            <w:pPr>
              <w:rPr>
                <w:rFonts w:ascii="Times New Roman" w:hAnsi="Times New Roman" w:cs="Times New Roman"/>
                <w:sz w:val="24"/>
                <w:szCs w:val="24"/>
              </w:rPr>
            </w:pPr>
            <w:r w:rsidRPr="00B25F99">
              <w:rPr>
                <w:rFonts w:ascii="Times New Roman" w:hAnsi="Times New Roman" w:cs="Times New Roman"/>
                <w:sz w:val="24"/>
                <w:szCs w:val="24"/>
                <w:lang w:eastAsia="ar-SA"/>
              </w:rPr>
              <w:t>Выполнение индивидуального  сообщения по  темам</w:t>
            </w:r>
            <w:r w:rsidR="006A6069" w:rsidRPr="00B25F99">
              <w:rPr>
                <w:rFonts w:ascii="Times New Roman" w:hAnsi="Times New Roman" w:cs="Times New Roman"/>
                <w:sz w:val="24"/>
                <w:szCs w:val="24"/>
                <w:lang w:eastAsia="ar-SA"/>
              </w:rPr>
              <w:t>: «Язык и общество», « Язык и культура», «Язык и история народа», «Типы норм», «Выдающиеся ученые-русисты», «Русский язык в кругу языков народов России», «Влияние русского языка на становление и развитие других языков».</w:t>
            </w:r>
          </w:p>
        </w:tc>
        <w:tc>
          <w:tcPr>
            <w:tcW w:w="762" w:type="pct"/>
          </w:tcPr>
          <w:p w:rsidR="006A6069" w:rsidRPr="00B25F99" w:rsidRDefault="00DF13A6"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4238" w:type="pct"/>
            <w:gridSpan w:val="2"/>
          </w:tcPr>
          <w:p w:rsidR="006A6069" w:rsidRPr="00B25F99" w:rsidRDefault="006A6069" w:rsidP="0013339A">
            <w:pPr>
              <w:rPr>
                <w:rFonts w:ascii="Times New Roman" w:hAnsi="Times New Roman" w:cs="Times New Roman"/>
                <w:sz w:val="24"/>
                <w:szCs w:val="24"/>
              </w:rPr>
            </w:pPr>
            <w:r w:rsidRPr="00B25F99">
              <w:rPr>
                <w:rFonts w:ascii="Times New Roman" w:hAnsi="Times New Roman" w:cs="Times New Roman"/>
                <w:sz w:val="24"/>
                <w:szCs w:val="24"/>
              </w:rPr>
              <w:t>Раздел 1.  Язык и речь</w:t>
            </w:r>
          </w:p>
        </w:tc>
        <w:tc>
          <w:tcPr>
            <w:tcW w:w="762" w:type="pct"/>
          </w:tcPr>
          <w:p w:rsidR="006A6069" w:rsidRPr="00B25F99" w:rsidRDefault="000163A5"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6A6069" w:rsidRPr="00B25F99" w:rsidRDefault="00F6793B" w:rsidP="0013339A">
            <w:pPr>
              <w:rPr>
                <w:rFonts w:ascii="Times New Roman" w:hAnsi="Times New Roman" w:cs="Times New Roman"/>
                <w:sz w:val="24"/>
                <w:szCs w:val="24"/>
              </w:rPr>
            </w:pPr>
            <w:r w:rsidRPr="00B25F99">
              <w:rPr>
                <w:rFonts w:ascii="Times New Roman" w:hAnsi="Times New Roman" w:cs="Times New Roman"/>
                <w:sz w:val="24"/>
                <w:szCs w:val="24"/>
              </w:rPr>
              <w:t>Тема</w:t>
            </w:r>
            <w:r w:rsidR="0072659C" w:rsidRPr="00B25F99">
              <w:rPr>
                <w:rFonts w:ascii="Times New Roman" w:hAnsi="Times New Roman" w:cs="Times New Roman"/>
                <w:sz w:val="24"/>
                <w:szCs w:val="24"/>
              </w:rPr>
              <w:t>:</w:t>
            </w:r>
          </w:p>
          <w:p w:rsidR="0072659C" w:rsidRPr="00B25F99" w:rsidRDefault="0072659C" w:rsidP="0013339A">
            <w:pPr>
              <w:rPr>
                <w:rFonts w:ascii="Times New Roman" w:hAnsi="Times New Roman" w:cs="Times New Roman"/>
                <w:sz w:val="24"/>
                <w:szCs w:val="24"/>
              </w:rPr>
            </w:pPr>
            <w:r w:rsidRPr="00B25F99">
              <w:rPr>
                <w:rFonts w:ascii="Times New Roman" w:hAnsi="Times New Roman" w:cs="Times New Roman"/>
                <w:sz w:val="24"/>
                <w:szCs w:val="24"/>
              </w:rPr>
              <w:t>Язык и речь</w:t>
            </w:r>
          </w:p>
        </w:tc>
        <w:tc>
          <w:tcPr>
            <w:tcW w:w="2775" w:type="pct"/>
          </w:tcPr>
          <w:p w:rsidR="006A6069" w:rsidRPr="00B25F99" w:rsidRDefault="004C6BA6" w:rsidP="004C6BA6">
            <w:pPr>
              <w:autoSpaceDE w:val="0"/>
              <w:autoSpaceDN w:val="0"/>
              <w:adjustRightInd w:val="0"/>
              <w:rPr>
                <w:rFonts w:ascii="Times New Roman" w:hAnsi="Times New Roman" w:cs="Times New Roman"/>
                <w:color w:val="000000"/>
                <w:sz w:val="24"/>
                <w:szCs w:val="24"/>
              </w:rPr>
            </w:pPr>
            <w:r w:rsidRPr="00B25F99">
              <w:rPr>
                <w:rFonts w:ascii="Times New Roman" w:hAnsi="Times New Roman" w:cs="Times New Roman"/>
                <w:sz w:val="24"/>
                <w:szCs w:val="24"/>
                <w:lang w:eastAsia="ar-SA"/>
              </w:rPr>
              <w:t>Выполнение индивидуального  сообщения по  темам</w:t>
            </w:r>
            <w:r w:rsidR="006A6069" w:rsidRPr="00B25F99">
              <w:rPr>
                <w:rFonts w:ascii="Times New Roman" w:hAnsi="Times New Roman" w:cs="Times New Roman"/>
                <w:sz w:val="24"/>
                <w:szCs w:val="24"/>
                <w:lang w:eastAsia="ar-SA"/>
              </w:rPr>
              <w:t>: Основные требования к речи: правильность, точность, выразительность, уместность употребления языковых средств</w:t>
            </w:r>
            <w:r w:rsidR="006A6069" w:rsidRPr="00B25F99">
              <w:rPr>
                <w:rFonts w:ascii="Times New Roman" w:hAnsi="Times New Roman" w:cs="Times New Roman"/>
                <w:bCs/>
                <w:sz w:val="24"/>
                <w:szCs w:val="24"/>
                <w:lang w:eastAsia="ar-SA"/>
              </w:rPr>
              <w:t>.</w:t>
            </w:r>
          </w:p>
        </w:tc>
        <w:tc>
          <w:tcPr>
            <w:tcW w:w="762" w:type="pct"/>
          </w:tcPr>
          <w:p w:rsidR="006A6069" w:rsidRPr="00B25F99" w:rsidRDefault="006A6069" w:rsidP="0013339A">
            <w:pPr>
              <w:jc w:val="center"/>
              <w:rPr>
                <w:rFonts w:ascii="Times New Roman" w:hAnsi="Times New Roman" w:cs="Times New Roman"/>
                <w:color w:val="000000"/>
                <w:sz w:val="24"/>
                <w:szCs w:val="24"/>
              </w:rPr>
            </w:pPr>
          </w:p>
        </w:tc>
      </w:tr>
      <w:tr w:rsidR="006A6069" w:rsidRPr="00B25F99" w:rsidTr="00390CBC">
        <w:tc>
          <w:tcPr>
            <w:tcW w:w="4238" w:type="pct"/>
            <w:gridSpan w:val="2"/>
          </w:tcPr>
          <w:p w:rsidR="006A6069" w:rsidRPr="00B25F99" w:rsidRDefault="006A6069" w:rsidP="0013339A">
            <w:pPr>
              <w:rPr>
                <w:rFonts w:ascii="Times New Roman" w:hAnsi="Times New Roman" w:cs="Times New Roman"/>
                <w:sz w:val="24"/>
                <w:szCs w:val="24"/>
              </w:rPr>
            </w:pPr>
            <w:r w:rsidRPr="00B25F99">
              <w:rPr>
                <w:rFonts w:ascii="Times New Roman" w:hAnsi="Times New Roman" w:cs="Times New Roman"/>
                <w:sz w:val="24"/>
                <w:szCs w:val="24"/>
              </w:rPr>
              <w:t>Раздел 2 Стили речи</w:t>
            </w:r>
          </w:p>
        </w:tc>
        <w:tc>
          <w:tcPr>
            <w:tcW w:w="762" w:type="pct"/>
          </w:tcPr>
          <w:p w:rsidR="006A6069" w:rsidRPr="00B25F99" w:rsidRDefault="006A6069"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2</w:t>
            </w:r>
          </w:p>
        </w:tc>
      </w:tr>
      <w:tr w:rsidR="002E23A7" w:rsidRPr="00B25F99" w:rsidTr="00E74A32">
        <w:trPr>
          <w:trHeight w:val="1583"/>
        </w:trPr>
        <w:tc>
          <w:tcPr>
            <w:tcW w:w="1464" w:type="pct"/>
            <w:vMerge w:val="restart"/>
          </w:tcPr>
          <w:p w:rsidR="002E23A7" w:rsidRPr="00B25F99" w:rsidRDefault="002E23A7" w:rsidP="0013339A">
            <w:pPr>
              <w:rPr>
                <w:rFonts w:ascii="Times New Roman" w:hAnsi="Times New Roman" w:cs="Times New Roman"/>
                <w:sz w:val="24"/>
                <w:szCs w:val="24"/>
              </w:rPr>
            </w:pPr>
            <w:r w:rsidRPr="00B25F99">
              <w:rPr>
                <w:rFonts w:ascii="Times New Roman" w:hAnsi="Times New Roman" w:cs="Times New Roman"/>
                <w:sz w:val="24"/>
                <w:szCs w:val="24"/>
              </w:rPr>
              <w:t>Тема:</w:t>
            </w:r>
          </w:p>
          <w:p w:rsidR="002E23A7" w:rsidRPr="00B25F99" w:rsidRDefault="002E23A7" w:rsidP="0013339A">
            <w:pPr>
              <w:rPr>
                <w:rFonts w:ascii="Times New Roman" w:hAnsi="Times New Roman" w:cs="Times New Roman"/>
                <w:sz w:val="24"/>
                <w:szCs w:val="24"/>
              </w:rPr>
            </w:pPr>
            <w:r w:rsidRPr="00B25F99">
              <w:rPr>
                <w:rFonts w:ascii="Times New Roman" w:hAnsi="Times New Roman" w:cs="Times New Roman"/>
                <w:sz w:val="24"/>
                <w:szCs w:val="24"/>
              </w:rPr>
              <w:t xml:space="preserve"> Стили речи</w:t>
            </w:r>
          </w:p>
        </w:tc>
        <w:tc>
          <w:tcPr>
            <w:tcW w:w="2775" w:type="pct"/>
          </w:tcPr>
          <w:p w:rsidR="002E23A7" w:rsidRPr="00B25F99" w:rsidRDefault="002E23A7" w:rsidP="00E74A32">
            <w:pPr>
              <w:rPr>
                <w:rFonts w:ascii="Times New Roman" w:hAnsi="Times New Roman" w:cs="Times New Roman"/>
                <w:sz w:val="24"/>
                <w:szCs w:val="24"/>
              </w:rPr>
            </w:pPr>
            <w:r w:rsidRPr="00B25F99">
              <w:rPr>
                <w:rFonts w:ascii="Times New Roman" w:hAnsi="Times New Roman" w:cs="Times New Roman"/>
                <w:sz w:val="24"/>
                <w:szCs w:val="24"/>
                <w:lang w:eastAsia="ar-SA"/>
              </w:rPr>
              <w:t>Выполнение индиви</w:t>
            </w:r>
            <w:r w:rsidR="00E74A32" w:rsidRPr="00B25F99">
              <w:rPr>
                <w:rFonts w:ascii="Times New Roman" w:hAnsi="Times New Roman" w:cs="Times New Roman"/>
                <w:sz w:val="24"/>
                <w:szCs w:val="24"/>
                <w:lang w:eastAsia="ar-SA"/>
              </w:rPr>
              <w:t>дуального  сообщения по  темам:</w:t>
            </w:r>
            <w:r w:rsidRPr="00B25F99">
              <w:rPr>
                <w:rFonts w:ascii="Times New Roman" w:hAnsi="Times New Roman" w:cs="Times New Roman"/>
                <w:sz w:val="24"/>
                <w:szCs w:val="24"/>
                <w:lang w:eastAsia="ar-SA"/>
              </w:rPr>
              <w:t xml:space="preserve"> «Официально-деловой стиль речи», «Очерк», «Устное выступление. Дискуссия». «Научный стиль речи».</w:t>
            </w:r>
            <w:r w:rsidR="00E74A32" w:rsidRPr="00B25F99">
              <w:rPr>
                <w:rFonts w:ascii="Times New Roman" w:hAnsi="Times New Roman" w:cs="Times New Roman"/>
                <w:sz w:val="24"/>
                <w:szCs w:val="24"/>
                <w:lang w:eastAsia="ar-SA"/>
              </w:rPr>
              <w:t xml:space="preserve"> «Публицистический стиль речи»</w:t>
            </w:r>
          </w:p>
        </w:tc>
        <w:tc>
          <w:tcPr>
            <w:tcW w:w="762" w:type="pct"/>
          </w:tcPr>
          <w:p w:rsidR="002E23A7" w:rsidRPr="00B25F99" w:rsidRDefault="002E23A7"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vMerge/>
          </w:tcPr>
          <w:p w:rsidR="002E23A7" w:rsidRPr="00B25F99" w:rsidRDefault="002E23A7" w:rsidP="0013339A">
            <w:pPr>
              <w:rPr>
                <w:rFonts w:ascii="Times New Roman" w:hAnsi="Times New Roman" w:cs="Times New Roman"/>
                <w:sz w:val="24"/>
                <w:szCs w:val="24"/>
              </w:rPr>
            </w:pPr>
          </w:p>
        </w:tc>
        <w:tc>
          <w:tcPr>
            <w:tcW w:w="2775" w:type="pct"/>
          </w:tcPr>
          <w:p w:rsidR="002E23A7" w:rsidRPr="00B25F99" w:rsidRDefault="002E23A7" w:rsidP="002E23A7">
            <w:pPr>
              <w:rPr>
                <w:rFonts w:ascii="Times New Roman" w:hAnsi="Times New Roman" w:cs="Times New Roman"/>
                <w:sz w:val="24"/>
                <w:szCs w:val="24"/>
                <w:lang w:eastAsia="ar-SA"/>
              </w:rPr>
            </w:pPr>
            <w:r w:rsidRPr="00B25F99">
              <w:rPr>
                <w:rFonts w:ascii="Times New Roman" w:hAnsi="Times New Roman" w:cs="Times New Roman"/>
                <w:sz w:val="24"/>
                <w:szCs w:val="24"/>
                <w:lang w:eastAsia="ar-SA"/>
              </w:rPr>
              <w:t>Выполнение индиви</w:t>
            </w:r>
            <w:r w:rsidR="00E74A32" w:rsidRPr="00B25F99">
              <w:rPr>
                <w:rFonts w:ascii="Times New Roman" w:hAnsi="Times New Roman" w:cs="Times New Roman"/>
                <w:sz w:val="24"/>
                <w:szCs w:val="24"/>
                <w:lang w:eastAsia="ar-SA"/>
              </w:rPr>
              <w:t>дуального  сообщения по  темам:</w:t>
            </w:r>
            <w:r w:rsidRPr="00B25F99">
              <w:rPr>
                <w:rFonts w:ascii="Times New Roman" w:hAnsi="Times New Roman" w:cs="Times New Roman"/>
                <w:sz w:val="24"/>
                <w:szCs w:val="24"/>
                <w:lang w:eastAsia="ar-SA"/>
              </w:rPr>
              <w:t xml:space="preserve"> ««Очерк», «Устное выступление. Дискуссия». составление  автобиографии, заявления, доверенности.</w:t>
            </w:r>
          </w:p>
        </w:tc>
        <w:tc>
          <w:tcPr>
            <w:tcW w:w="762" w:type="pct"/>
          </w:tcPr>
          <w:p w:rsidR="002E23A7" w:rsidRPr="00B25F99" w:rsidRDefault="002E23A7"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4238" w:type="pct"/>
            <w:gridSpan w:val="2"/>
          </w:tcPr>
          <w:p w:rsidR="006A6069" w:rsidRPr="00B25F99" w:rsidRDefault="006A6069" w:rsidP="0013339A">
            <w:pPr>
              <w:rPr>
                <w:rFonts w:ascii="Times New Roman" w:hAnsi="Times New Roman" w:cs="Times New Roman"/>
                <w:sz w:val="24"/>
                <w:szCs w:val="24"/>
              </w:rPr>
            </w:pPr>
            <w:r w:rsidRPr="00B25F99">
              <w:rPr>
                <w:rFonts w:ascii="Times New Roman" w:hAnsi="Times New Roman" w:cs="Times New Roman"/>
                <w:bCs/>
                <w:sz w:val="24"/>
                <w:szCs w:val="24"/>
              </w:rPr>
              <w:t>Раздел 3. Фонетика</w:t>
            </w:r>
          </w:p>
        </w:tc>
        <w:tc>
          <w:tcPr>
            <w:tcW w:w="762" w:type="pct"/>
          </w:tcPr>
          <w:p w:rsidR="006A6069" w:rsidRPr="00B25F99" w:rsidRDefault="00867AD2"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6A6069" w:rsidRPr="00B25F99" w:rsidRDefault="00F6793B" w:rsidP="0013339A">
            <w:pPr>
              <w:rPr>
                <w:rFonts w:ascii="Times New Roman" w:hAnsi="Times New Roman" w:cs="Times New Roman"/>
                <w:sz w:val="24"/>
                <w:szCs w:val="24"/>
              </w:rPr>
            </w:pPr>
            <w:r w:rsidRPr="00B25F99">
              <w:rPr>
                <w:rFonts w:ascii="Times New Roman" w:hAnsi="Times New Roman" w:cs="Times New Roman"/>
                <w:sz w:val="24"/>
                <w:szCs w:val="24"/>
              </w:rPr>
              <w:t>Тема</w:t>
            </w:r>
            <w:r w:rsidR="00442630" w:rsidRPr="00B25F99">
              <w:rPr>
                <w:rFonts w:ascii="Times New Roman" w:hAnsi="Times New Roman" w:cs="Times New Roman"/>
                <w:sz w:val="24"/>
                <w:szCs w:val="24"/>
              </w:rPr>
              <w:t>:</w:t>
            </w:r>
          </w:p>
          <w:p w:rsidR="0072659C" w:rsidRPr="00B25F99" w:rsidRDefault="0072659C" w:rsidP="0013339A">
            <w:pPr>
              <w:rPr>
                <w:rFonts w:ascii="Times New Roman" w:hAnsi="Times New Roman" w:cs="Times New Roman"/>
                <w:sz w:val="24"/>
                <w:szCs w:val="24"/>
              </w:rPr>
            </w:pPr>
            <w:r w:rsidRPr="00B25F99">
              <w:rPr>
                <w:rFonts w:ascii="Times New Roman" w:hAnsi="Times New Roman" w:cs="Times New Roman"/>
                <w:bCs/>
                <w:sz w:val="24"/>
                <w:szCs w:val="24"/>
              </w:rPr>
              <w:t>Фонетика</w:t>
            </w:r>
          </w:p>
        </w:tc>
        <w:tc>
          <w:tcPr>
            <w:tcW w:w="2775" w:type="pct"/>
          </w:tcPr>
          <w:p w:rsidR="006A6069" w:rsidRPr="00B25F99" w:rsidRDefault="00947878" w:rsidP="0013339A">
            <w:pPr>
              <w:pStyle w:val="Default"/>
            </w:pPr>
            <w:r w:rsidRPr="00B25F99">
              <w:rPr>
                <w:lang w:eastAsia="ar-SA"/>
              </w:rPr>
              <w:t>Выполнение индивидуального  сообщения по  темам:</w:t>
            </w:r>
            <w:r w:rsidR="006A6069" w:rsidRPr="00B25F99">
              <w:rPr>
                <w:lang w:eastAsia="ar-SA"/>
              </w:rPr>
              <w:t xml:space="preserve">   «Выразительные средства русской фонетики», «Благозвучие речи»</w:t>
            </w:r>
          </w:p>
        </w:tc>
        <w:tc>
          <w:tcPr>
            <w:tcW w:w="762" w:type="pct"/>
          </w:tcPr>
          <w:p w:rsidR="006A6069" w:rsidRPr="00B25F99" w:rsidRDefault="006A6069" w:rsidP="0013339A">
            <w:pPr>
              <w:jc w:val="center"/>
              <w:rPr>
                <w:rFonts w:ascii="Times New Roman" w:hAnsi="Times New Roman" w:cs="Times New Roman"/>
                <w:color w:val="000000"/>
                <w:sz w:val="24"/>
                <w:szCs w:val="24"/>
              </w:rPr>
            </w:pPr>
          </w:p>
        </w:tc>
      </w:tr>
      <w:tr w:rsidR="006A6069" w:rsidRPr="00B25F99" w:rsidTr="00390CBC">
        <w:tc>
          <w:tcPr>
            <w:tcW w:w="4238" w:type="pct"/>
            <w:gridSpan w:val="2"/>
          </w:tcPr>
          <w:p w:rsidR="006A6069" w:rsidRPr="00B25F99" w:rsidRDefault="006A6069" w:rsidP="0013339A">
            <w:pPr>
              <w:rPr>
                <w:rFonts w:ascii="Times New Roman" w:hAnsi="Times New Roman" w:cs="Times New Roman"/>
                <w:sz w:val="24"/>
                <w:szCs w:val="24"/>
              </w:rPr>
            </w:pPr>
            <w:r w:rsidRPr="00B25F99">
              <w:rPr>
                <w:rFonts w:ascii="Times New Roman" w:hAnsi="Times New Roman" w:cs="Times New Roman"/>
                <w:bCs/>
                <w:sz w:val="24"/>
                <w:szCs w:val="24"/>
              </w:rPr>
              <w:t>Раздел 4. Орфоэпия</w:t>
            </w:r>
          </w:p>
        </w:tc>
        <w:tc>
          <w:tcPr>
            <w:tcW w:w="762" w:type="pct"/>
          </w:tcPr>
          <w:p w:rsidR="006A6069" w:rsidRPr="00B25F99" w:rsidRDefault="004B680A"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6A6069" w:rsidRPr="00B25F99" w:rsidRDefault="00F6793B" w:rsidP="0013339A">
            <w:pPr>
              <w:rPr>
                <w:rFonts w:ascii="Times New Roman" w:hAnsi="Times New Roman" w:cs="Times New Roman"/>
                <w:sz w:val="24"/>
                <w:szCs w:val="24"/>
              </w:rPr>
            </w:pPr>
            <w:r w:rsidRPr="00B25F99">
              <w:rPr>
                <w:rFonts w:ascii="Times New Roman" w:hAnsi="Times New Roman" w:cs="Times New Roman"/>
                <w:sz w:val="24"/>
                <w:szCs w:val="24"/>
              </w:rPr>
              <w:t>Тема</w:t>
            </w:r>
            <w:r w:rsidR="00442630" w:rsidRPr="00B25F99">
              <w:rPr>
                <w:rFonts w:ascii="Times New Roman" w:hAnsi="Times New Roman" w:cs="Times New Roman"/>
                <w:sz w:val="24"/>
                <w:szCs w:val="24"/>
              </w:rPr>
              <w:t>:</w:t>
            </w:r>
            <w:r w:rsidR="0072659C" w:rsidRPr="00B25F99">
              <w:rPr>
                <w:rFonts w:ascii="Times New Roman" w:hAnsi="Times New Roman" w:cs="Times New Roman"/>
                <w:bCs/>
                <w:sz w:val="24"/>
                <w:szCs w:val="24"/>
              </w:rPr>
              <w:t xml:space="preserve"> Орфоэпия</w:t>
            </w:r>
          </w:p>
        </w:tc>
        <w:tc>
          <w:tcPr>
            <w:tcW w:w="2775" w:type="pct"/>
          </w:tcPr>
          <w:p w:rsidR="006A6069" w:rsidRPr="00B25F99" w:rsidRDefault="00947878" w:rsidP="0013339A">
            <w:pPr>
              <w:rPr>
                <w:rFonts w:ascii="Times New Roman" w:hAnsi="Times New Roman" w:cs="Times New Roman"/>
                <w:sz w:val="24"/>
                <w:szCs w:val="24"/>
              </w:rPr>
            </w:pPr>
            <w:r w:rsidRPr="00B25F99">
              <w:rPr>
                <w:rFonts w:ascii="Times New Roman" w:hAnsi="Times New Roman" w:cs="Times New Roman"/>
                <w:sz w:val="24"/>
                <w:szCs w:val="24"/>
                <w:lang w:eastAsia="ar-SA"/>
              </w:rPr>
              <w:t>Выполнение к</w:t>
            </w:r>
            <w:r w:rsidR="006A6069" w:rsidRPr="00B25F99">
              <w:rPr>
                <w:rFonts w:ascii="Times New Roman" w:hAnsi="Times New Roman" w:cs="Times New Roman"/>
                <w:sz w:val="24"/>
                <w:szCs w:val="24"/>
                <w:lang w:eastAsia="ar-SA"/>
              </w:rPr>
              <w:t>онспект</w:t>
            </w:r>
            <w:r w:rsidRPr="00B25F99">
              <w:rPr>
                <w:rFonts w:ascii="Times New Roman" w:hAnsi="Times New Roman" w:cs="Times New Roman"/>
                <w:sz w:val="24"/>
                <w:szCs w:val="24"/>
                <w:lang w:eastAsia="ar-SA"/>
              </w:rPr>
              <w:t xml:space="preserve">а </w:t>
            </w:r>
            <w:r w:rsidR="006A6069" w:rsidRPr="00B25F99">
              <w:rPr>
                <w:rFonts w:ascii="Times New Roman" w:hAnsi="Times New Roman" w:cs="Times New Roman"/>
                <w:sz w:val="24"/>
                <w:szCs w:val="24"/>
                <w:lang w:eastAsia="ar-SA"/>
              </w:rPr>
              <w:t xml:space="preserve"> по   теме: «Основные нормы современного литературного произношения и ударения в русском языке»;  </w:t>
            </w:r>
          </w:p>
        </w:tc>
        <w:tc>
          <w:tcPr>
            <w:tcW w:w="762" w:type="pct"/>
          </w:tcPr>
          <w:p w:rsidR="006A6069" w:rsidRPr="00B25F99" w:rsidRDefault="006A6069" w:rsidP="0013339A">
            <w:pPr>
              <w:jc w:val="center"/>
              <w:rPr>
                <w:rFonts w:ascii="Times New Roman" w:hAnsi="Times New Roman" w:cs="Times New Roman"/>
                <w:color w:val="000000"/>
                <w:sz w:val="24"/>
                <w:szCs w:val="24"/>
              </w:rPr>
            </w:pPr>
          </w:p>
        </w:tc>
      </w:tr>
      <w:tr w:rsidR="006A6069" w:rsidRPr="00B25F99" w:rsidTr="00390CBC">
        <w:tc>
          <w:tcPr>
            <w:tcW w:w="4238" w:type="pct"/>
            <w:gridSpan w:val="2"/>
          </w:tcPr>
          <w:p w:rsidR="006A6069" w:rsidRPr="00B25F99" w:rsidRDefault="006A6069" w:rsidP="0013339A">
            <w:pPr>
              <w:rPr>
                <w:rFonts w:ascii="Times New Roman" w:hAnsi="Times New Roman" w:cs="Times New Roman"/>
                <w:sz w:val="24"/>
                <w:szCs w:val="24"/>
              </w:rPr>
            </w:pPr>
            <w:r w:rsidRPr="00B25F99">
              <w:rPr>
                <w:rFonts w:ascii="Times New Roman" w:hAnsi="Times New Roman" w:cs="Times New Roman"/>
                <w:sz w:val="24"/>
                <w:szCs w:val="24"/>
              </w:rPr>
              <w:t>Раздел 5.  Орфография</w:t>
            </w:r>
          </w:p>
        </w:tc>
        <w:tc>
          <w:tcPr>
            <w:tcW w:w="762" w:type="pct"/>
          </w:tcPr>
          <w:p w:rsidR="006A6069" w:rsidRPr="00B25F99" w:rsidRDefault="004B680A"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6A6069" w:rsidRPr="00B25F99" w:rsidRDefault="00F6793B" w:rsidP="0013339A">
            <w:pPr>
              <w:rPr>
                <w:rFonts w:ascii="Times New Roman" w:hAnsi="Times New Roman" w:cs="Times New Roman"/>
                <w:sz w:val="24"/>
                <w:szCs w:val="24"/>
              </w:rPr>
            </w:pPr>
            <w:r w:rsidRPr="00B25F99">
              <w:rPr>
                <w:rFonts w:ascii="Times New Roman" w:hAnsi="Times New Roman" w:cs="Times New Roman"/>
                <w:sz w:val="24"/>
                <w:szCs w:val="24"/>
              </w:rPr>
              <w:t>Тема</w:t>
            </w:r>
            <w:r w:rsidR="00442630" w:rsidRPr="00B25F99">
              <w:rPr>
                <w:rFonts w:ascii="Times New Roman" w:hAnsi="Times New Roman" w:cs="Times New Roman"/>
                <w:sz w:val="24"/>
                <w:szCs w:val="24"/>
              </w:rPr>
              <w:t>:</w:t>
            </w:r>
            <w:r w:rsidR="0072659C" w:rsidRPr="00B25F99">
              <w:rPr>
                <w:rFonts w:ascii="Times New Roman" w:hAnsi="Times New Roman" w:cs="Times New Roman"/>
                <w:sz w:val="24"/>
                <w:szCs w:val="24"/>
              </w:rPr>
              <w:t xml:space="preserve"> Орфография</w:t>
            </w:r>
          </w:p>
        </w:tc>
        <w:tc>
          <w:tcPr>
            <w:tcW w:w="2775" w:type="pct"/>
          </w:tcPr>
          <w:p w:rsidR="006A6069" w:rsidRPr="00B25F99" w:rsidRDefault="00947878" w:rsidP="0013339A">
            <w:pPr>
              <w:rPr>
                <w:rFonts w:ascii="Times New Roman" w:hAnsi="Times New Roman" w:cs="Times New Roman"/>
                <w:sz w:val="24"/>
                <w:szCs w:val="24"/>
              </w:rPr>
            </w:pPr>
            <w:r w:rsidRPr="00B25F99">
              <w:rPr>
                <w:rFonts w:ascii="Times New Roman" w:hAnsi="Times New Roman" w:cs="Times New Roman"/>
                <w:sz w:val="24"/>
                <w:szCs w:val="24"/>
                <w:lang w:eastAsia="ar-SA"/>
              </w:rPr>
              <w:t xml:space="preserve"> С</w:t>
            </w:r>
            <w:r w:rsidR="006A6069" w:rsidRPr="00B25F99">
              <w:rPr>
                <w:rFonts w:ascii="Times New Roman" w:hAnsi="Times New Roman" w:cs="Times New Roman"/>
                <w:sz w:val="24"/>
                <w:szCs w:val="24"/>
                <w:lang w:eastAsia="ar-SA"/>
              </w:rPr>
              <w:t>оставление личного словаря «Пишу и говорю правильно</w:t>
            </w:r>
          </w:p>
        </w:tc>
        <w:tc>
          <w:tcPr>
            <w:tcW w:w="762" w:type="pct"/>
          </w:tcPr>
          <w:p w:rsidR="006A6069" w:rsidRPr="00B25F99" w:rsidRDefault="00E74A32"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4238" w:type="pct"/>
            <w:gridSpan w:val="2"/>
          </w:tcPr>
          <w:p w:rsidR="006A6069" w:rsidRPr="00B25F99" w:rsidRDefault="006A6069" w:rsidP="0013339A">
            <w:pPr>
              <w:rPr>
                <w:rFonts w:ascii="Times New Roman" w:hAnsi="Times New Roman" w:cs="Times New Roman"/>
                <w:sz w:val="24"/>
                <w:szCs w:val="24"/>
              </w:rPr>
            </w:pPr>
            <w:r w:rsidRPr="00B25F99">
              <w:rPr>
                <w:rFonts w:ascii="Times New Roman" w:hAnsi="Times New Roman" w:cs="Times New Roman"/>
                <w:sz w:val="24"/>
                <w:szCs w:val="24"/>
              </w:rPr>
              <w:t xml:space="preserve"> Раздел 6.   Лексикология                                                                                                                                                              </w:t>
            </w:r>
          </w:p>
        </w:tc>
        <w:tc>
          <w:tcPr>
            <w:tcW w:w="762" w:type="pct"/>
          </w:tcPr>
          <w:p w:rsidR="006A6069" w:rsidRPr="00B25F99" w:rsidRDefault="004B680A"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3</w:t>
            </w:r>
          </w:p>
        </w:tc>
      </w:tr>
      <w:tr w:rsidR="006A6069" w:rsidRPr="00B25F99" w:rsidTr="00390CBC">
        <w:tc>
          <w:tcPr>
            <w:tcW w:w="1464" w:type="pct"/>
          </w:tcPr>
          <w:p w:rsidR="006A6069" w:rsidRPr="00B25F99" w:rsidRDefault="00F6793B" w:rsidP="0013339A">
            <w:pPr>
              <w:rPr>
                <w:rFonts w:ascii="Times New Roman" w:hAnsi="Times New Roman" w:cs="Times New Roman"/>
                <w:sz w:val="24"/>
                <w:szCs w:val="24"/>
              </w:rPr>
            </w:pPr>
            <w:r w:rsidRPr="00B25F99">
              <w:rPr>
                <w:rFonts w:ascii="Times New Roman" w:hAnsi="Times New Roman" w:cs="Times New Roman"/>
                <w:sz w:val="24"/>
                <w:szCs w:val="24"/>
              </w:rPr>
              <w:lastRenderedPageBreak/>
              <w:t>Тема</w:t>
            </w:r>
            <w:r w:rsidR="00442630" w:rsidRPr="00B25F99">
              <w:rPr>
                <w:rFonts w:ascii="Times New Roman" w:hAnsi="Times New Roman" w:cs="Times New Roman"/>
                <w:sz w:val="24"/>
                <w:szCs w:val="24"/>
              </w:rPr>
              <w:t>:</w:t>
            </w:r>
          </w:p>
          <w:p w:rsidR="0072659C" w:rsidRPr="00B25F99" w:rsidRDefault="0072659C" w:rsidP="0013339A">
            <w:pPr>
              <w:rPr>
                <w:rFonts w:ascii="Times New Roman" w:hAnsi="Times New Roman" w:cs="Times New Roman"/>
                <w:sz w:val="24"/>
                <w:szCs w:val="24"/>
              </w:rPr>
            </w:pPr>
            <w:r w:rsidRPr="00B25F99">
              <w:rPr>
                <w:rFonts w:ascii="Times New Roman" w:hAnsi="Times New Roman" w:cs="Times New Roman"/>
                <w:sz w:val="24"/>
                <w:szCs w:val="24"/>
              </w:rPr>
              <w:t xml:space="preserve">Лексикология   </w:t>
            </w:r>
          </w:p>
        </w:tc>
        <w:tc>
          <w:tcPr>
            <w:tcW w:w="2775" w:type="pct"/>
          </w:tcPr>
          <w:p w:rsidR="006A6069" w:rsidRPr="00B25F99" w:rsidRDefault="00335D25" w:rsidP="00094763">
            <w:pPr>
              <w:rPr>
                <w:rFonts w:ascii="Times New Roman" w:hAnsi="Times New Roman" w:cs="Times New Roman"/>
                <w:sz w:val="24"/>
                <w:szCs w:val="24"/>
              </w:rPr>
            </w:pPr>
            <w:r w:rsidRPr="00B25F99">
              <w:rPr>
                <w:rFonts w:ascii="Times New Roman" w:hAnsi="Times New Roman" w:cs="Times New Roman"/>
                <w:sz w:val="24"/>
                <w:szCs w:val="24"/>
                <w:lang w:eastAsia="ar-SA"/>
              </w:rPr>
              <w:t>Выполнение рефератов</w:t>
            </w:r>
            <w:r w:rsidR="006A6069" w:rsidRPr="00B25F99">
              <w:rPr>
                <w:rFonts w:ascii="Times New Roman" w:hAnsi="Times New Roman" w:cs="Times New Roman"/>
                <w:sz w:val="24"/>
                <w:szCs w:val="24"/>
                <w:lang w:eastAsia="ar-SA"/>
              </w:rPr>
              <w:t xml:space="preserve">  по  темам: </w:t>
            </w:r>
            <w:r w:rsidR="006A6069" w:rsidRPr="00B25F99">
              <w:rPr>
                <w:rFonts w:ascii="Times New Roman" w:hAnsi="Times New Roman" w:cs="Times New Roman"/>
                <w:iCs/>
                <w:sz w:val="24"/>
                <w:szCs w:val="24"/>
                <w:lang w:eastAsia="ar-SA"/>
              </w:rPr>
              <w:t xml:space="preserve"> Изобразительные возможности синонимов, антонимов, омонимов ,паронимов. Контекстуальные синонимы и антонимы. Градация. Антитеза</w:t>
            </w:r>
            <w:r w:rsidR="006A6069" w:rsidRPr="00B25F99">
              <w:rPr>
                <w:rFonts w:ascii="Times New Roman" w:hAnsi="Times New Roman" w:cs="Times New Roman"/>
                <w:sz w:val="24"/>
                <w:szCs w:val="24"/>
                <w:lang w:eastAsia="ar-SA"/>
              </w:rPr>
              <w:t xml:space="preserve"> </w:t>
            </w:r>
          </w:p>
        </w:tc>
        <w:tc>
          <w:tcPr>
            <w:tcW w:w="762" w:type="pct"/>
          </w:tcPr>
          <w:p w:rsidR="006A6069" w:rsidRPr="00B25F99" w:rsidRDefault="00094763"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tcPr>
          <w:p w:rsidR="002E23A7" w:rsidRPr="00B25F99" w:rsidRDefault="002E23A7" w:rsidP="0013339A">
            <w:pPr>
              <w:rPr>
                <w:rFonts w:ascii="Times New Roman" w:hAnsi="Times New Roman" w:cs="Times New Roman"/>
                <w:sz w:val="24"/>
                <w:szCs w:val="24"/>
              </w:rPr>
            </w:pPr>
          </w:p>
        </w:tc>
        <w:tc>
          <w:tcPr>
            <w:tcW w:w="2775" w:type="pct"/>
          </w:tcPr>
          <w:p w:rsidR="002E23A7" w:rsidRPr="00B25F99" w:rsidRDefault="00094763" w:rsidP="0013339A">
            <w:pPr>
              <w:rPr>
                <w:rFonts w:ascii="Times New Roman" w:hAnsi="Times New Roman" w:cs="Times New Roman"/>
                <w:sz w:val="24"/>
                <w:szCs w:val="24"/>
                <w:lang w:eastAsia="ar-SA"/>
              </w:rPr>
            </w:pPr>
            <w:r w:rsidRPr="00B25F99">
              <w:rPr>
                <w:rFonts w:ascii="Times New Roman" w:hAnsi="Times New Roman" w:cs="Times New Roman"/>
                <w:sz w:val="24"/>
                <w:szCs w:val="24"/>
                <w:lang w:eastAsia="ar-SA"/>
              </w:rPr>
              <w:t xml:space="preserve">Выполнение рефератов  по  темам: </w:t>
            </w:r>
            <w:r w:rsidRPr="00B25F99">
              <w:rPr>
                <w:rFonts w:ascii="Times New Roman" w:hAnsi="Times New Roman" w:cs="Times New Roman"/>
                <w:iCs/>
                <w:sz w:val="24"/>
                <w:szCs w:val="24"/>
                <w:lang w:eastAsia="ar-SA"/>
              </w:rPr>
              <w:t xml:space="preserve"> </w:t>
            </w:r>
            <w:r w:rsidRPr="00B25F99">
              <w:rPr>
                <w:rFonts w:ascii="Times New Roman" w:hAnsi="Times New Roman" w:cs="Times New Roman"/>
                <w:sz w:val="24"/>
                <w:szCs w:val="24"/>
                <w:lang w:eastAsia="ar-SA"/>
              </w:rPr>
              <w:t>«Жаргонная и диалектная лексика», «Жаргонизмы», «Арготизмы», «Диалектизмы», «Профессионализмы», «Слова-термины» «Русская фразеология»,</w:t>
            </w:r>
          </w:p>
        </w:tc>
        <w:tc>
          <w:tcPr>
            <w:tcW w:w="762" w:type="pct"/>
          </w:tcPr>
          <w:p w:rsidR="002E23A7" w:rsidRPr="00B25F99" w:rsidRDefault="00094763"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rPr>
          <w:trHeight w:val="655"/>
        </w:trPr>
        <w:tc>
          <w:tcPr>
            <w:tcW w:w="1464" w:type="pct"/>
          </w:tcPr>
          <w:p w:rsidR="002E23A7" w:rsidRPr="00B25F99" w:rsidRDefault="002E23A7" w:rsidP="0013339A">
            <w:pPr>
              <w:rPr>
                <w:rFonts w:ascii="Times New Roman" w:hAnsi="Times New Roman" w:cs="Times New Roman"/>
                <w:sz w:val="24"/>
                <w:szCs w:val="24"/>
              </w:rPr>
            </w:pPr>
          </w:p>
          <w:p w:rsidR="002E23A7" w:rsidRPr="00B25F99" w:rsidRDefault="002E23A7" w:rsidP="0013339A">
            <w:pPr>
              <w:rPr>
                <w:rFonts w:ascii="Times New Roman" w:hAnsi="Times New Roman" w:cs="Times New Roman"/>
                <w:sz w:val="24"/>
                <w:szCs w:val="24"/>
              </w:rPr>
            </w:pPr>
          </w:p>
        </w:tc>
        <w:tc>
          <w:tcPr>
            <w:tcW w:w="2775" w:type="pct"/>
          </w:tcPr>
          <w:p w:rsidR="002E23A7" w:rsidRPr="00B25F99" w:rsidRDefault="00094763" w:rsidP="0013339A">
            <w:pPr>
              <w:rPr>
                <w:rFonts w:ascii="Times New Roman" w:hAnsi="Times New Roman" w:cs="Times New Roman"/>
                <w:sz w:val="24"/>
                <w:szCs w:val="24"/>
                <w:lang w:eastAsia="ar-SA"/>
              </w:rPr>
            </w:pPr>
            <w:r w:rsidRPr="00B25F99">
              <w:rPr>
                <w:rFonts w:ascii="Times New Roman" w:hAnsi="Times New Roman" w:cs="Times New Roman"/>
                <w:sz w:val="24"/>
                <w:szCs w:val="24"/>
                <w:lang w:eastAsia="ar-SA"/>
              </w:rPr>
              <w:t xml:space="preserve">«Выполнение рефератов  по  темам: </w:t>
            </w:r>
            <w:r w:rsidRPr="00B25F99">
              <w:rPr>
                <w:rFonts w:ascii="Times New Roman" w:hAnsi="Times New Roman" w:cs="Times New Roman"/>
                <w:iCs/>
                <w:sz w:val="24"/>
                <w:szCs w:val="24"/>
                <w:lang w:eastAsia="ar-SA"/>
              </w:rPr>
              <w:t xml:space="preserve"> </w:t>
            </w:r>
            <w:r w:rsidRPr="00B25F99">
              <w:rPr>
                <w:rFonts w:ascii="Times New Roman" w:hAnsi="Times New Roman" w:cs="Times New Roman"/>
                <w:sz w:val="24"/>
                <w:szCs w:val="24"/>
                <w:lang w:eastAsia="ar-SA"/>
              </w:rPr>
              <w:t>Крылатые слова, пословицы и поговорки»</w:t>
            </w:r>
          </w:p>
        </w:tc>
        <w:tc>
          <w:tcPr>
            <w:tcW w:w="762" w:type="pct"/>
          </w:tcPr>
          <w:p w:rsidR="002E23A7" w:rsidRPr="00B25F99" w:rsidRDefault="00094763"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4238" w:type="pct"/>
            <w:gridSpan w:val="2"/>
          </w:tcPr>
          <w:p w:rsidR="006A6069" w:rsidRPr="00B25F99" w:rsidRDefault="006A6069" w:rsidP="0013339A">
            <w:pPr>
              <w:rPr>
                <w:rFonts w:ascii="Times New Roman" w:hAnsi="Times New Roman" w:cs="Times New Roman"/>
                <w:sz w:val="24"/>
                <w:szCs w:val="24"/>
              </w:rPr>
            </w:pPr>
            <w:r w:rsidRPr="00B25F99">
              <w:rPr>
                <w:rFonts w:ascii="Times New Roman" w:hAnsi="Times New Roman" w:cs="Times New Roman"/>
                <w:bCs/>
                <w:sz w:val="24"/>
                <w:szCs w:val="24"/>
              </w:rPr>
              <w:t>Раздел 7.Морфемика</w:t>
            </w:r>
          </w:p>
        </w:tc>
        <w:tc>
          <w:tcPr>
            <w:tcW w:w="762" w:type="pct"/>
          </w:tcPr>
          <w:p w:rsidR="006A6069" w:rsidRPr="00B25F99" w:rsidRDefault="00DF13A6"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6A6069" w:rsidRPr="00B25F99" w:rsidRDefault="00F6793B" w:rsidP="0013339A">
            <w:pPr>
              <w:rPr>
                <w:rFonts w:ascii="Times New Roman" w:hAnsi="Times New Roman" w:cs="Times New Roman"/>
                <w:sz w:val="24"/>
                <w:szCs w:val="24"/>
              </w:rPr>
            </w:pPr>
            <w:r w:rsidRPr="00B25F99">
              <w:rPr>
                <w:rFonts w:ascii="Times New Roman" w:hAnsi="Times New Roman" w:cs="Times New Roman"/>
                <w:sz w:val="24"/>
                <w:szCs w:val="24"/>
              </w:rPr>
              <w:t>Тема</w:t>
            </w:r>
            <w:r w:rsidR="00442630" w:rsidRPr="00B25F99">
              <w:rPr>
                <w:rFonts w:ascii="Times New Roman" w:hAnsi="Times New Roman" w:cs="Times New Roman"/>
                <w:sz w:val="24"/>
                <w:szCs w:val="24"/>
              </w:rPr>
              <w:t>:</w:t>
            </w:r>
            <w:r w:rsidR="0072659C" w:rsidRPr="00B25F99">
              <w:rPr>
                <w:rFonts w:ascii="Times New Roman" w:hAnsi="Times New Roman" w:cs="Times New Roman"/>
                <w:bCs/>
                <w:sz w:val="24"/>
                <w:szCs w:val="24"/>
              </w:rPr>
              <w:t xml:space="preserve"> Морфемика</w:t>
            </w:r>
          </w:p>
        </w:tc>
        <w:tc>
          <w:tcPr>
            <w:tcW w:w="2775" w:type="pct"/>
          </w:tcPr>
          <w:p w:rsidR="006A6069" w:rsidRPr="00B25F99" w:rsidRDefault="005A673C" w:rsidP="005A673C">
            <w:pPr>
              <w:pStyle w:val="Default"/>
              <w:rPr>
                <w:bCs/>
              </w:rPr>
            </w:pPr>
            <w:r w:rsidRPr="00B25F99">
              <w:rPr>
                <w:lang w:eastAsia="ar-SA"/>
              </w:rPr>
              <w:t xml:space="preserve"> Выполнение  морфемного</w:t>
            </w:r>
            <w:r w:rsidR="006A6069" w:rsidRPr="00B25F99">
              <w:rPr>
                <w:lang w:eastAsia="ar-SA"/>
              </w:rPr>
              <w:t xml:space="preserve">  анализ</w:t>
            </w:r>
            <w:r w:rsidRPr="00B25F99">
              <w:rPr>
                <w:lang w:eastAsia="ar-SA"/>
              </w:rPr>
              <w:t>а</w:t>
            </w:r>
            <w:r w:rsidR="006A6069" w:rsidRPr="00B25F99">
              <w:rPr>
                <w:lang w:eastAsia="ar-SA"/>
              </w:rPr>
              <w:t xml:space="preserve"> слова.</w:t>
            </w:r>
          </w:p>
        </w:tc>
        <w:tc>
          <w:tcPr>
            <w:tcW w:w="762" w:type="pct"/>
          </w:tcPr>
          <w:p w:rsidR="006A6069" w:rsidRPr="00B25F99" w:rsidRDefault="00E74A32"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4238" w:type="pct"/>
            <w:gridSpan w:val="2"/>
          </w:tcPr>
          <w:p w:rsidR="006A6069" w:rsidRPr="00B25F99" w:rsidRDefault="006A6069" w:rsidP="0013339A">
            <w:pPr>
              <w:rPr>
                <w:rFonts w:ascii="Times New Roman" w:hAnsi="Times New Roman" w:cs="Times New Roman"/>
                <w:sz w:val="24"/>
                <w:szCs w:val="24"/>
              </w:rPr>
            </w:pPr>
            <w:r w:rsidRPr="00B25F99">
              <w:rPr>
                <w:rFonts w:ascii="Times New Roman" w:hAnsi="Times New Roman" w:cs="Times New Roman"/>
                <w:bCs/>
                <w:sz w:val="24"/>
                <w:szCs w:val="24"/>
              </w:rPr>
              <w:t>Раздел 8. Словообразование</w:t>
            </w:r>
          </w:p>
        </w:tc>
        <w:tc>
          <w:tcPr>
            <w:tcW w:w="762" w:type="pct"/>
          </w:tcPr>
          <w:p w:rsidR="006A6069" w:rsidRPr="00B25F99" w:rsidRDefault="004B680A"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6A6069" w:rsidRPr="00B25F99" w:rsidRDefault="0072659C" w:rsidP="0013339A">
            <w:pPr>
              <w:rPr>
                <w:rFonts w:ascii="Times New Roman" w:hAnsi="Times New Roman" w:cs="Times New Roman"/>
                <w:sz w:val="24"/>
                <w:szCs w:val="24"/>
              </w:rPr>
            </w:pPr>
            <w:r w:rsidRPr="00B25F99">
              <w:rPr>
                <w:rFonts w:ascii="Times New Roman" w:hAnsi="Times New Roman" w:cs="Times New Roman"/>
                <w:sz w:val="24"/>
                <w:szCs w:val="24"/>
              </w:rPr>
              <w:t>Тема</w:t>
            </w:r>
            <w:r w:rsidR="00442630" w:rsidRPr="00B25F99">
              <w:rPr>
                <w:rFonts w:ascii="Times New Roman" w:hAnsi="Times New Roman" w:cs="Times New Roman"/>
                <w:bCs/>
                <w:sz w:val="24"/>
                <w:szCs w:val="24"/>
              </w:rPr>
              <w:t>:</w:t>
            </w:r>
            <w:r w:rsidRPr="00B25F99">
              <w:rPr>
                <w:rFonts w:ascii="Times New Roman" w:hAnsi="Times New Roman" w:cs="Times New Roman"/>
                <w:bCs/>
                <w:sz w:val="24"/>
                <w:szCs w:val="24"/>
              </w:rPr>
              <w:t>Словообразование</w:t>
            </w:r>
          </w:p>
        </w:tc>
        <w:tc>
          <w:tcPr>
            <w:tcW w:w="2775" w:type="pct"/>
          </w:tcPr>
          <w:p w:rsidR="006A6069" w:rsidRPr="00B25F99" w:rsidRDefault="005A673C" w:rsidP="0013339A">
            <w:pPr>
              <w:rPr>
                <w:rFonts w:ascii="Times New Roman" w:hAnsi="Times New Roman" w:cs="Times New Roman"/>
                <w:sz w:val="24"/>
                <w:szCs w:val="24"/>
              </w:rPr>
            </w:pPr>
            <w:r w:rsidRPr="00B25F99">
              <w:rPr>
                <w:rFonts w:ascii="Times New Roman" w:hAnsi="Times New Roman" w:cs="Times New Roman"/>
                <w:spacing w:val="-6"/>
                <w:sz w:val="24"/>
                <w:szCs w:val="24"/>
                <w:lang w:eastAsia="ar-SA"/>
              </w:rPr>
              <w:t>Выполнение  словообразовательного</w:t>
            </w:r>
            <w:r w:rsidR="006A6069" w:rsidRPr="00B25F99">
              <w:rPr>
                <w:rFonts w:ascii="Times New Roman" w:hAnsi="Times New Roman" w:cs="Times New Roman"/>
                <w:spacing w:val="-6"/>
                <w:sz w:val="24"/>
                <w:szCs w:val="24"/>
                <w:lang w:eastAsia="ar-SA"/>
              </w:rPr>
              <w:t xml:space="preserve"> анализ</w:t>
            </w:r>
            <w:r w:rsidRPr="00B25F99">
              <w:rPr>
                <w:rFonts w:ascii="Times New Roman" w:hAnsi="Times New Roman" w:cs="Times New Roman"/>
                <w:spacing w:val="-6"/>
                <w:sz w:val="24"/>
                <w:szCs w:val="24"/>
                <w:lang w:eastAsia="ar-SA"/>
              </w:rPr>
              <w:t>а</w:t>
            </w:r>
            <w:r w:rsidR="006A6069" w:rsidRPr="00B25F99">
              <w:rPr>
                <w:rFonts w:ascii="Times New Roman" w:hAnsi="Times New Roman" w:cs="Times New Roman"/>
                <w:spacing w:val="-6"/>
                <w:sz w:val="24"/>
                <w:szCs w:val="24"/>
                <w:lang w:eastAsia="ar-SA"/>
              </w:rPr>
              <w:t xml:space="preserve"> слов.</w:t>
            </w:r>
          </w:p>
        </w:tc>
        <w:tc>
          <w:tcPr>
            <w:tcW w:w="762" w:type="pct"/>
          </w:tcPr>
          <w:p w:rsidR="006A6069" w:rsidRPr="00B25F99" w:rsidRDefault="00E74A32"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4238" w:type="pct"/>
            <w:gridSpan w:val="2"/>
          </w:tcPr>
          <w:p w:rsidR="006A6069" w:rsidRPr="00B25F99" w:rsidRDefault="006A6069" w:rsidP="0013339A">
            <w:pPr>
              <w:rPr>
                <w:rFonts w:ascii="Times New Roman" w:hAnsi="Times New Roman" w:cs="Times New Roman"/>
                <w:sz w:val="24"/>
                <w:szCs w:val="24"/>
              </w:rPr>
            </w:pPr>
            <w:r w:rsidRPr="00B25F99">
              <w:rPr>
                <w:rFonts w:ascii="Times New Roman" w:hAnsi="Times New Roman" w:cs="Times New Roman"/>
                <w:bCs/>
                <w:sz w:val="24"/>
                <w:szCs w:val="24"/>
              </w:rPr>
              <w:t>Раздел 9.Орфография</w:t>
            </w:r>
          </w:p>
        </w:tc>
        <w:tc>
          <w:tcPr>
            <w:tcW w:w="762" w:type="pct"/>
          </w:tcPr>
          <w:p w:rsidR="006A6069" w:rsidRPr="00B25F99" w:rsidRDefault="004B680A"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6A6069" w:rsidRPr="00B25F99" w:rsidRDefault="0072659C" w:rsidP="0013339A">
            <w:pPr>
              <w:rPr>
                <w:rFonts w:ascii="Times New Roman" w:hAnsi="Times New Roman" w:cs="Times New Roman"/>
                <w:sz w:val="24"/>
                <w:szCs w:val="24"/>
              </w:rPr>
            </w:pPr>
            <w:r w:rsidRPr="00B25F99">
              <w:rPr>
                <w:rFonts w:ascii="Times New Roman" w:hAnsi="Times New Roman" w:cs="Times New Roman"/>
                <w:sz w:val="24"/>
                <w:szCs w:val="24"/>
              </w:rPr>
              <w:t>Тема</w:t>
            </w:r>
            <w:r w:rsidR="00442630" w:rsidRPr="00B25F99">
              <w:rPr>
                <w:rFonts w:ascii="Times New Roman" w:hAnsi="Times New Roman" w:cs="Times New Roman"/>
                <w:sz w:val="24"/>
                <w:szCs w:val="24"/>
              </w:rPr>
              <w:t>:</w:t>
            </w:r>
            <w:r w:rsidRPr="00B25F99">
              <w:rPr>
                <w:rFonts w:ascii="Times New Roman" w:hAnsi="Times New Roman" w:cs="Times New Roman"/>
                <w:bCs/>
                <w:sz w:val="24"/>
                <w:szCs w:val="24"/>
              </w:rPr>
              <w:t xml:space="preserve"> Орфография</w:t>
            </w:r>
          </w:p>
        </w:tc>
        <w:tc>
          <w:tcPr>
            <w:tcW w:w="2775" w:type="pct"/>
          </w:tcPr>
          <w:p w:rsidR="006A6069" w:rsidRPr="00B25F99" w:rsidRDefault="005A673C" w:rsidP="0013339A">
            <w:pPr>
              <w:rPr>
                <w:rFonts w:ascii="Times New Roman" w:hAnsi="Times New Roman" w:cs="Times New Roman"/>
                <w:sz w:val="24"/>
                <w:szCs w:val="24"/>
              </w:rPr>
            </w:pPr>
            <w:r w:rsidRPr="00B25F99">
              <w:rPr>
                <w:rFonts w:ascii="Times New Roman" w:hAnsi="Times New Roman" w:cs="Times New Roman"/>
                <w:bCs/>
                <w:iCs/>
                <w:sz w:val="24"/>
                <w:szCs w:val="24"/>
              </w:rPr>
              <w:t>Составление  орфографического словаря</w:t>
            </w:r>
            <w:r w:rsidR="006A6069" w:rsidRPr="00B25F99">
              <w:rPr>
                <w:rFonts w:ascii="Times New Roman" w:hAnsi="Times New Roman" w:cs="Times New Roman"/>
                <w:bCs/>
                <w:iCs/>
                <w:sz w:val="24"/>
                <w:szCs w:val="24"/>
              </w:rPr>
              <w:t xml:space="preserve"> трудных слов.</w:t>
            </w:r>
          </w:p>
        </w:tc>
        <w:tc>
          <w:tcPr>
            <w:tcW w:w="762" w:type="pct"/>
          </w:tcPr>
          <w:p w:rsidR="006A6069" w:rsidRPr="00B25F99" w:rsidRDefault="00E74A32"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4238" w:type="pct"/>
            <w:gridSpan w:val="2"/>
          </w:tcPr>
          <w:p w:rsidR="006A6069" w:rsidRPr="00B25F99" w:rsidRDefault="006A6069" w:rsidP="0013339A">
            <w:pPr>
              <w:rPr>
                <w:rFonts w:ascii="Times New Roman" w:hAnsi="Times New Roman" w:cs="Times New Roman"/>
                <w:sz w:val="24"/>
                <w:szCs w:val="24"/>
                <w:lang w:eastAsia="ar-SA"/>
              </w:rPr>
            </w:pPr>
            <w:r w:rsidRPr="00B25F99">
              <w:rPr>
                <w:rFonts w:ascii="Times New Roman" w:hAnsi="Times New Roman" w:cs="Times New Roman"/>
                <w:bCs/>
                <w:sz w:val="24"/>
                <w:szCs w:val="24"/>
              </w:rPr>
              <w:t xml:space="preserve">Раздел 10. Этимология </w:t>
            </w:r>
          </w:p>
        </w:tc>
        <w:tc>
          <w:tcPr>
            <w:tcW w:w="762" w:type="pct"/>
          </w:tcPr>
          <w:p w:rsidR="006A6069" w:rsidRPr="00B25F99" w:rsidRDefault="004B680A"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6A6069" w:rsidRPr="00B25F99" w:rsidRDefault="0072659C" w:rsidP="0013339A">
            <w:pPr>
              <w:rPr>
                <w:rFonts w:ascii="Times New Roman" w:hAnsi="Times New Roman" w:cs="Times New Roman"/>
                <w:sz w:val="24"/>
                <w:szCs w:val="24"/>
              </w:rPr>
            </w:pPr>
            <w:r w:rsidRPr="00B25F99">
              <w:rPr>
                <w:rFonts w:ascii="Times New Roman" w:hAnsi="Times New Roman" w:cs="Times New Roman"/>
                <w:sz w:val="24"/>
                <w:szCs w:val="24"/>
              </w:rPr>
              <w:t>Тема</w:t>
            </w:r>
            <w:r w:rsidR="00442630" w:rsidRPr="00B25F99">
              <w:rPr>
                <w:rFonts w:ascii="Times New Roman" w:hAnsi="Times New Roman" w:cs="Times New Roman"/>
                <w:sz w:val="24"/>
                <w:szCs w:val="24"/>
              </w:rPr>
              <w:t>:</w:t>
            </w:r>
            <w:r w:rsidRPr="00B25F99">
              <w:rPr>
                <w:rFonts w:ascii="Times New Roman" w:hAnsi="Times New Roman" w:cs="Times New Roman"/>
                <w:bCs/>
                <w:sz w:val="24"/>
                <w:szCs w:val="24"/>
              </w:rPr>
              <w:t xml:space="preserve"> Этимология</w:t>
            </w:r>
          </w:p>
        </w:tc>
        <w:tc>
          <w:tcPr>
            <w:tcW w:w="2775" w:type="pct"/>
          </w:tcPr>
          <w:p w:rsidR="006A6069" w:rsidRPr="00B25F99" w:rsidRDefault="006A6069" w:rsidP="0013339A">
            <w:pPr>
              <w:rPr>
                <w:rFonts w:ascii="Times New Roman" w:hAnsi="Times New Roman" w:cs="Times New Roman"/>
                <w:sz w:val="24"/>
                <w:szCs w:val="24"/>
                <w:lang w:eastAsia="ar-SA"/>
              </w:rPr>
            </w:pPr>
            <w:r w:rsidRPr="00B25F99">
              <w:rPr>
                <w:rFonts w:ascii="Times New Roman" w:hAnsi="Times New Roman" w:cs="Times New Roman"/>
                <w:sz w:val="24"/>
                <w:szCs w:val="24"/>
              </w:rPr>
              <w:t xml:space="preserve"> </w:t>
            </w:r>
            <w:r w:rsidRPr="00B25F99">
              <w:rPr>
                <w:rFonts w:ascii="Times New Roman" w:hAnsi="Times New Roman" w:cs="Times New Roman"/>
                <w:spacing w:val="-6"/>
                <w:sz w:val="24"/>
                <w:szCs w:val="24"/>
                <w:lang w:eastAsia="ar-SA"/>
              </w:rPr>
              <w:t xml:space="preserve"> </w:t>
            </w:r>
            <w:r w:rsidR="005035CC" w:rsidRPr="00B25F99">
              <w:rPr>
                <w:rFonts w:ascii="Times New Roman" w:hAnsi="Times New Roman" w:cs="Times New Roman"/>
                <w:bCs/>
                <w:iCs/>
                <w:sz w:val="24"/>
                <w:szCs w:val="24"/>
                <w:lang w:eastAsia="ar-SA"/>
              </w:rPr>
              <w:t xml:space="preserve">Составление </w:t>
            </w:r>
            <w:r w:rsidR="00F400F6" w:rsidRPr="00B25F99">
              <w:rPr>
                <w:rFonts w:ascii="Times New Roman" w:hAnsi="Times New Roman" w:cs="Times New Roman"/>
                <w:bCs/>
                <w:iCs/>
                <w:sz w:val="24"/>
                <w:szCs w:val="24"/>
                <w:lang w:eastAsia="ar-SA"/>
              </w:rPr>
              <w:t xml:space="preserve">этимологического </w:t>
            </w:r>
            <w:r w:rsidR="005035CC" w:rsidRPr="00B25F99">
              <w:rPr>
                <w:rFonts w:ascii="Times New Roman" w:hAnsi="Times New Roman" w:cs="Times New Roman"/>
                <w:bCs/>
                <w:iCs/>
                <w:sz w:val="24"/>
                <w:szCs w:val="24"/>
                <w:lang w:eastAsia="ar-SA"/>
              </w:rPr>
              <w:t xml:space="preserve"> </w:t>
            </w:r>
            <w:r w:rsidR="005A673C" w:rsidRPr="00B25F99">
              <w:rPr>
                <w:rFonts w:ascii="Times New Roman" w:hAnsi="Times New Roman" w:cs="Times New Roman"/>
                <w:bCs/>
                <w:iCs/>
                <w:sz w:val="24"/>
                <w:szCs w:val="24"/>
                <w:lang w:eastAsia="ar-SA"/>
              </w:rPr>
              <w:t xml:space="preserve"> словаря</w:t>
            </w:r>
          </w:p>
        </w:tc>
        <w:tc>
          <w:tcPr>
            <w:tcW w:w="762" w:type="pct"/>
          </w:tcPr>
          <w:p w:rsidR="006A6069" w:rsidRPr="00B25F99" w:rsidRDefault="006A6069" w:rsidP="0013339A">
            <w:pPr>
              <w:jc w:val="center"/>
              <w:rPr>
                <w:rFonts w:ascii="Times New Roman" w:hAnsi="Times New Roman" w:cs="Times New Roman"/>
                <w:color w:val="000000"/>
                <w:sz w:val="24"/>
                <w:szCs w:val="24"/>
              </w:rPr>
            </w:pPr>
          </w:p>
        </w:tc>
      </w:tr>
      <w:tr w:rsidR="006A6069" w:rsidRPr="00B25F99" w:rsidTr="00390CBC">
        <w:tc>
          <w:tcPr>
            <w:tcW w:w="4238" w:type="pct"/>
            <w:gridSpan w:val="2"/>
          </w:tcPr>
          <w:p w:rsidR="006A6069" w:rsidRPr="00B25F99" w:rsidRDefault="006A6069" w:rsidP="0013339A">
            <w:pPr>
              <w:rPr>
                <w:rFonts w:ascii="Times New Roman" w:hAnsi="Times New Roman" w:cs="Times New Roman"/>
                <w:bCs/>
                <w:sz w:val="24"/>
                <w:szCs w:val="24"/>
              </w:rPr>
            </w:pPr>
            <w:r w:rsidRPr="00B25F99">
              <w:rPr>
                <w:rFonts w:ascii="Times New Roman" w:hAnsi="Times New Roman" w:cs="Times New Roman"/>
                <w:bCs/>
                <w:sz w:val="24"/>
                <w:szCs w:val="24"/>
              </w:rPr>
              <w:t>Раздел 11.</w:t>
            </w:r>
            <w:r w:rsidRPr="00B25F99">
              <w:rPr>
                <w:rFonts w:ascii="Times New Roman" w:hAnsi="Times New Roman" w:cs="Times New Roman"/>
                <w:sz w:val="24"/>
                <w:szCs w:val="24"/>
              </w:rPr>
              <w:t xml:space="preserve"> Морфология и орфография</w:t>
            </w:r>
          </w:p>
        </w:tc>
        <w:tc>
          <w:tcPr>
            <w:tcW w:w="762" w:type="pct"/>
          </w:tcPr>
          <w:p w:rsidR="006A6069" w:rsidRPr="00B25F99" w:rsidRDefault="00DF13A6"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11</w:t>
            </w:r>
          </w:p>
        </w:tc>
      </w:tr>
      <w:tr w:rsidR="006A6069" w:rsidRPr="00B25F99" w:rsidTr="00390CBC">
        <w:tc>
          <w:tcPr>
            <w:tcW w:w="1464" w:type="pct"/>
          </w:tcPr>
          <w:p w:rsidR="005A673C" w:rsidRPr="00B25F99" w:rsidRDefault="005A673C" w:rsidP="005A673C">
            <w:pPr>
              <w:pStyle w:val="Default"/>
              <w:rPr>
                <w:bCs/>
              </w:rPr>
            </w:pPr>
            <w:r w:rsidRPr="00B25F99">
              <w:rPr>
                <w:bCs/>
              </w:rPr>
              <w:t>Тема 1. Имя существительное, прилагательное.</w:t>
            </w:r>
          </w:p>
          <w:p w:rsidR="006A6069" w:rsidRPr="00B25F99" w:rsidRDefault="006A6069" w:rsidP="0013339A">
            <w:pPr>
              <w:rPr>
                <w:rFonts w:ascii="Times New Roman" w:hAnsi="Times New Roman" w:cs="Times New Roman"/>
                <w:sz w:val="24"/>
                <w:szCs w:val="24"/>
              </w:rPr>
            </w:pPr>
          </w:p>
        </w:tc>
        <w:tc>
          <w:tcPr>
            <w:tcW w:w="2775" w:type="pct"/>
          </w:tcPr>
          <w:p w:rsidR="006A6069" w:rsidRPr="00B25F99" w:rsidRDefault="005A673C" w:rsidP="0013339A">
            <w:pPr>
              <w:rPr>
                <w:rFonts w:ascii="Times New Roman" w:hAnsi="Times New Roman" w:cs="Times New Roman"/>
                <w:sz w:val="24"/>
                <w:szCs w:val="24"/>
                <w:lang w:eastAsia="ar-SA"/>
              </w:rPr>
            </w:pPr>
            <w:r w:rsidRPr="00B25F99">
              <w:rPr>
                <w:rFonts w:ascii="Times New Roman" w:hAnsi="Times New Roman" w:cs="Times New Roman"/>
                <w:spacing w:val="-6"/>
                <w:sz w:val="24"/>
                <w:szCs w:val="24"/>
                <w:lang w:eastAsia="ar-SA"/>
              </w:rPr>
              <w:t xml:space="preserve">Выполнение сообщений: </w:t>
            </w:r>
            <w:r w:rsidR="006A6069" w:rsidRPr="00B25F99">
              <w:rPr>
                <w:rFonts w:ascii="Times New Roman" w:hAnsi="Times New Roman" w:cs="Times New Roman"/>
                <w:sz w:val="24"/>
                <w:szCs w:val="24"/>
                <w:lang w:eastAsia="ar-SA"/>
              </w:rPr>
              <w:t>«Основные выразительные средства морфологии; «</w:t>
            </w:r>
            <w:r w:rsidR="006A6069" w:rsidRPr="00B25F99">
              <w:rPr>
                <w:rFonts w:ascii="Times New Roman" w:hAnsi="Times New Roman" w:cs="Times New Roman"/>
                <w:spacing w:val="-10"/>
                <w:sz w:val="24"/>
                <w:szCs w:val="24"/>
                <w:lang w:eastAsia="ar-SA"/>
              </w:rPr>
              <w:t>Употребление существительных и  прилагательных в речи», «Разряды прилагательных», «Степени сравнения прилагательных».</w:t>
            </w:r>
            <w:r w:rsidR="006A6069" w:rsidRPr="00B25F99">
              <w:rPr>
                <w:rFonts w:ascii="Times New Roman" w:hAnsi="Times New Roman" w:cs="Times New Roman"/>
                <w:iCs/>
                <w:sz w:val="24"/>
                <w:szCs w:val="24"/>
                <w:lang w:eastAsia="ar-SA"/>
              </w:rPr>
              <w:t>.</w:t>
            </w:r>
            <w:r w:rsidR="006A6069" w:rsidRPr="00B25F99">
              <w:rPr>
                <w:rFonts w:ascii="Times New Roman" w:hAnsi="Times New Roman" w:cs="Times New Roman"/>
                <w:sz w:val="24"/>
                <w:szCs w:val="24"/>
                <w:lang w:eastAsia="ar-SA"/>
              </w:rPr>
              <w:t xml:space="preserve"> </w:t>
            </w:r>
            <w:r w:rsidR="006A6069" w:rsidRPr="00B25F99">
              <w:rPr>
                <w:rFonts w:ascii="Times New Roman" w:hAnsi="Times New Roman" w:cs="Times New Roman"/>
                <w:bCs/>
                <w:spacing w:val="-10"/>
                <w:sz w:val="24"/>
                <w:szCs w:val="24"/>
                <w:lang w:eastAsia="ar-SA"/>
              </w:rPr>
              <w:t>«</w:t>
            </w:r>
            <w:r w:rsidR="006A6069" w:rsidRPr="00B25F99">
              <w:rPr>
                <w:rFonts w:ascii="Times New Roman" w:hAnsi="Times New Roman" w:cs="Times New Roman"/>
                <w:spacing w:val="-10"/>
                <w:sz w:val="24"/>
                <w:szCs w:val="24"/>
                <w:lang w:eastAsia="ar-SA"/>
              </w:rPr>
              <w:t>Употребление существительных в речи», «Род несклоняемых имен существительных», «Существительные общего рода».</w:t>
            </w:r>
          </w:p>
        </w:tc>
        <w:tc>
          <w:tcPr>
            <w:tcW w:w="762" w:type="pct"/>
          </w:tcPr>
          <w:p w:rsidR="006A6069" w:rsidRPr="00B25F99" w:rsidRDefault="004B680A"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5A673C" w:rsidRPr="00B25F99" w:rsidRDefault="005A673C" w:rsidP="005A673C">
            <w:pPr>
              <w:pStyle w:val="Default"/>
              <w:rPr>
                <w:bCs/>
              </w:rPr>
            </w:pPr>
            <w:r w:rsidRPr="00B25F99">
              <w:rPr>
                <w:bCs/>
              </w:rPr>
              <w:t>Тема 2, 3.  Числительное, местоимение.</w:t>
            </w:r>
          </w:p>
          <w:p w:rsidR="006A6069" w:rsidRPr="00B25F99" w:rsidRDefault="006A6069" w:rsidP="0013339A">
            <w:pPr>
              <w:rPr>
                <w:rFonts w:ascii="Times New Roman" w:hAnsi="Times New Roman" w:cs="Times New Roman"/>
                <w:sz w:val="24"/>
                <w:szCs w:val="24"/>
              </w:rPr>
            </w:pPr>
          </w:p>
        </w:tc>
        <w:tc>
          <w:tcPr>
            <w:tcW w:w="2775" w:type="pct"/>
          </w:tcPr>
          <w:p w:rsidR="006A6069" w:rsidRPr="00B25F99" w:rsidRDefault="007516B3" w:rsidP="00094763">
            <w:pPr>
              <w:pStyle w:val="Default"/>
              <w:rPr>
                <w:bCs/>
              </w:rPr>
            </w:pPr>
            <w:r w:rsidRPr="00B25F99">
              <w:rPr>
                <w:spacing w:val="-6"/>
                <w:lang w:eastAsia="ar-SA"/>
              </w:rPr>
              <w:t xml:space="preserve">Выполнение сообщений : </w:t>
            </w:r>
            <w:r w:rsidR="006A6069" w:rsidRPr="00B25F99">
              <w:rPr>
                <w:spacing w:val="-6"/>
                <w:lang w:eastAsia="ar-SA"/>
              </w:rPr>
              <w:t xml:space="preserve"> </w:t>
            </w:r>
            <w:r w:rsidR="006A6069" w:rsidRPr="00B25F99">
              <w:rPr>
                <w:lang w:eastAsia="ar-SA"/>
              </w:rPr>
              <w:t>«</w:t>
            </w:r>
            <w:r w:rsidR="006A6069" w:rsidRPr="00B25F99">
              <w:rPr>
                <w:spacing w:val="-10"/>
                <w:lang w:eastAsia="ar-SA"/>
              </w:rPr>
              <w:t>Употребление числительных  в речи», «</w:t>
            </w:r>
            <w:r w:rsidR="006A6069" w:rsidRPr="00B25F99">
              <w:rPr>
                <w:lang w:eastAsia="ar-SA"/>
              </w:rPr>
              <w:t xml:space="preserve"> Сочетание числительных </w:t>
            </w:r>
            <w:r w:rsidR="006A6069" w:rsidRPr="00B25F99">
              <w:rPr>
                <w:iCs/>
                <w:lang w:eastAsia="ar-SA"/>
              </w:rPr>
              <w:t>оба</w:t>
            </w:r>
            <w:r w:rsidR="006A6069" w:rsidRPr="00B25F99">
              <w:rPr>
                <w:lang w:eastAsia="ar-SA"/>
              </w:rPr>
              <w:t>,</w:t>
            </w:r>
            <w:r w:rsidR="006A6069" w:rsidRPr="00B25F99">
              <w:rPr>
                <w:iCs/>
                <w:lang w:eastAsia="ar-SA"/>
              </w:rPr>
              <w:t xml:space="preserve"> обе</w:t>
            </w:r>
            <w:r w:rsidR="006A6069" w:rsidRPr="00B25F99">
              <w:rPr>
                <w:lang w:eastAsia="ar-SA"/>
              </w:rPr>
              <w:t>,</w:t>
            </w:r>
            <w:r w:rsidR="006A6069" w:rsidRPr="00B25F99">
              <w:rPr>
                <w:iCs/>
                <w:lang w:eastAsia="ar-SA"/>
              </w:rPr>
              <w:t xml:space="preserve"> двое</w:t>
            </w:r>
            <w:r w:rsidR="006A6069" w:rsidRPr="00B25F99">
              <w:rPr>
                <w:lang w:eastAsia="ar-SA"/>
              </w:rPr>
              <w:t>,</w:t>
            </w:r>
            <w:r w:rsidR="006A6069" w:rsidRPr="00B25F99">
              <w:rPr>
                <w:iCs/>
                <w:lang w:eastAsia="ar-SA"/>
              </w:rPr>
              <w:t xml:space="preserve"> трое </w:t>
            </w:r>
            <w:r w:rsidR="006A6069" w:rsidRPr="00B25F99">
              <w:rPr>
                <w:lang w:eastAsia="ar-SA"/>
              </w:rPr>
              <w:t>и др. с</w:t>
            </w:r>
            <w:r w:rsidR="00E74A32" w:rsidRPr="00B25F99">
              <w:rPr>
                <w:lang w:eastAsia="ar-SA"/>
              </w:rPr>
              <w:t xml:space="preserve"> существительными разного рода»</w:t>
            </w:r>
          </w:p>
        </w:tc>
        <w:tc>
          <w:tcPr>
            <w:tcW w:w="762" w:type="pct"/>
          </w:tcPr>
          <w:p w:rsidR="006A6069" w:rsidRPr="00B25F99" w:rsidRDefault="00094763"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tcPr>
          <w:p w:rsidR="002E23A7" w:rsidRPr="00B25F99" w:rsidRDefault="002E23A7" w:rsidP="005A673C">
            <w:pPr>
              <w:pStyle w:val="Default"/>
              <w:rPr>
                <w:bCs/>
              </w:rPr>
            </w:pPr>
          </w:p>
        </w:tc>
        <w:tc>
          <w:tcPr>
            <w:tcW w:w="2775" w:type="pct"/>
          </w:tcPr>
          <w:p w:rsidR="002E23A7" w:rsidRPr="00B25F99" w:rsidRDefault="00094763" w:rsidP="0013339A">
            <w:pPr>
              <w:pStyle w:val="Default"/>
              <w:rPr>
                <w:spacing w:val="-6"/>
                <w:lang w:eastAsia="ar-SA"/>
              </w:rPr>
            </w:pPr>
            <w:r w:rsidRPr="00B25F99">
              <w:rPr>
                <w:lang w:eastAsia="ar-SA"/>
              </w:rPr>
              <w:t xml:space="preserve">Выполнение сообщений  по  темам: </w:t>
            </w:r>
            <w:r w:rsidRPr="00B25F99">
              <w:rPr>
                <w:iCs/>
                <w:lang w:eastAsia="ar-SA"/>
              </w:rPr>
              <w:t xml:space="preserve"> </w:t>
            </w:r>
            <w:r w:rsidRPr="00B25F99">
              <w:rPr>
                <w:spacing w:val="-10"/>
                <w:lang w:eastAsia="ar-SA"/>
              </w:rPr>
              <w:t>«Местоимение как средство связи предложений в тексте», « Синонимия</w:t>
            </w:r>
            <w:r w:rsidR="002D08A9" w:rsidRPr="00B25F99">
              <w:rPr>
                <w:spacing w:val="-10"/>
                <w:lang w:eastAsia="ar-SA"/>
              </w:rPr>
              <w:t xml:space="preserve"> местоименных форм».</w:t>
            </w:r>
          </w:p>
        </w:tc>
        <w:tc>
          <w:tcPr>
            <w:tcW w:w="762" w:type="pct"/>
          </w:tcPr>
          <w:p w:rsidR="002E23A7" w:rsidRPr="00B25F99" w:rsidRDefault="00094763"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5A673C" w:rsidRPr="00B25F99" w:rsidRDefault="005A673C" w:rsidP="005A673C">
            <w:pPr>
              <w:suppressAutoHyphens/>
              <w:autoSpaceDE w:val="0"/>
              <w:autoSpaceDN w:val="0"/>
              <w:adjustRightInd w:val="0"/>
              <w:jc w:val="both"/>
              <w:rPr>
                <w:rFonts w:ascii="Times New Roman" w:hAnsi="Times New Roman" w:cs="Times New Roman"/>
                <w:spacing w:val="-10"/>
                <w:sz w:val="24"/>
                <w:szCs w:val="24"/>
                <w:lang w:eastAsia="ar-SA"/>
              </w:rPr>
            </w:pPr>
            <w:r w:rsidRPr="00B25F99">
              <w:rPr>
                <w:rFonts w:ascii="Times New Roman" w:hAnsi="Times New Roman" w:cs="Times New Roman"/>
                <w:bCs/>
                <w:sz w:val="24"/>
                <w:szCs w:val="24"/>
              </w:rPr>
              <w:t>Тема 4.</w:t>
            </w:r>
            <w:r w:rsidRPr="00B25F99">
              <w:rPr>
                <w:rFonts w:ascii="Times New Roman" w:hAnsi="Times New Roman" w:cs="Times New Roman"/>
                <w:spacing w:val="-10"/>
                <w:sz w:val="24"/>
                <w:szCs w:val="24"/>
                <w:lang w:eastAsia="ar-SA"/>
              </w:rPr>
              <w:t xml:space="preserve"> Глагол</w:t>
            </w:r>
          </w:p>
          <w:p w:rsidR="006A6069" w:rsidRPr="00B25F99" w:rsidRDefault="006A6069" w:rsidP="0013339A">
            <w:pPr>
              <w:rPr>
                <w:rFonts w:ascii="Times New Roman" w:hAnsi="Times New Roman" w:cs="Times New Roman"/>
                <w:sz w:val="24"/>
                <w:szCs w:val="24"/>
              </w:rPr>
            </w:pPr>
          </w:p>
        </w:tc>
        <w:tc>
          <w:tcPr>
            <w:tcW w:w="2775" w:type="pct"/>
          </w:tcPr>
          <w:p w:rsidR="006A6069" w:rsidRPr="00B25F99" w:rsidRDefault="007516B3" w:rsidP="00094763">
            <w:pPr>
              <w:suppressAutoHyphens/>
              <w:autoSpaceDE w:val="0"/>
              <w:autoSpaceDN w:val="0"/>
              <w:adjustRightInd w:val="0"/>
              <w:jc w:val="both"/>
              <w:rPr>
                <w:rFonts w:ascii="Times New Roman" w:hAnsi="Times New Roman" w:cs="Times New Roman"/>
                <w:sz w:val="24"/>
                <w:szCs w:val="24"/>
                <w:lang w:eastAsia="ar-SA"/>
              </w:rPr>
            </w:pPr>
            <w:r w:rsidRPr="00B25F99">
              <w:rPr>
                <w:rFonts w:ascii="Times New Roman" w:hAnsi="Times New Roman" w:cs="Times New Roman"/>
                <w:spacing w:val="-6"/>
                <w:sz w:val="24"/>
                <w:szCs w:val="24"/>
                <w:lang w:eastAsia="ar-SA"/>
              </w:rPr>
              <w:t>Выполнение сообщений</w:t>
            </w:r>
            <w:r w:rsidR="006A6069" w:rsidRPr="00B25F99">
              <w:rPr>
                <w:rFonts w:ascii="Times New Roman" w:hAnsi="Times New Roman" w:cs="Times New Roman"/>
                <w:sz w:val="24"/>
                <w:szCs w:val="24"/>
                <w:lang w:eastAsia="ar-SA"/>
              </w:rPr>
              <w:t>: «Употребление форм глагола в речи», «Спряжение глаголов»,  Вид и время глагола»</w:t>
            </w:r>
            <w:r w:rsidRPr="00B25F99">
              <w:rPr>
                <w:rFonts w:ascii="Times New Roman" w:hAnsi="Times New Roman" w:cs="Times New Roman"/>
                <w:sz w:val="24"/>
                <w:szCs w:val="24"/>
                <w:lang w:eastAsia="ar-SA"/>
              </w:rPr>
              <w:t xml:space="preserve"> </w:t>
            </w:r>
            <w:r w:rsidR="006A6069" w:rsidRPr="00B25F99">
              <w:rPr>
                <w:rFonts w:ascii="Times New Roman" w:hAnsi="Times New Roman" w:cs="Times New Roman"/>
                <w:sz w:val="24"/>
                <w:szCs w:val="24"/>
                <w:lang w:eastAsia="ar-SA"/>
              </w:rPr>
              <w:t xml:space="preserve">«Правописание – ться - и –тся- в </w:t>
            </w:r>
            <w:r w:rsidR="006A6069" w:rsidRPr="00B25F99">
              <w:rPr>
                <w:rFonts w:ascii="Times New Roman" w:hAnsi="Times New Roman" w:cs="Times New Roman"/>
                <w:sz w:val="24"/>
                <w:szCs w:val="24"/>
                <w:lang w:eastAsia="ar-SA"/>
              </w:rPr>
              <w:lastRenderedPageBreak/>
              <w:t>глаголах.</w:t>
            </w:r>
            <w:r w:rsidR="006A6069" w:rsidRPr="00B25F99">
              <w:rPr>
                <w:rFonts w:ascii="Times New Roman" w:hAnsi="Times New Roman" w:cs="Times New Roman"/>
                <w:iCs/>
                <w:sz w:val="24"/>
                <w:szCs w:val="24"/>
                <w:lang w:eastAsia="ar-SA"/>
              </w:rPr>
              <w:t xml:space="preserve"> </w:t>
            </w:r>
          </w:p>
        </w:tc>
        <w:tc>
          <w:tcPr>
            <w:tcW w:w="762" w:type="pct"/>
          </w:tcPr>
          <w:p w:rsidR="006A6069" w:rsidRPr="00B25F99" w:rsidRDefault="00094763"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lastRenderedPageBreak/>
              <w:t>1</w:t>
            </w:r>
          </w:p>
        </w:tc>
      </w:tr>
      <w:tr w:rsidR="002E23A7" w:rsidRPr="00B25F99" w:rsidTr="00390CBC">
        <w:tc>
          <w:tcPr>
            <w:tcW w:w="1464" w:type="pct"/>
          </w:tcPr>
          <w:p w:rsidR="002E23A7" w:rsidRPr="00B25F99" w:rsidRDefault="002E23A7" w:rsidP="005A673C">
            <w:pPr>
              <w:suppressAutoHyphens/>
              <w:autoSpaceDE w:val="0"/>
              <w:autoSpaceDN w:val="0"/>
              <w:adjustRightInd w:val="0"/>
              <w:jc w:val="both"/>
              <w:rPr>
                <w:rFonts w:ascii="Times New Roman" w:hAnsi="Times New Roman" w:cs="Times New Roman"/>
                <w:bCs/>
                <w:sz w:val="24"/>
                <w:szCs w:val="24"/>
              </w:rPr>
            </w:pPr>
          </w:p>
        </w:tc>
        <w:tc>
          <w:tcPr>
            <w:tcW w:w="2775" w:type="pct"/>
          </w:tcPr>
          <w:p w:rsidR="002E23A7" w:rsidRPr="00B25F99" w:rsidRDefault="00094763" w:rsidP="007516B3">
            <w:pPr>
              <w:suppressAutoHyphens/>
              <w:autoSpaceDE w:val="0"/>
              <w:autoSpaceDN w:val="0"/>
              <w:adjustRightInd w:val="0"/>
              <w:jc w:val="both"/>
              <w:rPr>
                <w:rFonts w:ascii="Times New Roman" w:hAnsi="Times New Roman" w:cs="Times New Roman"/>
                <w:spacing w:val="-6"/>
                <w:sz w:val="24"/>
                <w:szCs w:val="24"/>
                <w:lang w:eastAsia="ar-SA"/>
              </w:rPr>
            </w:pPr>
            <w:r w:rsidRPr="00B25F99">
              <w:rPr>
                <w:rFonts w:ascii="Times New Roman" w:hAnsi="Times New Roman" w:cs="Times New Roman"/>
                <w:sz w:val="24"/>
                <w:szCs w:val="24"/>
                <w:lang w:eastAsia="ar-SA"/>
              </w:rPr>
              <w:t xml:space="preserve">Выполнение сообщений  по  темам: </w:t>
            </w:r>
            <w:r w:rsidRPr="00B25F99">
              <w:rPr>
                <w:rFonts w:ascii="Times New Roman" w:hAnsi="Times New Roman" w:cs="Times New Roman"/>
                <w:iCs/>
                <w:sz w:val="24"/>
                <w:szCs w:val="24"/>
                <w:lang w:eastAsia="ar-SA"/>
              </w:rPr>
              <w:t xml:space="preserve"> Употребление в художественном тексте</w:t>
            </w:r>
            <w:r w:rsidRPr="00B25F99">
              <w:rPr>
                <w:rFonts w:ascii="Times New Roman" w:hAnsi="Times New Roman" w:cs="Times New Roman"/>
                <w:sz w:val="24"/>
                <w:szCs w:val="24"/>
                <w:lang w:eastAsia="ar-SA"/>
              </w:rPr>
              <w:t xml:space="preserve">  </w:t>
            </w:r>
            <w:r w:rsidRPr="00B25F99">
              <w:rPr>
                <w:rFonts w:ascii="Times New Roman" w:hAnsi="Times New Roman" w:cs="Times New Roman"/>
                <w:iCs/>
                <w:sz w:val="24"/>
                <w:szCs w:val="24"/>
                <w:lang w:eastAsia="ar-SA"/>
              </w:rPr>
              <w:t>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tc>
        <w:tc>
          <w:tcPr>
            <w:tcW w:w="762" w:type="pct"/>
          </w:tcPr>
          <w:p w:rsidR="002E23A7" w:rsidRPr="00B25F99" w:rsidRDefault="00094763"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5A673C" w:rsidRPr="00B25F99" w:rsidRDefault="005A673C"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bCs/>
                <w:sz w:val="24"/>
                <w:szCs w:val="24"/>
              </w:rPr>
              <w:t>Тема 5. Причастие</w:t>
            </w:r>
          </w:p>
          <w:p w:rsidR="00041A8C" w:rsidRPr="00B25F99" w:rsidRDefault="00041A8C"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bCs/>
                <w:sz w:val="24"/>
                <w:szCs w:val="24"/>
              </w:rPr>
              <w:t>Деепричастие</w:t>
            </w:r>
          </w:p>
          <w:p w:rsidR="006A6069" w:rsidRPr="00B25F99" w:rsidRDefault="006A6069" w:rsidP="0013339A">
            <w:pPr>
              <w:rPr>
                <w:rFonts w:ascii="Times New Roman" w:hAnsi="Times New Roman" w:cs="Times New Roman"/>
                <w:sz w:val="24"/>
                <w:szCs w:val="24"/>
              </w:rPr>
            </w:pPr>
          </w:p>
        </w:tc>
        <w:tc>
          <w:tcPr>
            <w:tcW w:w="2775" w:type="pct"/>
          </w:tcPr>
          <w:p w:rsidR="006A6069" w:rsidRPr="00B25F99" w:rsidRDefault="007516B3" w:rsidP="000947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spacing w:val="-6"/>
                <w:sz w:val="24"/>
                <w:szCs w:val="24"/>
                <w:lang w:eastAsia="ar-SA"/>
              </w:rPr>
              <w:t xml:space="preserve">Выполнение сообщений: </w:t>
            </w:r>
            <w:r w:rsidRPr="00B25F99">
              <w:rPr>
                <w:rFonts w:ascii="Times New Roman" w:hAnsi="Times New Roman" w:cs="Times New Roman"/>
                <w:sz w:val="24"/>
                <w:szCs w:val="24"/>
                <w:lang w:eastAsia="ar-SA"/>
              </w:rPr>
              <w:t xml:space="preserve"> </w:t>
            </w:r>
            <w:r w:rsidR="006A6069" w:rsidRPr="00B25F99">
              <w:rPr>
                <w:rFonts w:ascii="Times New Roman" w:hAnsi="Times New Roman" w:cs="Times New Roman"/>
                <w:sz w:val="24"/>
                <w:szCs w:val="24"/>
                <w:lang w:eastAsia="ar-SA"/>
              </w:rPr>
              <w:t>«Употребление причастий в текстах разных стилей», « Синонимия причастий»</w:t>
            </w:r>
            <w:r w:rsidR="006A6069" w:rsidRPr="00B25F99">
              <w:rPr>
                <w:rFonts w:ascii="Times New Roman" w:hAnsi="Times New Roman" w:cs="Times New Roman"/>
                <w:iCs/>
                <w:sz w:val="24"/>
                <w:szCs w:val="24"/>
                <w:lang w:eastAsia="ar-SA"/>
              </w:rPr>
              <w:t xml:space="preserve"> Употребление причастий в текстах разных стилей. Синонимия причастий</w:t>
            </w:r>
            <w:r w:rsidR="006A6069" w:rsidRPr="00B25F99">
              <w:rPr>
                <w:rFonts w:ascii="Times New Roman" w:hAnsi="Times New Roman" w:cs="Times New Roman"/>
                <w:sz w:val="24"/>
                <w:szCs w:val="24"/>
                <w:lang w:eastAsia="ar-SA"/>
              </w:rPr>
              <w:t>.</w:t>
            </w:r>
            <w:r w:rsidR="006A6069" w:rsidRPr="00B25F99">
              <w:rPr>
                <w:rFonts w:ascii="Times New Roman" w:hAnsi="Times New Roman" w:cs="Times New Roman"/>
                <w:iCs/>
                <w:sz w:val="24"/>
                <w:szCs w:val="24"/>
                <w:lang w:eastAsia="ar-SA"/>
              </w:rPr>
              <w:t xml:space="preserve"> </w:t>
            </w:r>
          </w:p>
        </w:tc>
        <w:tc>
          <w:tcPr>
            <w:tcW w:w="762" w:type="pct"/>
          </w:tcPr>
          <w:p w:rsidR="006A6069" w:rsidRPr="00B25F99" w:rsidRDefault="00094763"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tcPr>
          <w:p w:rsidR="002E23A7" w:rsidRPr="00B25F99" w:rsidRDefault="002E23A7"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775" w:type="pct"/>
          </w:tcPr>
          <w:p w:rsidR="002E23A7" w:rsidRPr="00B25F99" w:rsidRDefault="002D08A9" w:rsidP="00041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6"/>
                <w:sz w:val="24"/>
                <w:szCs w:val="24"/>
                <w:lang w:eastAsia="ar-SA"/>
              </w:rPr>
            </w:pPr>
            <w:r w:rsidRPr="00B25F99">
              <w:rPr>
                <w:rFonts w:ascii="Times New Roman" w:hAnsi="Times New Roman" w:cs="Times New Roman"/>
                <w:sz w:val="24"/>
                <w:szCs w:val="24"/>
              </w:rPr>
              <w:t xml:space="preserve">Подготовка сообщений: </w:t>
            </w:r>
            <w:r w:rsidR="00094763" w:rsidRPr="00B25F99">
              <w:rPr>
                <w:rFonts w:ascii="Times New Roman" w:hAnsi="Times New Roman" w:cs="Times New Roman"/>
                <w:iCs/>
                <w:sz w:val="24"/>
                <w:szCs w:val="24"/>
                <w:lang w:eastAsia="ar-SA"/>
              </w:rPr>
              <w:t>Употребление деепричастий в текстах разных стилей</w:t>
            </w:r>
            <w:r w:rsidR="00094763" w:rsidRPr="00B25F99">
              <w:rPr>
                <w:rFonts w:ascii="Times New Roman" w:hAnsi="Times New Roman" w:cs="Times New Roman"/>
                <w:sz w:val="24"/>
                <w:szCs w:val="24"/>
                <w:lang w:eastAsia="ar-SA"/>
              </w:rPr>
              <w:t>.</w:t>
            </w:r>
            <w:r w:rsidR="00094763" w:rsidRPr="00B25F99">
              <w:rPr>
                <w:rFonts w:ascii="Times New Roman" w:hAnsi="Times New Roman" w:cs="Times New Roman"/>
                <w:iCs/>
                <w:sz w:val="24"/>
                <w:szCs w:val="24"/>
                <w:lang w:eastAsia="ar-SA"/>
              </w:rPr>
              <w:t xml:space="preserve"> Синонимия деепричастий</w:t>
            </w:r>
            <w:r w:rsidR="00094763" w:rsidRPr="00B25F99">
              <w:rPr>
                <w:rFonts w:ascii="Times New Roman" w:hAnsi="Times New Roman" w:cs="Times New Roman"/>
                <w:sz w:val="24"/>
                <w:szCs w:val="24"/>
                <w:lang w:eastAsia="ar-SA"/>
              </w:rPr>
              <w:t>.</w:t>
            </w:r>
          </w:p>
        </w:tc>
        <w:tc>
          <w:tcPr>
            <w:tcW w:w="762" w:type="pct"/>
          </w:tcPr>
          <w:p w:rsidR="002E23A7" w:rsidRPr="00B25F99" w:rsidRDefault="00094763"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5A673C" w:rsidRPr="00B25F99" w:rsidRDefault="005A673C"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bCs/>
                <w:sz w:val="24"/>
                <w:szCs w:val="24"/>
              </w:rPr>
              <w:t xml:space="preserve">Тема 6. Наречие </w:t>
            </w:r>
          </w:p>
          <w:p w:rsidR="006A6069" w:rsidRPr="00B25F99" w:rsidRDefault="006A6069" w:rsidP="0013339A">
            <w:pPr>
              <w:rPr>
                <w:rFonts w:ascii="Times New Roman" w:hAnsi="Times New Roman" w:cs="Times New Roman"/>
                <w:sz w:val="24"/>
                <w:szCs w:val="24"/>
              </w:rPr>
            </w:pPr>
          </w:p>
        </w:tc>
        <w:tc>
          <w:tcPr>
            <w:tcW w:w="2775" w:type="pct"/>
          </w:tcPr>
          <w:p w:rsidR="006A6069" w:rsidRPr="00B25F99" w:rsidRDefault="007516B3" w:rsidP="0013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bCs/>
                <w:sz w:val="24"/>
                <w:szCs w:val="24"/>
              </w:rPr>
              <w:t xml:space="preserve">Подготовка </w:t>
            </w:r>
            <w:r w:rsidR="006A6069" w:rsidRPr="00B25F99">
              <w:rPr>
                <w:rFonts w:ascii="Times New Roman" w:hAnsi="Times New Roman" w:cs="Times New Roman"/>
                <w:bCs/>
                <w:sz w:val="24"/>
                <w:szCs w:val="24"/>
              </w:rPr>
              <w:t xml:space="preserve">  реф</w:t>
            </w:r>
            <w:r w:rsidRPr="00B25F99">
              <w:rPr>
                <w:rFonts w:ascii="Times New Roman" w:hAnsi="Times New Roman" w:cs="Times New Roman"/>
                <w:bCs/>
                <w:sz w:val="24"/>
                <w:szCs w:val="24"/>
              </w:rPr>
              <w:t xml:space="preserve">ератов по темам: </w:t>
            </w:r>
          </w:p>
          <w:p w:rsidR="006A6069" w:rsidRPr="00B25F99" w:rsidRDefault="006A6069" w:rsidP="0013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sz w:val="24"/>
                <w:szCs w:val="24"/>
                <w:lang w:eastAsia="ar-SA"/>
              </w:rPr>
              <w:t>Употребление наречия в речи», «Синонимия наречий при характ</w:t>
            </w:r>
            <w:r w:rsidR="002D08A9" w:rsidRPr="00B25F99">
              <w:rPr>
                <w:rFonts w:ascii="Times New Roman" w:hAnsi="Times New Roman" w:cs="Times New Roman"/>
                <w:sz w:val="24"/>
                <w:szCs w:val="24"/>
                <w:lang w:eastAsia="ar-SA"/>
              </w:rPr>
              <w:t xml:space="preserve">еристике признака действия», « </w:t>
            </w:r>
            <w:r w:rsidRPr="00B25F99">
              <w:rPr>
                <w:rFonts w:ascii="Times New Roman" w:hAnsi="Times New Roman" w:cs="Times New Roman"/>
                <w:sz w:val="24"/>
                <w:szCs w:val="24"/>
                <w:lang w:eastAsia="ar-SA"/>
              </w:rPr>
              <w:t>Использование местоименных наречий для связи предложений в тексте».</w:t>
            </w:r>
          </w:p>
        </w:tc>
        <w:tc>
          <w:tcPr>
            <w:tcW w:w="762" w:type="pct"/>
          </w:tcPr>
          <w:p w:rsidR="006A6069" w:rsidRPr="00B25F99" w:rsidRDefault="004B680A"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5A673C" w:rsidRPr="00B25F99" w:rsidRDefault="005A673C"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bCs/>
                <w:sz w:val="24"/>
                <w:szCs w:val="24"/>
              </w:rPr>
              <w:t xml:space="preserve">Тема 7. </w:t>
            </w:r>
          </w:p>
          <w:p w:rsidR="005A673C" w:rsidRPr="00B25F99" w:rsidRDefault="005A673C" w:rsidP="005A673C">
            <w:pPr>
              <w:pStyle w:val="Default"/>
              <w:rPr>
                <w:bCs/>
              </w:rPr>
            </w:pPr>
            <w:r w:rsidRPr="00B25F99">
              <w:rPr>
                <w:bCs/>
              </w:rPr>
              <w:t>Служебные части речи</w:t>
            </w:r>
          </w:p>
          <w:p w:rsidR="006A6069" w:rsidRPr="00B25F99" w:rsidRDefault="006A6069" w:rsidP="0013339A">
            <w:pPr>
              <w:rPr>
                <w:rFonts w:ascii="Times New Roman" w:hAnsi="Times New Roman" w:cs="Times New Roman"/>
                <w:sz w:val="24"/>
                <w:szCs w:val="24"/>
              </w:rPr>
            </w:pPr>
          </w:p>
        </w:tc>
        <w:tc>
          <w:tcPr>
            <w:tcW w:w="2775" w:type="pct"/>
          </w:tcPr>
          <w:p w:rsidR="006A6069" w:rsidRPr="00B25F99" w:rsidRDefault="007516B3" w:rsidP="00094763">
            <w:pPr>
              <w:pStyle w:val="Default"/>
              <w:rPr>
                <w:bCs/>
              </w:rPr>
            </w:pPr>
            <w:r w:rsidRPr="00B25F99">
              <w:rPr>
                <w:spacing w:val="-6"/>
                <w:lang w:eastAsia="ar-SA"/>
              </w:rPr>
              <w:t>Выполнение сообщений</w:t>
            </w:r>
            <w:r w:rsidR="006A6069" w:rsidRPr="00B25F99">
              <w:rPr>
                <w:lang w:eastAsia="ar-SA"/>
              </w:rPr>
              <w:t xml:space="preserve">: «Союзы как средство связи предложений в тексте», « Употребление союзов в простом и сложном предложении». </w:t>
            </w:r>
          </w:p>
        </w:tc>
        <w:tc>
          <w:tcPr>
            <w:tcW w:w="762" w:type="pct"/>
          </w:tcPr>
          <w:p w:rsidR="006A6069" w:rsidRPr="00B25F99" w:rsidRDefault="00094763"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tcPr>
          <w:p w:rsidR="002E23A7" w:rsidRPr="00B25F99" w:rsidRDefault="002E23A7"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775" w:type="pct"/>
          </w:tcPr>
          <w:p w:rsidR="002E23A7" w:rsidRPr="00B25F99" w:rsidRDefault="00094763" w:rsidP="0013339A">
            <w:pPr>
              <w:pStyle w:val="Default"/>
              <w:rPr>
                <w:spacing w:val="-6"/>
                <w:lang w:eastAsia="ar-SA"/>
              </w:rPr>
            </w:pPr>
            <w:r w:rsidRPr="00B25F99">
              <w:rPr>
                <w:spacing w:val="-6"/>
                <w:lang w:eastAsia="ar-SA"/>
              </w:rPr>
              <w:t>Выполнение сообщений</w:t>
            </w:r>
            <w:r w:rsidRPr="00B25F99">
              <w:rPr>
                <w:lang w:eastAsia="ar-SA"/>
              </w:rPr>
              <w:t>: «Употребление частиц</w:t>
            </w:r>
            <w:r w:rsidR="002D08A9" w:rsidRPr="00B25F99">
              <w:rPr>
                <w:lang w:eastAsia="ar-SA"/>
              </w:rPr>
              <w:t xml:space="preserve"> в речи»</w:t>
            </w:r>
            <w:r w:rsidRPr="00B25F99">
              <w:rPr>
                <w:lang w:eastAsia="ar-SA"/>
              </w:rPr>
              <w:t xml:space="preserve"> </w:t>
            </w:r>
          </w:p>
        </w:tc>
        <w:tc>
          <w:tcPr>
            <w:tcW w:w="762" w:type="pct"/>
          </w:tcPr>
          <w:p w:rsidR="002E23A7" w:rsidRPr="00B25F99" w:rsidRDefault="00094763"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tcPr>
          <w:p w:rsidR="002E23A7" w:rsidRPr="00B25F99" w:rsidRDefault="002E23A7"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2E23A7" w:rsidRPr="00B25F99" w:rsidRDefault="002E23A7"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775" w:type="pct"/>
          </w:tcPr>
          <w:p w:rsidR="002E23A7" w:rsidRPr="00B25F99" w:rsidRDefault="00094763" w:rsidP="0013339A">
            <w:pPr>
              <w:pStyle w:val="Default"/>
              <w:rPr>
                <w:spacing w:val="-6"/>
                <w:lang w:eastAsia="ar-SA"/>
              </w:rPr>
            </w:pPr>
            <w:r w:rsidRPr="00B25F99">
              <w:rPr>
                <w:spacing w:val="-6"/>
                <w:lang w:eastAsia="ar-SA"/>
              </w:rPr>
              <w:t>Выполнение сообщений</w:t>
            </w:r>
            <w:r w:rsidRPr="00B25F99">
              <w:rPr>
                <w:lang w:eastAsia="ar-SA"/>
              </w:rPr>
              <w:t>: «Употребление междометий в речи».</w:t>
            </w:r>
          </w:p>
        </w:tc>
        <w:tc>
          <w:tcPr>
            <w:tcW w:w="762" w:type="pct"/>
          </w:tcPr>
          <w:p w:rsidR="002E23A7" w:rsidRPr="00B25F99" w:rsidRDefault="00094763"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5000" w:type="pct"/>
            <w:gridSpan w:val="3"/>
          </w:tcPr>
          <w:p w:rsidR="006A6069" w:rsidRPr="00B25F99" w:rsidRDefault="006A6069" w:rsidP="000B7222">
            <w:pPr>
              <w:pStyle w:val="Default"/>
              <w:rPr>
                <w:bCs/>
              </w:rPr>
            </w:pPr>
            <w:r w:rsidRPr="00B25F99">
              <w:rPr>
                <w:bCs/>
              </w:rPr>
              <w:t>Раздел 12.</w:t>
            </w:r>
            <w:r w:rsidRPr="00B25F99">
              <w:t xml:space="preserve"> Синтаксис и пунктуация</w:t>
            </w:r>
            <w:r w:rsidRPr="00B25F99">
              <w:rPr>
                <w:bCs/>
              </w:rPr>
              <w:t xml:space="preserve"> </w:t>
            </w:r>
            <w:r w:rsidR="00DF13A6" w:rsidRPr="00B25F99">
              <w:rPr>
                <w:bCs/>
              </w:rPr>
              <w:t xml:space="preserve">                                                             14</w:t>
            </w:r>
          </w:p>
        </w:tc>
      </w:tr>
      <w:tr w:rsidR="006A6069" w:rsidRPr="00B25F99" w:rsidTr="00390CBC">
        <w:tc>
          <w:tcPr>
            <w:tcW w:w="1464" w:type="pct"/>
          </w:tcPr>
          <w:p w:rsidR="005A673C" w:rsidRPr="00B25F99" w:rsidRDefault="005A673C"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bCs/>
                <w:sz w:val="24"/>
                <w:szCs w:val="24"/>
              </w:rPr>
              <w:t>Тема 1 Словосочетание</w:t>
            </w:r>
          </w:p>
          <w:p w:rsidR="006A6069" w:rsidRPr="00B25F99" w:rsidRDefault="006A6069" w:rsidP="0013339A">
            <w:pPr>
              <w:rPr>
                <w:rFonts w:ascii="Times New Roman" w:hAnsi="Times New Roman" w:cs="Times New Roman"/>
                <w:sz w:val="24"/>
                <w:szCs w:val="24"/>
              </w:rPr>
            </w:pPr>
          </w:p>
        </w:tc>
        <w:tc>
          <w:tcPr>
            <w:tcW w:w="2775" w:type="pct"/>
          </w:tcPr>
          <w:p w:rsidR="006A6069" w:rsidRPr="00B25F99" w:rsidRDefault="007516B3" w:rsidP="00C81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spacing w:val="-6"/>
                <w:sz w:val="24"/>
                <w:szCs w:val="24"/>
                <w:lang w:eastAsia="ar-SA"/>
              </w:rPr>
              <w:t xml:space="preserve">Выполнение сообщений: </w:t>
            </w:r>
            <w:r w:rsidR="006A6069" w:rsidRPr="00B25F99">
              <w:rPr>
                <w:rFonts w:ascii="Times New Roman" w:hAnsi="Times New Roman" w:cs="Times New Roman"/>
                <w:sz w:val="24"/>
                <w:szCs w:val="24"/>
                <w:lang w:eastAsia="ar-SA"/>
              </w:rPr>
              <w:t>«Синонимия словосочетаний», « Значение словосочетания в построении предложения».</w:t>
            </w:r>
            <w:r w:rsidR="006A6069" w:rsidRPr="00B25F99">
              <w:rPr>
                <w:rFonts w:ascii="Times New Roman" w:hAnsi="Times New Roman" w:cs="Times New Roman"/>
                <w:iCs/>
                <w:sz w:val="24"/>
                <w:szCs w:val="24"/>
                <w:lang w:eastAsia="ar-SA"/>
              </w:rPr>
              <w:t xml:space="preserve"> </w:t>
            </w:r>
          </w:p>
        </w:tc>
        <w:tc>
          <w:tcPr>
            <w:tcW w:w="762" w:type="pct"/>
          </w:tcPr>
          <w:p w:rsidR="006A6069" w:rsidRPr="00B25F99" w:rsidRDefault="00C81F6C"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tcPr>
          <w:p w:rsidR="002E23A7" w:rsidRPr="00B25F99" w:rsidRDefault="002E23A7"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775" w:type="pct"/>
          </w:tcPr>
          <w:p w:rsidR="002E23A7" w:rsidRPr="00B25F99" w:rsidRDefault="00C81F6C" w:rsidP="0013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6"/>
                <w:sz w:val="24"/>
                <w:szCs w:val="24"/>
                <w:lang w:eastAsia="ar-SA"/>
              </w:rPr>
            </w:pPr>
            <w:r w:rsidRPr="00B25F99">
              <w:rPr>
                <w:rFonts w:ascii="Times New Roman" w:hAnsi="Times New Roman" w:cs="Times New Roman"/>
                <w:spacing w:val="-6"/>
                <w:sz w:val="24"/>
                <w:szCs w:val="24"/>
                <w:lang w:eastAsia="ar-SA"/>
              </w:rPr>
              <w:t xml:space="preserve">Выполнение сообщений: </w:t>
            </w:r>
            <w:r w:rsidRPr="00B25F99">
              <w:rPr>
                <w:rFonts w:ascii="Times New Roman" w:hAnsi="Times New Roman" w:cs="Times New Roman"/>
                <w:iCs/>
                <w:sz w:val="24"/>
                <w:szCs w:val="24"/>
                <w:lang w:eastAsia="ar-SA"/>
              </w:rPr>
              <w:t>Основные выразительные средства синтаксиса</w:t>
            </w:r>
          </w:p>
        </w:tc>
        <w:tc>
          <w:tcPr>
            <w:tcW w:w="762" w:type="pct"/>
          </w:tcPr>
          <w:p w:rsidR="002E23A7" w:rsidRPr="00B25F99" w:rsidRDefault="00C81F6C"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rPr>
          <w:trHeight w:val="829"/>
        </w:trPr>
        <w:tc>
          <w:tcPr>
            <w:tcW w:w="1464" w:type="pct"/>
          </w:tcPr>
          <w:p w:rsidR="006A6069" w:rsidRPr="00B25F99" w:rsidRDefault="00B25F99" w:rsidP="00B25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Тема.2 Простое предложение</w:t>
            </w:r>
          </w:p>
        </w:tc>
        <w:tc>
          <w:tcPr>
            <w:tcW w:w="2775" w:type="pct"/>
          </w:tcPr>
          <w:p w:rsidR="006A6069" w:rsidRPr="00B25F99" w:rsidRDefault="007516B3" w:rsidP="00C81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spacing w:val="-6"/>
                <w:sz w:val="24"/>
                <w:szCs w:val="24"/>
                <w:lang w:eastAsia="ar-SA"/>
              </w:rPr>
              <w:t xml:space="preserve">Выполнение сообщений: </w:t>
            </w:r>
            <w:r w:rsidR="006A6069" w:rsidRPr="00B25F99">
              <w:rPr>
                <w:rFonts w:ascii="Times New Roman" w:hAnsi="Times New Roman" w:cs="Times New Roman"/>
                <w:iCs/>
                <w:sz w:val="24"/>
                <w:szCs w:val="24"/>
                <w:lang w:eastAsia="ar-SA"/>
              </w:rPr>
              <w:t>Синонимия согласованных и несогласованных определений</w:t>
            </w:r>
            <w:r w:rsidR="00DC786A" w:rsidRPr="00B25F99">
              <w:rPr>
                <w:rFonts w:ascii="Times New Roman" w:hAnsi="Times New Roman" w:cs="Times New Roman"/>
                <w:iCs/>
                <w:sz w:val="24"/>
                <w:szCs w:val="24"/>
                <w:lang w:eastAsia="ar-SA"/>
              </w:rPr>
              <w:t xml:space="preserve"> </w:t>
            </w:r>
          </w:p>
        </w:tc>
        <w:tc>
          <w:tcPr>
            <w:tcW w:w="762" w:type="pct"/>
          </w:tcPr>
          <w:p w:rsidR="006A6069" w:rsidRPr="00B25F99" w:rsidRDefault="009E28C5"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tcPr>
          <w:p w:rsidR="002E23A7" w:rsidRPr="00B25F99" w:rsidRDefault="002E23A7"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775" w:type="pct"/>
          </w:tcPr>
          <w:p w:rsidR="002E23A7" w:rsidRPr="00B25F99" w:rsidRDefault="00C81F6C" w:rsidP="00C81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6"/>
                <w:sz w:val="24"/>
                <w:szCs w:val="24"/>
                <w:lang w:eastAsia="ar-SA"/>
              </w:rPr>
            </w:pPr>
            <w:r w:rsidRPr="00B25F99">
              <w:rPr>
                <w:rFonts w:ascii="Times New Roman" w:hAnsi="Times New Roman" w:cs="Times New Roman"/>
                <w:iCs/>
                <w:sz w:val="24"/>
                <w:szCs w:val="24"/>
                <w:lang w:eastAsia="ar-SA"/>
              </w:rPr>
              <w:t>Синонимия согласованных и несогласованных определений</w:t>
            </w:r>
          </w:p>
        </w:tc>
        <w:tc>
          <w:tcPr>
            <w:tcW w:w="762" w:type="pct"/>
          </w:tcPr>
          <w:p w:rsidR="002E23A7" w:rsidRPr="00B25F99" w:rsidRDefault="009E28C5"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tcPr>
          <w:p w:rsidR="002E23A7" w:rsidRPr="00B25F99" w:rsidRDefault="002E23A7"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775" w:type="pct"/>
          </w:tcPr>
          <w:p w:rsidR="002E23A7" w:rsidRPr="00B25F99" w:rsidRDefault="00C81F6C" w:rsidP="0013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6"/>
                <w:sz w:val="24"/>
                <w:szCs w:val="24"/>
                <w:lang w:eastAsia="ar-SA"/>
              </w:rPr>
            </w:pPr>
            <w:r w:rsidRPr="00B25F99">
              <w:rPr>
                <w:rFonts w:ascii="Times New Roman" w:hAnsi="Times New Roman" w:cs="Times New Roman"/>
                <w:iCs/>
                <w:sz w:val="24"/>
                <w:szCs w:val="24"/>
                <w:lang w:eastAsia="ar-SA"/>
              </w:rPr>
              <w:t>Обстоятельства времени и места как средство связи предложений в тексте.</w:t>
            </w:r>
          </w:p>
        </w:tc>
        <w:tc>
          <w:tcPr>
            <w:tcW w:w="762" w:type="pct"/>
          </w:tcPr>
          <w:p w:rsidR="002E23A7" w:rsidRPr="00B25F99" w:rsidRDefault="009E28C5"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tcPr>
          <w:p w:rsidR="002E23A7" w:rsidRPr="00B25F99" w:rsidRDefault="002E23A7"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775" w:type="pct"/>
          </w:tcPr>
          <w:p w:rsidR="002E23A7" w:rsidRPr="00B25F99" w:rsidRDefault="00C81F6C" w:rsidP="0013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6"/>
                <w:sz w:val="24"/>
                <w:szCs w:val="24"/>
                <w:lang w:eastAsia="ar-SA"/>
              </w:rPr>
            </w:pPr>
            <w:r w:rsidRPr="00B25F99">
              <w:rPr>
                <w:rFonts w:ascii="Times New Roman" w:hAnsi="Times New Roman" w:cs="Times New Roman"/>
                <w:iCs/>
                <w:sz w:val="24"/>
                <w:szCs w:val="24"/>
                <w:lang w:eastAsia="ar-SA"/>
              </w:rPr>
              <w:t>Синонимия односоставных предложений</w:t>
            </w:r>
            <w:r w:rsidRPr="00B25F99">
              <w:rPr>
                <w:rFonts w:ascii="Times New Roman" w:hAnsi="Times New Roman" w:cs="Times New Roman"/>
                <w:sz w:val="24"/>
                <w:szCs w:val="24"/>
                <w:lang w:eastAsia="ar-SA"/>
              </w:rPr>
              <w:t>.</w:t>
            </w:r>
          </w:p>
        </w:tc>
        <w:tc>
          <w:tcPr>
            <w:tcW w:w="762" w:type="pct"/>
          </w:tcPr>
          <w:p w:rsidR="002E23A7" w:rsidRPr="00B25F99" w:rsidRDefault="009E28C5"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rPr>
          <w:trHeight w:val="1533"/>
        </w:trPr>
        <w:tc>
          <w:tcPr>
            <w:tcW w:w="1464" w:type="pct"/>
          </w:tcPr>
          <w:p w:rsidR="005A673C" w:rsidRPr="00B25F99" w:rsidRDefault="005A673C"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bCs/>
                <w:sz w:val="24"/>
                <w:szCs w:val="24"/>
              </w:rPr>
              <w:lastRenderedPageBreak/>
              <w:t xml:space="preserve">Тема 3 </w:t>
            </w:r>
            <w:r w:rsidRPr="00B25F99">
              <w:rPr>
                <w:rFonts w:ascii="Times New Roman" w:hAnsi="Times New Roman" w:cs="Times New Roman"/>
                <w:bCs/>
                <w:sz w:val="24"/>
                <w:szCs w:val="24"/>
                <w:lang w:eastAsia="ar-SA"/>
              </w:rPr>
              <w:t>Односложное простое предложение</w:t>
            </w:r>
          </w:p>
          <w:p w:rsidR="006A6069" w:rsidRPr="00B25F99" w:rsidRDefault="006A6069" w:rsidP="0013339A">
            <w:pPr>
              <w:rPr>
                <w:rFonts w:ascii="Times New Roman" w:hAnsi="Times New Roman" w:cs="Times New Roman"/>
                <w:sz w:val="24"/>
                <w:szCs w:val="24"/>
              </w:rPr>
            </w:pPr>
          </w:p>
        </w:tc>
        <w:tc>
          <w:tcPr>
            <w:tcW w:w="2775" w:type="pct"/>
          </w:tcPr>
          <w:p w:rsidR="002E23A7" w:rsidRPr="00B25F99" w:rsidRDefault="00DC786A" w:rsidP="00390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spacing w:val="-6"/>
                <w:sz w:val="24"/>
                <w:szCs w:val="24"/>
                <w:lang w:eastAsia="ar-SA"/>
              </w:rPr>
              <w:t xml:space="preserve">Выполнение презентаций </w:t>
            </w:r>
            <w:r w:rsidR="006A6069" w:rsidRPr="00B25F99">
              <w:rPr>
                <w:rFonts w:ascii="Times New Roman" w:hAnsi="Times New Roman" w:cs="Times New Roman"/>
                <w:sz w:val="24"/>
                <w:szCs w:val="24"/>
                <w:lang w:eastAsia="ar-SA"/>
              </w:rPr>
              <w:t xml:space="preserve">: </w:t>
            </w:r>
            <w:r w:rsidR="006A6069" w:rsidRPr="00B25F99">
              <w:rPr>
                <w:rFonts w:ascii="Times New Roman" w:hAnsi="Times New Roman" w:cs="Times New Roman"/>
                <w:iCs/>
                <w:sz w:val="24"/>
                <w:szCs w:val="24"/>
                <w:lang w:eastAsia="ar-SA"/>
              </w:rPr>
              <w:t xml:space="preserve">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 </w:t>
            </w:r>
          </w:p>
        </w:tc>
        <w:tc>
          <w:tcPr>
            <w:tcW w:w="762" w:type="pct"/>
          </w:tcPr>
          <w:p w:rsidR="006A6069" w:rsidRPr="00B25F99" w:rsidRDefault="009E28C5"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9E28C5" w:rsidRPr="00B25F99" w:rsidTr="00B25F99">
        <w:trPr>
          <w:trHeight w:val="2152"/>
        </w:trPr>
        <w:tc>
          <w:tcPr>
            <w:tcW w:w="1464" w:type="pct"/>
          </w:tcPr>
          <w:p w:rsidR="009E28C5" w:rsidRPr="00B25F99" w:rsidRDefault="009E28C5"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775" w:type="pct"/>
          </w:tcPr>
          <w:p w:rsidR="009E28C5" w:rsidRPr="00B25F99" w:rsidRDefault="009E28C5" w:rsidP="0013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6"/>
                <w:sz w:val="24"/>
                <w:szCs w:val="24"/>
                <w:lang w:eastAsia="ar-SA"/>
              </w:rPr>
            </w:pPr>
            <w:r w:rsidRPr="00B25F99">
              <w:rPr>
                <w:rFonts w:ascii="Times New Roman" w:hAnsi="Times New Roman" w:cs="Times New Roman"/>
                <w:spacing w:val="-6"/>
                <w:sz w:val="24"/>
                <w:szCs w:val="24"/>
                <w:lang w:eastAsia="ar-SA"/>
              </w:rPr>
              <w:t xml:space="preserve">Выполнение презентаций </w:t>
            </w:r>
            <w:r w:rsidRPr="00B25F99">
              <w:rPr>
                <w:rFonts w:ascii="Times New Roman" w:hAnsi="Times New Roman" w:cs="Times New Roman"/>
                <w:iCs/>
                <w:sz w:val="24"/>
                <w:szCs w:val="24"/>
                <w:lang w:eastAsia="ar-SA"/>
              </w:rPr>
              <w:t>Синонимика ряда однородных членов предложения с союзами и без союзов</w:t>
            </w:r>
            <w:r w:rsidRPr="00B25F99">
              <w:rPr>
                <w:rFonts w:ascii="Times New Roman" w:hAnsi="Times New Roman" w:cs="Times New Roman"/>
                <w:bCs/>
                <w:iCs/>
                <w:sz w:val="24"/>
                <w:szCs w:val="24"/>
                <w:lang w:eastAsia="ar-SA"/>
              </w:rPr>
              <w:t>.</w:t>
            </w:r>
            <w:r w:rsidRPr="00B25F99">
              <w:rPr>
                <w:rFonts w:ascii="Times New Roman" w:hAnsi="Times New Roman" w:cs="Times New Roman"/>
                <w:iCs/>
                <w:sz w:val="24"/>
                <w:szCs w:val="24"/>
                <w:lang w:eastAsia="ar-SA"/>
              </w:rPr>
              <w:t xml:space="preserve"> Стилистическая роль обособленных и необособленных членов предложения. </w:t>
            </w:r>
            <w:r w:rsidRPr="00B25F99">
              <w:rPr>
                <w:rFonts w:ascii="Times New Roman" w:hAnsi="Times New Roman" w:cs="Times New Roman"/>
                <w:sz w:val="24"/>
                <w:szCs w:val="24"/>
                <w:lang w:eastAsia="ar-SA"/>
              </w:rPr>
              <w:t xml:space="preserve">«Роль второстепенных членов предложения в построении текста», «Синонимия согласованных и несогласованных определений»,  </w:t>
            </w:r>
          </w:p>
        </w:tc>
        <w:tc>
          <w:tcPr>
            <w:tcW w:w="762" w:type="pct"/>
          </w:tcPr>
          <w:p w:rsidR="009E28C5" w:rsidRPr="00B25F99" w:rsidRDefault="009E28C5"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tcPr>
          <w:p w:rsidR="002E23A7" w:rsidRPr="00B25F99" w:rsidRDefault="002E23A7"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775" w:type="pct"/>
          </w:tcPr>
          <w:p w:rsidR="002E23A7" w:rsidRPr="00B25F99" w:rsidRDefault="009E28C5" w:rsidP="0013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6"/>
                <w:sz w:val="24"/>
                <w:szCs w:val="24"/>
                <w:lang w:eastAsia="ar-SA"/>
              </w:rPr>
            </w:pPr>
            <w:r w:rsidRPr="00B25F99">
              <w:rPr>
                <w:rFonts w:ascii="Times New Roman" w:hAnsi="Times New Roman" w:cs="Times New Roman"/>
                <w:spacing w:val="-6"/>
                <w:sz w:val="24"/>
                <w:szCs w:val="24"/>
                <w:lang w:eastAsia="ar-SA"/>
              </w:rPr>
              <w:t xml:space="preserve">Выполнение презентаций </w:t>
            </w:r>
            <w:r w:rsidRPr="00B25F99">
              <w:rPr>
                <w:rFonts w:ascii="Times New Roman" w:hAnsi="Times New Roman" w:cs="Times New Roman"/>
                <w:sz w:val="24"/>
                <w:szCs w:val="24"/>
                <w:lang w:eastAsia="ar-SA"/>
              </w:rPr>
              <w:t xml:space="preserve">«Обстоятельства времени и места как средство связи предложений в тексте». </w:t>
            </w:r>
            <w:r w:rsidRPr="00B25F99">
              <w:rPr>
                <w:rFonts w:ascii="Times New Roman" w:hAnsi="Times New Roman" w:cs="Times New Roman"/>
                <w:spacing w:val="-4"/>
                <w:sz w:val="24"/>
                <w:szCs w:val="24"/>
                <w:lang w:eastAsia="ar-SA"/>
              </w:rPr>
              <w:t>Синонимия односоставных предложений», «Предложения односоставные и двусоставные как синтаксические синонимы»;</w:t>
            </w:r>
          </w:p>
        </w:tc>
        <w:tc>
          <w:tcPr>
            <w:tcW w:w="762" w:type="pct"/>
          </w:tcPr>
          <w:p w:rsidR="002E23A7" w:rsidRPr="00B25F99" w:rsidRDefault="009E28C5"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tcPr>
          <w:p w:rsidR="002E23A7" w:rsidRPr="00B25F99" w:rsidRDefault="002E23A7"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775" w:type="pct"/>
          </w:tcPr>
          <w:p w:rsidR="002E23A7" w:rsidRPr="00B25F99" w:rsidRDefault="009E28C5" w:rsidP="0013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6"/>
                <w:sz w:val="24"/>
                <w:szCs w:val="24"/>
                <w:lang w:eastAsia="ar-SA"/>
              </w:rPr>
            </w:pPr>
            <w:r w:rsidRPr="00B25F99">
              <w:rPr>
                <w:rFonts w:ascii="Times New Roman" w:hAnsi="Times New Roman" w:cs="Times New Roman"/>
                <w:spacing w:val="-6"/>
                <w:sz w:val="24"/>
                <w:szCs w:val="24"/>
                <w:lang w:eastAsia="ar-SA"/>
              </w:rPr>
              <w:t xml:space="preserve">Выполнение презентаций </w:t>
            </w:r>
            <w:r w:rsidRPr="00B25F99">
              <w:rPr>
                <w:rFonts w:ascii="Times New Roman" w:hAnsi="Times New Roman" w:cs="Times New Roman"/>
                <w:spacing w:val="-4"/>
                <w:sz w:val="24"/>
                <w:szCs w:val="24"/>
                <w:lang w:eastAsia="ar-SA"/>
              </w:rPr>
              <w:t xml:space="preserve">« Использование неполных предложений в речи». </w:t>
            </w:r>
            <w:r w:rsidRPr="00B25F99">
              <w:rPr>
                <w:rFonts w:ascii="Times New Roman" w:hAnsi="Times New Roman" w:cs="Times New Roman"/>
                <w:sz w:val="24"/>
                <w:szCs w:val="24"/>
                <w:lang w:eastAsia="ar-SA"/>
              </w:rPr>
              <w:t>«Употребление однородных членов предложения в разных стилях речи», «Синонимика ряда однородных членов предложения с союзами и без союзов».</w:t>
            </w:r>
          </w:p>
        </w:tc>
        <w:tc>
          <w:tcPr>
            <w:tcW w:w="762" w:type="pct"/>
          </w:tcPr>
          <w:p w:rsidR="002E23A7" w:rsidRPr="00B25F99" w:rsidRDefault="009E28C5"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c>
          <w:tcPr>
            <w:tcW w:w="1464" w:type="pct"/>
          </w:tcPr>
          <w:p w:rsidR="005A673C" w:rsidRPr="00B25F99" w:rsidRDefault="005A673C"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bCs/>
                <w:sz w:val="24"/>
                <w:szCs w:val="24"/>
              </w:rPr>
              <w:t xml:space="preserve">Тема 4 </w:t>
            </w:r>
            <w:r w:rsidRPr="00B25F99">
              <w:rPr>
                <w:rFonts w:ascii="Times New Roman" w:hAnsi="Times New Roman" w:cs="Times New Roman"/>
                <w:bCs/>
                <w:sz w:val="24"/>
                <w:szCs w:val="24"/>
                <w:lang w:eastAsia="ar-SA"/>
              </w:rPr>
              <w:t>Сложное предложение</w:t>
            </w:r>
          </w:p>
          <w:p w:rsidR="006A6069" w:rsidRPr="00B25F99" w:rsidRDefault="006A6069" w:rsidP="0013339A">
            <w:pPr>
              <w:rPr>
                <w:rFonts w:ascii="Times New Roman" w:hAnsi="Times New Roman" w:cs="Times New Roman"/>
                <w:sz w:val="24"/>
                <w:szCs w:val="24"/>
              </w:rPr>
            </w:pPr>
          </w:p>
        </w:tc>
        <w:tc>
          <w:tcPr>
            <w:tcW w:w="2775" w:type="pct"/>
          </w:tcPr>
          <w:p w:rsidR="006A6069" w:rsidRPr="00B25F99" w:rsidRDefault="00DC786A" w:rsidP="009E2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sz w:val="24"/>
                <w:szCs w:val="24"/>
                <w:lang w:eastAsia="ar-SA"/>
              </w:rPr>
              <w:t xml:space="preserve">Составление </w:t>
            </w:r>
            <w:r w:rsidR="006A6069" w:rsidRPr="00B25F99">
              <w:rPr>
                <w:rFonts w:ascii="Times New Roman" w:hAnsi="Times New Roman" w:cs="Times New Roman"/>
                <w:sz w:val="24"/>
                <w:szCs w:val="24"/>
                <w:lang w:eastAsia="ar-SA"/>
              </w:rPr>
              <w:t xml:space="preserve"> текст</w:t>
            </w:r>
            <w:r w:rsidRPr="00B25F99">
              <w:rPr>
                <w:rFonts w:ascii="Times New Roman" w:hAnsi="Times New Roman" w:cs="Times New Roman"/>
                <w:sz w:val="24"/>
                <w:szCs w:val="24"/>
                <w:lang w:eastAsia="ar-SA"/>
              </w:rPr>
              <w:t>а</w:t>
            </w:r>
            <w:r w:rsidR="006A6069" w:rsidRPr="00B25F99">
              <w:rPr>
                <w:rFonts w:ascii="Times New Roman" w:hAnsi="Times New Roman" w:cs="Times New Roman"/>
                <w:sz w:val="24"/>
                <w:szCs w:val="24"/>
                <w:lang w:eastAsia="ar-SA"/>
              </w:rPr>
              <w:t xml:space="preserve"> с использованием сложносочиненных предложений; с использованием сложноподчиненных  предложений;  с использованием бессоюзных сложны</w:t>
            </w:r>
            <w:r w:rsidR="002D08A9" w:rsidRPr="00B25F99">
              <w:rPr>
                <w:rFonts w:ascii="Times New Roman" w:hAnsi="Times New Roman" w:cs="Times New Roman"/>
                <w:sz w:val="24"/>
                <w:szCs w:val="24"/>
                <w:lang w:eastAsia="ar-SA"/>
              </w:rPr>
              <w:t>х   предложений.</w:t>
            </w:r>
          </w:p>
        </w:tc>
        <w:tc>
          <w:tcPr>
            <w:tcW w:w="762" w:type="pct"/>
          </w:tcPr>
          <w:p w:rsidR="006A6069" w:rsidRPr="00B25F99" w:rsidRDefault="009E28C5"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tcPr>
          <w:p w:rsidR="002E23A7" w:rsidRPr="00B25F99" w:rsidRDefault="002E23A7"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775" w:type="pct"/>
          </w:tcPr>
          <w:p w:rsidR="002E23A7" w:rsidRPr="00B25F99" w:rsidRDefault="009E28C5" w:rsidP="0013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eastAsia="ar-SA"/>
              </w:rPr>
            </w:pPr>
            <w:r w:rsidRPr="00B25F99">
              <w:rPr>
                <w:rFonts w:ascii="Times New Roman" w:hAnsi="Times New Roman" w:cs="Times New Roman"/>
                <w:sz w:val="24"/>
                <w:szCs w:val="24"/>
                <w:lang w:eastAsia="ar-SA"/>
              </w:rPr>
              <w:t xml:space="preserve"> составить текст с использованием предложений разных видов связи</w:t>
            </w:r>
          </w:p>
        </w:tc>
        <w:tc>
          <w:tcPr>
            <w:tcW w:w="762" w:type="pct"/>
          </w:tcPr>
          <w:p w:rsidR="002E23A7" w:rsidRPr="00B25F99" w:rsidRDefault="009E28C5"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tcPr>
          <w:p w:rsidR="002E23A7" w:rsidRPr="00B25F99" w:rsidRDefault="002E23A7"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775" w:type="pct"/>
          </w:tcPr>
          <w:p w:rsidR="002E23A7" w:rsidRPr="00B25F99" w:rsidRDefault="002D08A9" w:rsidP="0013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eastAsia="ar-SA"/>
              </w:rPr>
            </w:pPr>
            <w:r w:rsidRPr="00B25F99">
              <w:rPr>
                <w:rFonts w:ascii="Times New Roman" w:hAnsi="Times New Roman" w:cs="Times New Roman"/>
                <w:sz w:val="24"/>
                <w:szCs w:val="24"/>
              </w:rPr>
              <w:t xml:space="preserve">Подготовка сообщений: </w:t>
            </w:r>
            <w:r w:rsidR="009E28C5" w:rsidRPr="00B25F99">
              <w:rPr>
                <w:rFonts w:ascii="Times New Roman" w:hAnsi="Times New Roman" w:cs="Times New Roman"/>
                <w:iCs/>
                <w:sz w:val="24"/>
                <w:szCs w:val="24"/>
                <w:lang w:eastAsia="ar-SA"/>
              </w:rPr>
              <w:t xml:space="preserve">Синонимика простых и сложных предложений </w:t>
            </w:r>
            <w:r w:rsidR="009E28C5" w:rsidRPr="00B25F99">
              <w:rPr>
                <w:rFonts w:ascii="Times New Roman" w:hAnsi="Times New Roman" w:cs="Times New Roman"/>
                <w:sz w:val="24"/>
                <w:szCs w:val="24"/>
                <w:lang w:eastAsia="ar-SA"/>
              </w:rPr>
              <w:t>(</w:t>
            </w:r>
            <w:r w:rsidR="009E28C5" w:rsidRPr="00B25F99">
              <w:rPr>
                <w:rFonts w:ascii="Times New Roman" w:hAnsi="Times New Roman" w:cs="Times New Roman"/>
                <w:iCs/>
                <w:sz w:val="24"/>
                <w:szCs w:val="24"/>
                <w:lang w:eastAsia="ar-SA"/>
              </w:rPr>
              <w:t>простые и сложноподчиненные предложения, сложные союзные и бессоюзные предложения</w:t>
            </w:r>
            <w:r w:rsidR="009E28C5" w:rsidRPr="00B25F99">
              <w:rPr>
                <w:rFonts w:ascii="Times New Roman" w:hAnsi="Times New Roman" w:cs="Times New Roman"/>
                <w:sz w:val="24"/>
                <w:szCs w:val="24"/>
                <w:lang w:eastAsia="ar-SA"/>
              </w:rPr>
              <w:t>).</w:t>
            </w:r>
          </w:p>
        </w:tc>
        <w:tc>
          <w:tcPr>
            <w:tcW w:w="762" w:type="pct"/>
          </w:tcPr>
          <w:p w:rsidR="002E23A7" w:rsidRPr="00B25F99" w:rsidRDefault="009E28C5"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2E23A7" w:rsidRPr="00B25F99" w:rsidTr="00390CBC">
        <w:tc>
          <w:tcPr>
            <w:tcW w:w="1464" w:type="pct"/>
          </w:tcPr>
          <w:p w:rsidR="002E23A7" w:rsidRPr="00B25F99" w:rsidRDefault="002E23A7" w:rsidP="005A6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775" w:type="pct"/>
          </w:tcPr>
          <w:p w:rsidR="002E23A7" w:rsidRPr="00B25F99" w:rsidRDefault="002D08A9" w:rsidP="0013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eastAsia="ar-SA"/>
              </w:rPr>
            </w:pPr>
            <w:r w:rsidRPr="00B25F99">
              <w:rPr>
                <w:rFonts w:ascii="Times New Roman" w:hAnsi="Times New Roman" w:cs="Times New Roman"/>
                <w:sz w:val="24"/>
                <w:szCs w:val="24"/>
              </w:rPr>
              <w:t xml:space="preserve">Подготовка сообщений: </w:t>
            </w:r>
            <w:r w:rsidR="009E28C5" w:rsidRPr="00B25F99">
              <w:rPr>
                <w:rFonts w:ascii="Times New Roman" w:hAnsi="Times New Roman" w:cs="Times New Roman"/>
                <w:iCs/>
                <w:sz w:val="24"/>
                <w:szCs w:val="24"/>
                <w:lang w:eastAsia="ar-SA"/>
              </w:rPr>
              <w:t>Синонимика сложносочиненных предложений с</w:t>
            </w:r>
            <w:r w:rsidR="009E28C5" w:rsidRPr="00B25F99">
              <w:rPr>
                <w:rFonts w:ascii="Times New Roman" w:hAnsi="Times New Roman" w:cs="Times New Roman"/>
                <w:sz w:val="24"/>
                <w:szCs w:val="24"/>
                <w:lang w:eastAsia="ar-SA"/>
              </w:rPr>
              <w:t xml:space="preserve"> </w:t>
            </w:r>
            <w:r w:rsidR="009E28C5" w:rsidRPr="00B25F99">
              <w:rPr>
                <w:rFonts w:ascii="Times New Roman" w:hAnsi="Times New Roman" w:cs="Times New Roman"/>
                <w:iCs/>
                <w:sz w:val="24"/>
                <w:szCs w:val="24"/>
                <w:lang w:eastAsia="ar-SA"/>
              </w:rPr>
              <w:t>различными союзами.</w:t>
            </w:r>
          </w:p>
        </w:tc>
        <w:tc>
          <w:tcPr>
            <w:tcW w:w="762" w:type="pct"/>
          </w:tcPr>
          <w:p w:rsidR="002E23A7" w:rsidRPr="00B25F99" w:rsidRDefault="009E28C5"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1</w:t>
            </w:r>
          </w:p>
        </w:tc>
      </w:tr>
      <w:tr w:rsidR="006A6069" w:rsidRPr="00B25F99" w:rsidTr="00390CBC">
        <w:trPr>
          <w:trHeight w:val="378"/>
        </w:trPr>
        <w:tc>
          <w:tcPr>
            <w:tcW w:w="1464" w:type="pct"/>
          </w:tcPr>
          <w:p w:rsidR="006A6069" w:rsidRPr="00B25F99" w:rsidRDefault="006A6069" w:rsidP="0013339A">
            <w:pPr>
              <w:rPr>
                <w:rFonts w:ascii="Times New Roman" w:hAnsi="Times New Roman" w:cs="Times New Roman"/>
                <w:sz w:val="24"/>
                <w:szCs w:val="24"/>
              </w:rPr>
            </w:pPr>
          </w:p>
        </w:tc>
        <w:tc>
          <w:tcPr>
            <w:tcW w:w="2775" w:type="pct"/>
          </w:tcPr>
          <w:p w:rsidR="006A6069" w:rsidRPr="00B25F99" w:rsidRDefault="00390CBC" w:rsidP="00390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B25F99">
              <w:rPr>
                <w:rFonts w:ascii="Times New Roman" w:hAnsi="Times New Roman" w:cs="Times New Roman"/>
                <w:bCs/>
                <w:sz w:val="24"/>
                <w:szCs w:val="24"/>
              </w:rPr>
              <w:t>И</w:t>
            </w:r>
            <w:r w:rsidR="006A6069" w:rsidRPr="00B25F99">
              <w:rPr>
                <w:rFonts w:ascii="Times New Roman" w:hAnsi="Times New Roman" w:cs="Times New Roman"/>
                <w:bCs/>
                <w:sz w:val="24"/>
                <w:szCs w:val="24"/>
              </w:rPr>
              <w:t>того</w:t>
            </w:r>
          </w:p>
        </w:tc>
        <w:tc>
          <w:tcPr>
            <w:tcW w:w="762" w:type="pct"/>
          </w:tcPr>
          <w:p w:rsidR="006A6069" w:rsidRPr="00B25F99" w:rsidRDefault="00867AD2" w:rsidP="0013339A">
            <w:pPr>
              <w:jc w:val="center"/>
              <w:rPr>
                <w:rFonts w:ascii="Times New Roman" w:hAnsi="Times New Roman" w:cs="Times New Roman"/>
                <w:color w:val="000000"/>
                <w:sz w:val="24"/>
                <w:szCs w:val="24"/>
              </w:rPr>
            </w:pPr>
            <w:r w:rsidRPr="00B25F99">
              <w:rPr>
                <w:rFonts w:ascii="Times New Roman" w:hAnsi="Times New Roman" w:cs="Times New Roman"/>
                <w:color w:val="000000"/>
                <w:sz w:val="24"/>
                <w:szCs w:val="24"/>
              </w:rPr>
              <w:t>3</w:t>
            </w:r>
            <w:r w:rsidR="00390CBC" w:rsidRPr="00B25F99">
              <w:rPr>
                <w:rFonts w:ascii="Times New Roman" w:hAnsi="Times New Roman" w:cs="Times New Roman"/>
                <w:color w:val="000000"/>
                <w:sz w:val="24"/>
                <w:szCs w:val="24"/>
              </w:rPr>
              <w:t xml:space="preserve">9 </w:t>
            </w:r>
          </w:p>
        </w:tc>
      </w:tr>
    </w:tbl>
    <w:p w:rsidR="006A6069" w:rsidRPr="00B25F99" w:rsidRDefault="006A6069" w:rsidP="006A6069">
      <w:pPr>
        <w:keepNext/>
        <w:keepLines/>
        <w:spacing w:after="0" w:line="240" w:lineRule="auto"/>
        <w:outlineLvl w:val="2"/>
        <w:rPr>
          <w:rFonts w:ascii="Times New Roman" w:eastAsia="Times New Roman" w:hAnsi="Times New Roman" w:cs="Times New Roman"/>
          <w:bCs/>
          <w:sz w:val="24"/>
          <w:szCs w:val="24"/>
          <w:lang w:eastAsia="ru-RU"/>
        </w:rPr>
      </w:pPr>
      <w:bookmarkStart w:id="12" w:name="_Toc493066028"/>
    </w:p>
    <w:p w:rsidR="00B25F99" w:rsidRDefault="00B25F99" w:rsidP="00350BD2">
      <w:pPr>
        <w:shd w:val="clear" w:color="auto" w:fill="FFFFFF"/>
        <w:spacing w:after="0" w:line="240" w:lineRule="auto"/>
        <w:ind w:right="706"/>
        <w:jc w:val="center"/>
        <w:rPr>
          <w:rFonts w:ascii="Times New Roman" w:eastAsia="Times New Roman" w:hAnsi="Times New Roman" w:cs="Times New Roman"/>
          <w:b/>
          <w:bCs/>
          <w:color w:val="000000"/>
          <w:sz w:val="24"/>
          <w:szCs w:val="24"/>
          <w:lang w:eastAsia="ru-RU"/>
        </w:rPr>
      </w:pPr>
    </w:p>
    <w:p w:rsidR="00B25F99" w:rsidRDefault="00B25F99" w:rsidP="00350BD2">
      <w:pPr>
        <w:shd w:val="clear" w:color="auto" w:fill="FFFFFF"/>
        <w:spacing w:after="0" w:line="240" w:lineRule="auto"/>
        <w:ind w:right="706"/>
        <w:jc w:val="center"/>
        <w:rPr>
          <w:rFonts w:ascii="Times New Roman" w:eastAsia="Times New Roman" w:hAnsi="Times New Roman" w:cs="Times New Roman"/>
          <w:b/>
          <w:bCs/>
          <w:color w:val="000000"/>
          <w:sz w:val="24"/>
          <w:szCs w:val="24"/>
          <w:lang w:eastAsia="ru-RU"/>
        </w:rPr>
      </w:pPr>
    </w:p>
    <w:p w:rsidR="00B25F99" w:rsidRDefault="00B25F99" w:rsidP="00350BD2">
      <w:pPr>
        <w:shd w:val="clear" w:color="auto" w:fill="FFFFFF"/>
        <w:spacing w:after="0" w:line="240" w:lineRule="auto"/>
        <w:ind w:right="706"/>
        <w:jc w:val="center"/>
        <w:rPr>
          <w:rFonts w:ascii="Times New Roman" w:eastAsia="Times New Roman" w:hAnsi="Times New Roman" w:cs="Times New Roman"/>
          <w:b/>
          <w:bCs/>
          <w:color w:val="000000"/>
          <w:sz w:val="24"/>
          <w:szCs w:val="24"/>
          <w:lang w:eastAsia="ru-RU"/>
        </w:rPr>
      </w:pPr>
    </w:p>
    <w:p w:rsidR="00B25F99" w:rsidRDefault="00B25F99" w:rsidP="00350BD2">
      <w:pPr>
        <w:shd w:val="clear" w:color="auto" w:fill="FFFFFF"/>
        <w:spacing w:after="0" w:line="240" w:lineRule="auto"/>
        <w:ind w:right="706"/>
        <w:jc w:val="center"/>
        <w:rPr>
          <w:rFonts w:ascii="Times New Roman" w:eastAsia="Times New Roman" w:hAnsi="Times New Roman" w:cs="Times New Roman"/>
          <w:b/>
          <w:bCs/>
          <w:color w:val="000000"/>
          <w:sz w:val="24"/>
          <w:szCs w:val="24"/>
          <w:lang w:eastAsia="ru-RU"/>
        </w:rPr>
      </w:pPr>
    </w:p>
    <w:p w:rsidR="00B25F99" w:rsidRDefault="00B25F99" w:rsidP="00350BD2">
      <w:pPr>
        <w:shd w:val="clear" w:color="auto" w:fill="FFFFFF"/>
        <w:spacing w:after="0" w:line="240" w:lineRule="auto"/>
        <w:ind w:right="706"/>
        <w:jc w:val="center"/>
        <w:rPr>
          <w:rFonts w:ascii="Times New Roman" w:eastAsia="Times New Roman" w:hAnsi="Times New Roman" w:cs="Times New Roman"/>
          <w:b/>
          <w:bCs/>
          <w:color w:val="000000"/>
          <w:sz w:val="24"/>
          <w:szCs w:val="24"/>
          <w:lang w:eastAsia="ru-RU"/>
        </w:rPr>
      </w:pPr>
    </w:p>
    <w:p w:rsidR="00350BD2" w:rsidRPr="00B25F99" w:rsidRDefault="00350BD2" w:rsidP="00350BD2">
      <w:pPr>
        <w:shd w:val="clear" w:color="auto" w:fill="FFFFFF"/>
        <w:spacing w:after="0" w:line="240" w:lineRule="auto"/>
        <w:ind w:right="706"/>
        <w:jc w:val="center"/>
        <w:rPr>
          <w:rFonts w:ascii="Times New Roman" w:eastAsia="Times New Roman" w:hAnsi="Times New Roman" w:cs="Times New Roman"/>
          <w:b/>
          <w:color w:val="000000"/>
          <w:sz w:val="24"/>
          <w:szCs w:val="24"/>
          <w:lang w:eastAsia="ru-RU"/>
        </w:rPr>
      </w:pPr>
      <w:r w:rsidRPr="00B25F99">
        <w:rPr>
          <w:rFonts w:ascii="Times New Roman" w:eastAsia="Times New Roman" w:hAnsi="Times New Roman" w:cs="Times New Roman"/>
          <w:b/>
          <w:bCs/>
          <w:color w:val="000000"/>
          <w:sz w:val="24"/>
          <w:szCs w:val="24"/>
          <w:lang w:eastAsia="ru-RU"/>
        </w:rPr>
        <w:lastRenderedPageBreak/>
        <w:t>Содержание  внеаудиторной  самостоятельной работы</w:t>
      </w:r>
    </w:p>
    <w:p w:rsidR="00350BD2" w:rsidRPr="00B25F99" w:rsidRDefault="00350BD2" w:rsidP="00350BD2">
      <w:pPr>
        <w:shd w:val="clear" w:color="auto" w:fill="FFFFFF"/>
        <w:spacing w:after="0" w:line="240" w:lineRule="auto"/>
        <w:ind w:right="706"/>
        <w:jc w:val="both"/>
        <w:rPr>
          <w:rFonts w:ascii="Times New Roman" w:eastAsia="Times New Roman" w:hAnsi="Times New Roman" w:cs="Times New Roman"/>
          <w:color w:val="000000"/>
          <w:sz w:val="24"/>
          <w:szCs w:val="24"/>
          <w:lang w:eastAsia="ru-RU"/>
        </w:rPr>
      </w:pPr>
    </w:p>
    <w:p w:rsidR="00350BD2" w:rsidRPr="00B25F99" w:rsidRDefault="00350BD2"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1</w:t>
      </w:r>
    </w:p>
    <w:p w:rsidR="00350BD2" w:rsidRPr="00B25F99" w:rsidRDefault="00350BD2" w:rsidP="00350BD2">
      <w:pPr>
        <w:spacing w:after="0" w:line="240" w:lineRule="auto"/>
        <w:jc w:val="both"/>
        <w:rPr>
          <w:rFonts w:ascii="Times New Roman" w:hAnsi="Times New Roman" w:cs="Times New Roman"/>
          <w:sz w:val="24"/>
          <w:szCs w:val="24"/>
        </w:rPr>
      </w:pP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w:t>
      </w:r>
      <w:r w:rsidRPr="00B25F99">
        <w:rPr>
          <w:rFonts w:ascii="Times New Roman" w:hAnsi="Times New Roman" w:cs="Times New Roman"/>
          <w:bCs/>
          <w:sz w:val="24"/>
          <w:szCs w:val="24"/>
        </w:rPr>
        <w:t>Введение</w:t>
      </w:r>
    </w:p>
    <w:p w:rsidR="00350BD2" w:rsidRPr="00B25F99" w:rsidRDefault="00C070C3"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w:t>
      </w:r>
      <w:r w:rsidR="002D08A9" w:rsidRPr="00B25F99">
        <w:rPr>
          <w:rFonts w:ascii="Times New Roman" w:hAnsi="Times New Roman" w:cs="Times New Roman"/>
          <w:sz w:val="24"/>
          <w:szCs w:val="24"/>
        </w:rPr>
        <w:t xml:space="preserve"> час</w:t>
      </w:r>
      <w:r w:rsidR="00350BD2" w:rsidRPr="00B25F99">
        <w:rPr>
          <w:rFonts w:ascii="Times New Roman" w:hAnsi="Times New Roman" w:cs="Times New Roman"/>
          <w:sz w:val="24"/>
          <w:szCs w:val="24"/>
        </w:rPr>
        <w:t>.</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Наименование работы: </w:t>
      </w:r>
      <w:r w:rsidRPr="00B25F99">
        <w:rPr>
          <w:rFonts w:ascii="Times New Roman" w:hAnsi="Times New Roman" w:cs="Times New Roman"/>
          <w:sz w:val="24"/>
          <w:szCs w:val="24"/>
          <w:lang w:eastAsia="ar-SA"/>
        </w:rPr>
        <w:t>Выполнение индивидуального  сообщения по  темам: «Язык и общество», « Язык и культура», «Язык и история народа», «Типы норм», «Выдающиеся ученые-русисты», «Русский язык в кругу языков народов России», «Влияние русского языка на становление и развитие других языков».</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sz w:val="24"/>
          <w:szCs w:val="24"/>
        </w:rPr>
        <w:t xml:space="preserve"> </w:t>
      </w:r>
      <w:r w:rsidRPr="00B25F99">
        <w:rPr>
          <w:rFonts w:ascii="Times New Roman" w:hAnsi="Times New Roman" w:cs="Times New Roman"/>
          <w:sz w:val="24"/>
          <w:szCs w:val="24"/>
          <w:lang w:eastAsia="ru-RU"/>
        </w:rPr>
        <w:t>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350BD2" w:rsidRPr="00B25F99" w:rsidRDefault="00350BD2" w:rsidP="00350BD2">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25F99">
        <w:rPr>
          <w:rFonts w:ascii="Times New Roman" w:eastAsia="Times New Roman" w:hAnsi="Times New Roman" w:cs="Times New Roman"/>
          <w:b/>
          <w:bCs/>
          <w:sz w:val="24"/>
          <w:szCs w:val="24"/>
          <w:lang w:eastAsia="ru-RU"/>
        </w:rPr>
        <w:t>Методические рекомендации по составлению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350BD2" w:rsidRPr="00B25F99" w:rsidRDefault="00350BD2" w:rsidP="00350BD2">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350BD2" w:rsidRPr="00B25F99" w:rsidRDefault="00350BD2" w:rsidP="00350BD2">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350BD2" w:rsidRPr="00B25F99" w:rsidRDefault="00350BD2" w:rsidP="00350BD2">
      <w:pPr>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5. Публичное выступление и защита сообщения.</w:t>
      </w:r>
    </w:p>
    <w:p w:rsidR="00350BD2" w:rsidRPr="00B25F99" w:rsidRDefault="00350BD2" w:rsidP="00350BD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«грамота.ру». Форма доступа:www.gramota.ru </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сообщения</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r>
      <w:r w:rsidRPr="00B25F99">
        <w:rPr>
          <w:rFonts w:ascii="Times New Roman" w:hAnsi="Times New Roman" w:cs="Times New Roman"/>
          <w:sz w:val="24"/>
          <w:szCs w:val="24"/>
        </w:rPr>
        <w:lastRenderedPageBreak/>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350BD2" w:rsidRPr="00B25F99" w:rsidRDefault="00350BD2" w:rsidP="00350BD2">
      <w:pPr>
        <w:spacing w:after="0" w:line="240" w:lineRule="auto"/>
        <w:rPr>
          <w:rFonts w:ascii="Times New Roman" w:hAnsi="Times New Roman" w:cs="Times New Roman"/>
          <w:sz w:val="24"/>
          <w:szCs w:val="24"/>
        </w:rPr>
      </w:pPr>
    </w:p>
    <w:p w:rsidR="00350BD2" w:rsidRPr="00B25F99" w:rsidRDefault="00350BD2"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2</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Тема: Язык и речь.</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w:t>
      </w:r>
      <w:r w:rsidR="00C070C3" w:rsidRPr="00B25F99">
        <w:rPr>
          <w:rFonts w:ascii="Times New Roman" w:hAnsi="Times New Roman" w:cs="Times New Roman"/>
          <w:sz w:val="24"/>
          <w:szCs w:val="24"/>
        </w:rPr>
        <w:t>мя на выполнение задания: 1</w:t>
      </w:r>
      <w:r w:rsidRPr="00B25F99">
        <w:rPr>
          <w:rFonts w:ascii="Times New Roman" w:hAnsi="Times New Roman" w:cs="Times New Roman"/>
          <w:sz w:val="24"/>
          <w:szCs w:val="24"/>
        </w:rPr>
        <w:t xml:space="preserve"> час</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Наименование работы: </w:t>
      </w:r>
      <w:r w:rsidRPr="00B25F99">
        <w:rPr>
          <w:rFonts w:ascii="Times New Roman" w:hAnsi="Times New Roman" w:cs="Times New Roman"/>
          <w:sz w:val="24"/>
          <w:szCs w:val="24"/>
          <w:lang w:eastAsia="ar-SA"/>
        </w:rPr>
        <w:t>Выполнение индивидуального  сообщения по  темам: Основные требования к речи: правильность, точность, выразительность, уместность употребления языковых средств</w:t>
      </w:r>
      <w:r w:rsidRPr="00B25F99">
        <w:rPr>
          <w:rFonts w:ascii="Times New Roman" w:hAnsi="Times New Roman" w:cs="Times New Roman"/>
          <w:bCs/>
          <w:sz w:val="24"/>
          <w:szCs w:val="24"/>
          <w:lang w:eastAsia="ar-SA"/>
        </w:rPr>
        <w:t>.</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350BD2" w:rsidRPr="00B25F99" w:rsidRDefault="00350BD2" w:rsidP="00350BD2">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350BD2" w:rsidRPr="00B25F99" w:rsidRDefault="00350BD2" w:rsidP="00350BD2">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350BD2" w:rsidRPr="00B25F99" w:rsidRDefault="00350BD2" w:rsidP="00350BD2">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p>
    <w:p w:rsidR="00350BD2" w:rsidRPr="00B25F99" w:rsidRDefault="00350BD2" w:rsidP="00350BD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«грамота.ру». Форма доступа:www.gramota.ru </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сообщения</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r>
      <w:r w:rsidRPr="00B25F99">
        <w:rPr>
          <w:rFonts w:ascii="Times New Roman" w:hAnsi="Times New Roman" w:cs="Times New Roman"/>
          <w:sz w:val="24"/>
          <w:szCs w:val="24"/>
        </w:rPr>
        <w:lastRenderedPageBreak/>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350BD2" w:rsidRPr="00B25F99" w:rsidRDefault="00350BD2" w:rsidP="00350BD2">
      <w:pPr>
        <w:spacing w:after="0" w:line="240" w:lineRule="auto"/>
        <w:rPr>
          <w:rFonts w:ascii="Times New Roman" w:hAnsi="Times New Roman" w:cs="Times New Roman"/>
          <w:color w:val="000000"/>
          <w:sz w:val="24"/>
          <w:szCs w:val="24"/>
          <w:lang w:eastAsia="ru-RU"/>
        </w:rPr>
      </w:pPr>
    </w:p>
    <w:p w:rsidR="00350BD2" w:rsidRPr="00B25F99" w:rsidRDefault="00350BD2" w:rsidP="00350BD2">
      <w:pPr>
        <w:shd w:val="clear" w:color="auto" w:fill="FFFFFF"/>
        <w:spacing w:after="0" w:line="240" w:lineRule="auto"/>
        <w:ind w:right="706"/>
        <w:jc w:val="center"/>
        <w:rPr>
          <w:rFonts w:ascii="Times New Roman" w:eastAsia="Times New Roman" w:hAnsi="Times New Roman" w:cs="Times New Roman"/>
          <w:sz w:val="24"/>
          <w:szCs w:val="24"/>
          <w:lang w:eastAsia="ru-RU"/>
        </w:rPr>
      </w:pPr>
    </w:p>
    <w:p w:rsidR="00350BD2" w:rsidRPr="00B25F99" w:rsidRDefault="00350BD2"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3</w:t>
      </w:r>
    </w:p>
    <w:p w:rsidR="00350BD2" w:rsidRPr="00B25F99" w:rsidRDefault="00350BD2" w:rsidP="00350BD2">
      <w:pPr>
        <w:spacing w:after="0" w:line="240" w:lineRule="auto"/>
        <w:jc w:val="both"/>
        <w:rPr>
          <w:rFonts w:ascii="Times New Roman" w:hAnsi="Times New Roman" w:cs="Times New Roman"/>
          <w:sz w:val="24"/>
          <w:szCs w:val="24"/>
        </w:rPr>
      </w:pP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Тема: Стили речи.</w:t>
      </w:r>
    </w:p>
    <w:p w:rsidR="00350BD2" w:rsidRPr="00B25F99" w:rsidRDefault="00DF13A6"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DF13A6" w:rsidRPr="00B25F99" w:rsidRDefault="00350BD2" w:rsidP="00350BD2">
      <w:pPr>
        <w:tabs>
          <w:tab w:val="left" w:pos="6120"/>
        </w:tabs>
        <w:spacing w:after="0" w:line="240" w:lineRule="auto"/>
        <w:jc w:val="both"/>
        <w:rPr>
          <w:rFonts w:ascii="Times New Roman" w:hAnsi="Times New Roman" w:cs="Times New Roman"/>
          <w:sz w:val="24"/>
          <w:szCs w:val="24"/>
          <w:lang w:eastAsia="ar-SA"/>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Выполнение индивидуального  сообщения по  темам: «Официально-деловой стиль речи»,. «Научный стиль речи». «Публицистический стиль р</w:t>
      </w:r>
      <w:r w:rsidR="00DF13A6" w:rsidRPr="00B25F99">
        <w:rPr>
          <w:rFonts w:ascii="Times New Roman" w:hAnsi="Times New Roman" w:cs="Times New Roman"/>
          <w:sz w:val="24"/>
          <w:szCs w:val="24"/>
          <w:lang w:eastAsia="ar-SA"/>
        </w:rPr>
        <w:t>ечи»</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350BD2" w:rsidRPr="00B25F99" w:rsidRDefault="00350BD2" w:rsidP="00350BD2">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350BD2" w:rsidRPr="00B25F99" w:rsidRDefault="00350BD2" w:rsidP="00350BD2">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350BD2" w:rsidRPr="00B25F99" w:rsidRDefault="00350BD2" w:rsidP="00350BD2">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350BD2" w:rsidRPr="00B25F99" w:rsidRDefault="00350BD2" w:rsidP="00350BD2">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350BD2" w:rsidRPr="00B25F99" w:rsidRDefault="00350BD2" w:rsidP="00350BD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xml:space="preserve">Источники:Электронный ресурс «грамота.ру». Форма доступа:www.gramota.ru </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Устное выступление.</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 xml:space="preserve">Критерии оценки: </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lastRenderedPageBreak/>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DF13A6" w:rsidRPr="00B25F99" w:rsidRDefault="00DF13A6" w:rsidP="00DF13A6">
      <w:pPr>
        <w:spacing w:after="0" w:line="240" w:lineRule="auto"/>
        <w:jc w:val="both"/>
        <w:rPr>
          <w:rFonts w:ascii="Times New Roman" w:hAnsi="Times New Roman" w:cs="Times New Roman"/>
          <w:sz w:val="24"/>
          <w:szCs w:val="24"/>
        </w:rPr>
      </w:pPr>
    </w:p>
    <w:p w:rsidR="00DF13A6" w:rsidRPr="00B25F99" w:rsidRDefault="00DF13A6" w:rsidP="00DF13A6">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4</w:t>
      </w:r>
    </w:p>
    <w:p w:rsidR="00DF13A6" w:rsidRPr="00B25F99" w:rsidRDefault="00DF13A6" w:rsidP="00DF13A6">
      <w:pPr>
        <w:spacing w:after="0" w:line="240" w:lineRule="auto"/>
        <w:jc w:val="center"/>
        <w:rPr>
          <w:rFonts w:ascii="Times New Roman" w:hAnsi="Times New Roman" w:cs="Times New Roman"/>
          <w:sz w:val="24"/>
          <w:szCs w:val="24"/>
        </w:rPr>
      </w:pPr>
    </w:p>
    <w:p w:rsidR="00DF13A6" w:rsidRPr="00B25F99" w:rsidRDefault="00DF13A6" w:rsidP="00DF13A6">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Тема: Стили речи.</w:t>
      </w:r>
    </w:p>
    <w:p w:rsidR="00DF13A6" w:rsidRPr="00B25F99" w:rsidRDefault="00DF13A6" w:rsidP="00DF13A6">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DF13A6" w:rsidRPr="00B25F99" w:rsidRDefault="00DF13A6" w:rsidP="00DF13A6">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Выполнение индивидуального  сообщения по  темам: «Очерк», «Устное выступление. Дискуссия». </w:t>
      </w:r>
      <w:r w:rsidR="00ED02B8" w:rsidRPr="00B25F99">
        <w:rPr>
          <w:rFonts w:ascii="Times New Roman" w:hAnsi="Times New Roman" w:cs="Times New Roman"/>
          <w:sz w:val="24"/>
          <w:szCs w:val="24"/>
          <w:lang w:eastAsia="ar-SA"/>
        </w:rPr>
        <w:t xml:space="preserve"> С</w:t>
      </w:r>
      <w:r w:rsidRPr="00B25F99">
        <w:rPr>
          <w:rFonts w:ascii="Times New Roman" w:hAnsi="Times New Roman" w:cs="Times New Roman"/>
          <w:sz w:val="24"/>
          <w:szCs w:val="24"/>
          <w:lang w:eastAsia="ar-SA"/>
        </w:rPr>
        <w:t>оставление  автобиографии, заявления, доверенности.</w:t>
      </w:r>
    </w:p>
    <w:p w:rsidR="00DF13A6" w:rsidRPr="00B25F99" w:rsidRDefault="00DF13A6" w:rsidP="00DF13A6">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DF13A6" w:rsidRPr="00B25F99" w:rsidRDefault="00DF13A6" w:rsidP="00DF13A6">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DF13A6" w:rsidRPr="00B25F99" w:rsidRDefault="00DF13A6" w:rsidP="00DF13A6">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DF13A6" w:rsidRPr="00B25F99" w:rsidRDefault="00DF13A6" w:rsidP="00DF13A6">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DF13A6" w:rsidRPr="00B25F99" w:rsidRDefault="00DF13A6" w:rsidP="00DF13A6">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DF13A6" w:rsidRPr="00B25F99" w:rsidRDefault="00DF13A6" w:rsidP="00DF13A6">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DF13A6" w:rsidRPr="00B25F99" w:rsidRDefault="00DF13A6" w:rsidP="00DF13A6">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DF13A6" w:rsidRPr="00B25F99" w:rsidRDefault="00DF13A6" w:rsidP="00DF13A6">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DF13A6" w:rsidRPr="00B25F99" w:rsidRDefault="00DF13A6" w:rsidP="00DF13A6">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DF13A6" w:rsidRPr="00B25F99" w:rsidRDefault="00DF13A6" w:rsidP="00DF13A6">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DF13A6" w:rsidRPr="00B25F99" w:rsidRDefault="00DF13A6" w:rsidP="00DF13A6">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DF13A6" w:rsidRPr="00B25F99" w:rsidRDefault="00DF13A6" w:rsidP="00DF13A6">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DF13A6" w:rsidRPr="00B25F99" w:rsidRDefault="00DF13A6" w:rsidP="00DF13A6">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DF13A6" w:rsidRPr="00B25F99" w:rsidRDefault="00DF13A6" w:rsidP="00DF13A6">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DF13A6" w:rsidRPr="00B25F99" w:rsidRDefault="00DF13A6" w:rsidP="00DF13A6">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DF13A6" w:rsidRPr="00B25F99" w:rsidRDefault="00DF13A6" w:rsidP="00DF13A6">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DF13A6" w:rsidRPr="00B25F99" w:rsidRDefault="00DF13A6" w:rsidP="00DF13A6">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DF13A6" w:rsidRPr="00B25F99" w:rsidRDefault="00DF13A6" w:rsidP="00DF13A6">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DF13A6" w:rsidRPr="00B25F99" w:rsidRDefault="00DF13A6" w:rsidP="00DF13A6">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DF13A6" w:rsidRPr="00B25F99" w:rsidRDefault="00DF13A6" w:rsidP="00DF13A6">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DF13A6" w:rsidRPr="00B25F99" w:rsidRDefault="00DF13A6" w:rsidP="00DF13A6">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DF13A6" w:rsidRPr="00B25F99" w:rsidRDefault="00DF13A6" w:rsidP="00DF13A6">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DF13A6" w:rsidRPr="00B25F99" w:rsidRDefault="00DF13A6" w:rsidP="00DF13A6">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DF13A6" w:rsidRPr="00B25F99" w:rsidRDefault="00DF13A6" w:rsidP="00DF13A6">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lastRenderedPageBreak/>
        <w:t>4. Написание сообщения.</w:t>
      </w:r>
    </w:p>
    <w:p w:rsidR="00DF13A6" w:rsidRPr="00B25F99" w:rsidRDefault="00DF13A6" w:rsidP="00DF13A6">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DF13A6" w:rsidRPr="00B25F99" w:rsidRDefault="00DF13A6" w:rsidP="00DF13A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xml:space="preserve">Источники:Электронный ресурс «грамота.ру». Форма доступа:www.gramota.ru </w:t>
      </w:r>
    </w:p>
    <w:p w:rsidR="00DF13A6" w:rsidRPr="00B25F99" w:rsidRDefault="00DF13A6" w:rsidP="00DF13A6">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Устное выступление.</w:t>
      </w:r>
    </w:p>
    <w:p w:rsidR="00DF13A6" w:rsidRPr="00B25F99" w:rsidRDefault="00DF13A6" w:rsidP="00DF13A6">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 xml:space="preserve">Критерии оценки: </w:t>
      </w:r>
      <w:r w:rsidRPr="00B25F99">
        <w:rPr>
          <w:rFonts w:ascii="Times New Roman" w:hAnsi="Times New Roman" w:cs="Times New Roman"/>
          <w:bCs/>
          <w:sz w:val="24"/>
          <w:szCs w:val="24"/>
        </w:rPr>
        <w:t xml:space="preserve"> </w:t>
      </w:r>
    </w:p>
    <w:p w:rsidR="00DF13A6" w:rsidRPr="00B25F99" w:rsidRDefault="00DF13A6" w:rsidP="00DF13A6">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DF13A6" w:rsidRPr="00B25F99" w:rsidRDefault="00DF13A6" w:rsidP="00DF13A6">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DF13A6" w:rsidRPr="00B25F99" w:rsidRDefault="00DF13A6" w:rsidP="00DF13A6">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350BD2" w:rsidRPr="00B25F99" w:rsidRDefault="00350BD2" w:rsidP="00350BD2">
      <w:pPr>
        <w:shd w:val="clear" w:color="auto" w:fill="FFFFFF"/>
        <w:spacing w:after="0" w:line="240" w:lineRule="auto"/>
        <w:ind w:right="706"/>
        <w:rPr>
          <w:rFonts w:ascii="Times New Roman" w:eastAsia="Times New Roman" w:hAnsi="Times New Roman" w:cs="Times New Roman"/>
          <w:sz w:val="24"/>
          <w:szCs w:val="24"/>
          <w:lang w:eastAsia="ru-RU"/>
        </w:rPr>
      </w:pPr>
    </w:p>
    <w:p w:rsidR="00350BD2" w:rsidRPr="00B25F99" w:rsidRDefault="00DF13A6"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 xml:space="preserve">Самостоятельная работа </w:t>
      </w:r>
      <w:r w:rsidR="00ED02B8" w:rsidRPr="00B25F99">
        <w:rPr>
          <w:rFonts w:ascii="Times New Roman" w:hAnsi="Times New Roman" w:cs="Times New Roman"/>
          <w:sz w:val="24"/>
          <w:szCs w:val="24"/>
        </w:rPr>
        <w:t>5</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Тема: Фонетика.</w:t>
      </w:r>
    </w:p>
    <w:p w:rsidR="00350BD2" w:rsidRPr="00B25F99" w:rsidRDefault="00C070C3"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w:t>
      </w:r>
      <w:r w:rsidR="00350BD2" w:rsidRPr="00B25F99">
        <w:rPr>
          <w:rFonts w:ascii="Times New Roman" w:hAnsi="Times New Roman" w:cs="Times New Roman"/>
          <w:sz w:val="24"/>
          <w:szCs w:val="24"/>
        </w:rPr>
        <w:t xml:space="preserve"> часа</w:t>
      </w:r>
    </w:p>
    <w:p w:rsidR="00350BD2" w:rsidRPr="00B25F99" w:rsidRDefault="00350BD2" w:rsidP="00350BD2">
      <w:pPr>
        <w:tabs>
          <w:tab w:val="left" w:pos="6120"/>
        </w:tabs>
        <w:spacing w:after="0" w:line="240" w:lineRule="auto"/>
        <w:jc w:val="both"/>
        <w:rPr>
          <w:rFonts w:ascii="Times New Roman" w:hAnsi="Times New Roman" w:cs="Times New Roman"/>
          <w:sz w:val="24"/>
          <w:szCs w:val="24"/>
          <w:lang w:eastAsia="ar-SA"/>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Выполнение индивидуального  сообщения по  темам:   «Выразительные средства русской фонетики», «Благозвучие речи»</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350BD2" w:rsidRPr="00B25F99" w:rsidRDefault="00350BD2" w:rsidP="00350BD2">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350BD2" w:rsidRPr="00B25F99" w:rsidRDefault="00350BD2" w:rsidP="00350BD2">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350BD2" w:rsidRPr="00B25F99" w:rsidRDefault="00350BD2" w:rsidP="00350BD2">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lastRenderedPageBreak/>
        <w:t>Этапы работы над сообщением</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350BD2" w:rsidRPr="00B25F99" w:rsidRDefault="00350BD2" w:rsidP="00350BD2">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p>
    <w:p w:rsidR="00350BD2" w:rsidRPr="00B25F99" w:rsidRDefault="00350BD2" w:rsidP="00350BD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«грамота.ру». Форма доступа:www.gramota.ru </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сообщения</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350BD2" w:rsidRPr="00B25F99" w:rsidRDefault="00350BD2" w:rsidP="00350BD2">
      <w:pPr>
        <w:spacing w:after="0" w:line="240" w:lineRule="auto"/>
        <w:rPr>
          <w:rFonts w:ascii="Times New Roman" w:hAnsi="Times New Roman" w:cs="Times New Roman"/>
          <w:color w:val="000000"/>
          <w:sz w:val="24"/>
          <w:szCs w:val="24"/>
          <w:lang w:eastAsia="ru-RU"/>
        </w:rPr>
      </w:pPr>
    </w:p>
    <w:p w:rsidR="00350BD2" w:rsidRPr="00B25F99" w:rsidRDefault="00ED02B8"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6</w:t>
      </w:r>
    </w:p>
    <w:p w:rsidR="00350BD2" w:rsidRPr="00B25F99" w:rsidRDefault="00350BD2" w:rsidP="00350BD2">
      <w:pPr>
        <w:spacing w:after="0" w:line="240" w:lineRule="auto"/>
        <w:jc w:val="both"/>
        <w:rPr>
          <w:rFonts w:ascii="Times New Roman" w:hAnsi="Times New Roman" w:cs="Times New Roman"/>
          <w:sz w:val="24"/>
          <w:szCs w:val="24"/>
        </w:rPr>
      </w:pP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Тема: Орфоэпия</w:t>
      </w:r>
    </w:p>
    <w:p w:rsidR="00350BD2" w:rsidRPr="00B25F99" w:rsidRDefault="00C070C3"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w:t>
      </w:r>
      <w:r w:rsidR="00350BD2" w:rsidRPr="00B25F99">
        <w:rPr>
          <w:rFonts w:ascii="Times New Roman" w:hAnsi="Times New Roman" w:cs="Times New Roman"/>
          <w:sz w:val="24"/>
          <w:szCs w:val="24"/>
        </w:rPr>
        <w:t xml:space="preserve"> часа</w:t>
      </w:r>
    </w:p>
    <w:p w:rsidR="00350BD2" w:rsidRPr="00B25F99" w:rsidRDefault="00350BD2" w:rsidP="00350BD2">
      <w:pPr>
        <w:tabs>
          <w:tab w:val="left" w:pos="6120"/>
        </w:tabs>
        <w:spacing w:after="0" w:line="240" w:lineRule="auto"/>
        <w:jc w:val="both"/>
        <w:rPr>
          <w:rFonts w:ascii="Times New Roman" w:hAnsi="Times New Roman" w:cs="Times New Roman"/>
          <w:sz w:val="24"/>
          <w:szCs w:val="24"/>
          <w:lang w:eastAsia="ar-SA"/>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Выполнение конспекта  по   теме: «Основные нормы современного литературного произношения и ударения в русском языке»;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Составление конспекта</w:t>
      </w:r>
    </w:p>
    <w:p w:rsidR="00350BD2" w:rsidRPr="00B25F99" w:rsidRDefault="00350BD2" w:rsidP="00350BD2">
      <w:pPr>
        <w:keepNext/>
        <w:keepLines/>
        <w:spacing w:after="0" w:line="240" w:lineRule="auto"/>
        <w:outlineLvl w:val="1"/>
        <w:rPr>
          <w:rFonts w:ascii="Times New Roman" w:eastAsia="Times New Roman" w:hAnsi="Times New Roman" w:cs="Times New Roman"/>
          <w:b/>
          <w:bCs/>
          <w:sz w:val="24"/>
          <w:szCs w:val="24"/>
          <w:lang w:eastAsia="ru-RU"/>
        </w:rPr>
      </w:pPr>
      <w:r w:rsidRPr="00B25F99">
        <w:rPr>
          <w:rFonts w:ascii="Times New Roman" w:hAnsi="Times New Roman" w:cs="Times New Roman"/>
          <w:sz w:val="24"/>
          <w:szCs w:val="24"/>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конспекта</w:t>
      </w:r>
    </w:p>
    <w:p w:rsidR="00350BD2" w:rsidRPr="00B25F99" w:rsidRDefault="00350BD2" w:rsidP="00350BD2">
      <w:pPr>
        <w:tabs>
          <w:tab w:val="left" w:pos="0"/>
          <w:tab w:val="left" w:pos="12616"/>
        </w:tabs>
        <w:spacing w:after="0" w:line="240" w:lineRule="auto"/>
        <w:ind w:firstLine="709"/>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Общие рекомендации студентам по составлению конспекта </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Определите цель составления конспекта.</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-Сформулируйте названия пунктов и определите информацию, которую следует включить в план-конспект для раскрытия пунктов плана.</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Включайте в конспект не только основные положения, но и обосновывающие их выводы, конкретные факты и примеры (без подробного описания).</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350BD2" w:rsidRPr="00B25F99" w:rsidRDefault="00350BD2" w:rsidP="00350BD2">
      <w:pPr>
        <w:tabs>
          <w:tab w:val="left" w:pos="0"/>
          <w:tab w:val="left" w:pos="12616"/>
        </w:tabs>
        <w:spacing w:after="0" w:line="240" w:lineRule="auto"/>
        <w:ind w:firstLine="709"/>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Рекомендации по оформлению:</w:t>
      </w:r>
    </w:p>
    <w:p w:rsidR="00350BD2" w:rsidRPr="00B25F99" w:rsidRDefault="00350BD2" w:rsidP="00350BD2">
      <w:pPr>
        <w:tabs>
          <w:tab w:val="left" w:pos="0"/>
          <w:tab w:val="left" w:pos="12616"/>
        </w:tabs>
        <w:spacing w:after="0" w:line="240" w:lineRule="auto"/>
        <w:ind w:firstLine="709"/>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lastRenderedPageBreak/>
        <w:t>Конспект оформляется  на листах формата А4. шрифтом Times New Roman, кегль 14, интервал одинарный, поля стандартные. Фамилию и инициалы автора прописывать на следующей строке после темы справа.</w:t>
      </w:r>
    </w:p>
    <w:p w:rsidR="00350BD2" w:rsidRPr="00B25F99" w:rsidRDefault="00350BD2" w:rsidP="00350BD2">
      <w:pPr>
        <w:tabs>
          <w:tab w:val="left" w:pos="0"/>
          <w:tab w:val="left" w:pos="12616"/>
        </w:tabs>
        <w:spacing w:after="0" w:line="240" w:lineRule="auto"/>
        <w:ind w:firstLine="709"/>
        <w:jc w:val="both"/>
        <w:rPr>
          <w:rFonts w:ascii="Times New Roman" w:eastAsia="Times New Roman" w:hAnsi="Times New Roman" w:cs="Times New Roman"/>
          <w:b/>
          <w:color w:val="000000"/>
          <w:sz w:val="24"/>
          <w:szCs w:val="24"/>
          <w:lang w:eastAsia="ru-RU"/>
        </w:rPr>
      </w:pPr>
      <w:r w:rsidRPr="00B25F99">
        <w:rPr>
          <w:rFonts w:ascii="Times New Roman" w:eastAsia="Times New Roman" w:hAnsi="Times New Roman" w:cs="Times New Roman"/>
          <w:b/>
          <w:color w:val="000000"/>
          <w:sz w:val="24"/>
          <w:szCs w:val="24"/>
          <w:lang w:eastAsia="ru-RU"/>
        </w:rPr>
        <w:t>Критерии оценки  конспекта:</w:t>
      </w:r>
    </w:p>
    <w:p w:rsidR="00350BD2" w:rsidRPr="00B25F99" w:rsidRDefault="00350BD2" w:rsidP="00350BD2">
      <w:pPr>
        <w:tabs>
          <w:tab w:val="left" w:pos="0"/>
          <w:tab w:val="left" w:pos="12616"/>
        </w:tabs>
        <w:spacing w:after="0" w:line="240" w:lineRule="auto"/>
        <w:ind w:firstLine="709"/>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Оценка «отлично» ставится в том случае, если обучающийся:</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использует учебный материал в полном объеме;</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материал изложил логично (наличие схем, количество смысловых связей между понятиями);</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самостоятельно составлял конспект.</w:t>
      </w:r>
    </w:p>
    <w:p w:rsidR="00350BD2" w:rsidRPr="00B25F99" w:rsidRDefault="00350BD2" w:rsidP="00350BD2">
      <w:pPr>
        <w:tabs>
          <w:tab w:val="left" w:pos="0"/>
          <w:tab w:val="left" w:pos="12616"/>
        </w:tabs>
        <w:spacing w:after="0" w:line="240" w:lineRule="auto"/>
        <w:ind w:firstLine="709"/>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Оценка «хорошо» ставится в том случае, если обучающийся:</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-использует учебный материал не в полном объеме;</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-материал изложил недостаточно логично  (наличие схем, количество смысловых связей между понятиями);</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-материал написал грамотно (терминологическая и орфографическая грамотность, отсутствуют связанные предложения, только опорные сигналы  слова, словосочетания, символы);</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-самостоятельно составлял конспект.</w:t>
      </w:r>
    </w:p>
    <w:p w:rsidR="00350BD2" w:rsidRPr="00B25F99" w:rsidRDefault="00350BD2" w:rsidP="00350BD2">
      <w:pPr>
        <w:tabs>
          <w:tab w:val="left" w:pos="0"/>
          <w:tab w:val="left" w:pos="12616"/>
        </w:tabs>
        <w:spacing w:after="0" w:line="240" w:lineRule="auto"/>
        <w:ind w:firstLine="709"/>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Оценка «удовлетворительно» ставится в том случае, если обучающийся:</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-использует учебный материал не в полном объеме;</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материал изложил недостаточно логично  (наличие схем, количество смысловых связей между понятиями);</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почерк);</w:t>
      </w:r>
    </w:p>
    <w:p w:rsidR="00350BD2" w:rsidRPr="00B25F99" w:rsidRDefault="00350BD2" w:rsidP="00350BD2">
      <w:pPr>
        <w:tabs>
          <w:tab w:val="left" w:pos="0"/>
          <w:tab w:val="left" w:pos="12616"/>
        </w:tabs>
        <w:spacing w:after="0" w:line="240" w:lineRule="auto"/>
        <w:contextualSpacing/>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-несамостоятельно составлял конспект</w:t>
      </w:r>
      <w:ins w:id="13" w:author="веденеева" w:date="2017-08-09T10:43:00Z">
        <w:r w:rsidRPr="00B25F99">
          <w:rPr>
            <w:rFonts w:ascii="Times New Roman" w:eastAsia="Times New Roman" w:hAnsi="Times New Roman" w:cs="Times New Roman"/>
            <w:color w:val="000000"/>
            <w:sz w:val="24"/>
            <w:szCs w:val="24"/>
            <w:lang w:eastAsia="ru-RU"/>
          </w:rPr>
          <w:t>.</w:t>
        </w:r>
      </w:ins>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p>
    <w:p w:rsidR="00350BD2" w:rsidRPr="00B25F99" w:rsidRDefault="00350BD2" w:rsidP="00350BD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iCs/>
          <w:color w:val="00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«Русский язык». Форма доступа: www.alleng.ru </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конспекта</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350BD2" w:rsidRPr="00B25F99" w:rsidRDefault="00350BD2" w:rsidP="00350BD2">
      <w:pPr>
        <w:rPr>
          <w:rFonts w:ascii="Times New Roman" w:hAnsi="Times New Roman" w:cs="Times New Roman"/>
          <w:bCs/>
          <w:sz w:val="24"/>
          <w:szCs w:val="24"/>
        </w:rPr>
      </w:pPr>
    </w:p>
    <w:p w:rsidR="00350BD2" w:rsidRPr="00B25F99" w:rsidRDefault="00ED02B8"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7</w:t>
      </w:r>
    </w:p>
    <w:p w:rsidR="00350BD2" w:rsidRPr="00B25F99" w:rsidRDefault="00350BD2" w:rsidP="00350BD2">
      <w:pPr>
        <w:spacing w:after="0" w:line="240" w:lineRule="auto"/>
        <w:jc w:val="both"/>
        <w:rPr>
          <w:rFonts w:ascii="Times New Roman" w:hAnsi="Times New Roman" w:cs="Times New Roman"/>
          <w:sz w:val="24"/>
          <w:szCs w:val="24"/>
        </w:rPr>
      </w:pP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Тема: Орфография .</w:t>
      </w:r>
    </w:p>
    <w:p w:rsidR="00350BD2" w:rsidRPr="00B25F99" w:rsidRDefault="00960D44"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w:t>
      </w:r>
      <w:r w:rsidR="00350BD2" w:rsidRPr="00B25F99">
        <w:rPr>
          <w:rFonts w:ascii="Times New Roman" w:hAnsi="Times New Roman" w:cs="Times New Roman"/>
          <w:sz w:val="24"/>
          <w:szCs w:val="24"/>
        </w:rPr>
        <w:t xml:space="preserve"> часа</w:t>
      </w:r>
    </w:p>
    <w:p w:rsidR="00350BD2" w:rsidRPr="00B25F99" w:rsidRDefault="00350BD2" w:rsidP="00350BD2">
      <w:pPr>
        <w:tabs>
          <w:tab w:val="left" w:pos="6120"/>
        </w:tabs>
        <w:spacing w:after="0" w:line="240" w:lineRule="auto"/>
        <w:jc w:val="both"/>
        <w:rPr>
          <w:rFonts w:ascii="Times New Roman" w:hAnsi="Times New Roman" w:cs="Times New Roman"/>
          <w:sz w:val="24"/>
          <w:szCs w:val="24"/>
          <w:lang w:eastAsia="ar-SA"/>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Составление личного словаря «Пишу и говорю правильно</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lang w:eastAsia="ar-SA"/>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Составить  личный  словарь  «Пишу и говорю правильно</w:t>
      </w:r>
    </w:p>
    <w:p w:rsidR="00350BD2" w:rsidRPr="00B25F99" w:rsidRDefault="00350BD2" w:rsidP="00350BD2">
      <w:pPr>
        <w:tabs>
          <w:tab w:val="left" w:pos="6120"/>
        </w:tabs>
        <w:spacing w:after="0" w:line="240" w:lineRule="auto"/>
        <w:jc w:val="both"/>
        <w:rPr>
          <w:rFonts w:ascii="Times New Roman" w:hAnsi="Times New Roman" w:cs="Times New Roman"/>
          <w:sz w:val="24"/>
          <w:szCs w:val="24"/>
          <w:lang w:eastAsia="ar-SA"/>
        </w:rPr>
      </w:pPr>
      <w:r w:rsidRPr="00B25F99">
        <w:rPr>
          <w:rFonts w:ascii="Times New Roman" w:hAnsi="Times New Roman" w:cs="Times New Roman"/>
          <w:sz w:val="24"/>
          <w:szCs w:val="24"/>
          <w:lang w:eastAsia="ar-SA"/>
        </w:rPr>
        <w:t xml:space="preserve">2.Используя орфографический словарь, выпишите 20-30  слов в алфавитном порядке, в которых испытываете трудности при постановке </w:t>
      </w:r>
      <w:r w:rsidRPr="00B25F99">
        <w:rPr>
          <w:rFonts w:ascii="Times New Roman" w:hAnsi="Times New Roman" w:cs="Times New Roman"/>
          <w:sz w:val="24"/>
          <w:szCs w:val="24"/>
        </w:rPr>
        <w:t xml:space="preserve"> ударения в  слове  и правильного произношения отдельных звуков.</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Словари</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задания</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5-работа выполнена  на 90% и более</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4-работа выполнена на70% и более</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3-работа выполнена на 50% и более</w:t>
      </w:r>
    </w:p>
    <w:p w:rsidR="00350BD2" w:rsidRPr="00B25F99" w:rsidRDefault="00350BD2" w:rsidP="00350BD2">
      <w:pPr>
        <w:spacing w:after="0" w:line="240" w:lineRule="auto"/>
        <w:rPr>
          <w:rFonts w:ascii="Times New Roman" w:hAnsi="Times New Roman" w:cs="Times New Roman"/>
          <w:color w:val="000000"/>
          <w:sz w:val="24"/>
          <w:szCs w:val="24"/>
          <w:lang w:eastAsia="ru-RU"/>
        </w:rPr>
      </w:pPr>
      <w:r w:rsidRPr="00B25F99">
        <w:rPr>
          <w:rFonts w:ascii="Times New Roman" w:hAnsi="Times New Roman" w:cs="Times New Roman"/>
          <w:bCs/>
          <w:sz w:val="24"/>
          <w:szCs w:val="24"/>
        </w:rPr>
        <w:t>2-работа выполнена  на 49 % и меньше.</w:t>
      </w:r>
      <w:r w:rsidRPr="00B25F99">
        <w:rPr>
          <w:rFonts w:ascii="Times New Roman" w:hAnsi="Times New Roman" w:cs="Times New Roman"/>
          <w:sz w:val="24"/>
          <w:szCs w:val="24"/>
        </w:rPr>
        <w:br/>
      </w:r>
    </w:p>
    <w:p w:rsidR="00350BD2" w:rsidRPr="00B25F99" w:rsidRDefault="00350BD2" w:rsidP="00350BD2">
      <w:pPr>
        <w:spacing w:after="0" w:line="240" w:lineRule="auto"/>
        <w:jc w:val="center"/>
        <w:rPr>
          <w:rFonts w:ascii="Times New Roman" w:hAnsi="Times New Roman" w:cs="Times New Roman"/>
          <w:sz w:val="24"/>
          <w:szCs w:val="24"/>
        </w:rPr>
      </w:pPr>
    </w:p>
    <w:p w:rsidR="00350BD2" w:rsidRPr="00B25F99" w:rsidRDefault="00ED02B8"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8</w:t>
      </w:r>
    </w:p>
    <w:p w:rsidR="00350BD2" w:rsidRPr="00B25F99" w:rsidRDefault="00350BD2" w:rsidP="00350BD2">
      <w:pPr>
        <w:spacing w:after="0" w:line="240" w:lineRule="auto"/>
        <w:jc w:val="both"/>
        <w:rPr>
          <w:rFonts w:ascii="Times New Roman" w:hAnsi="Times New Roman" w:cs="Times New Roman"/>
          <w:sz w:val="24"/>
          <w:szCs w:val="24"/>
        </w:rPr>
      </w:pP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Тема: Лексикология .</w:t>
      </w:r>
    </w:p>
    <w:p w:rsidR="00350BD2" w:rsidRPr="00B25F99" w:rsidRDefault="00ED02B8"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задания:1 час</w:t>
      </w:r>
    </w:p>
    <w:p w:rsidR="00ED02B8" w:rsidRPr="00B25F99" w:rsidRDefault="00350BD2" w:rsidP="00350BD2">
      <w:pPr>
        <w:tabs>
          <w:tab w:val="left" w:pos="6120"/>
        </w:tabs>
        <w:spacing w:after="0" w:line="240" w:lineRule="auto"/>
        <w:jc w:val="both"/>
        <w:rPr>
          <w:rFonts w:ascii="Times New Roman" w:hAnsi="Times New Roman" w:cs="Times New Roman"/>
          <w:sz w:val="24"/>
          <w:szCs w:val="24"/>
          <w:lang w:eastAsia="ar-SA"/>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Выполнение рефератов  по  темам: </w:t>
      </w:r>
      <w:r w:rsidRPr="00B25F99">
        <w:rPr>
          <w:rFonts w:ascii="Times New Roman" w:hAnsi="Times New Roman" w:cs="Times New Roman"/>
          <w:iCs/>
          <w:sz w:val="24"/>
          <w:szCs w:val="24"/>
          <w:lang w:eastAsia="ar-SA"/>
        </w:rPr>
        <w:t xml:space="preserve"> Изобразительные возможности синонимов, антонимов, омонимов ,паронимов. Контекстуальные синонимы и антонимы. Градация. Антитеза</w:t>
      </w:r>
      <w:r w:rsidRPr="00B25F99">
        <w:rPr>
          <w:rFonts w:ascii="Times New Roman" w:hAnsi="Times New Roman" w:cs="Times New Roman"/>
          <w:sz w:val="24"/>
          <w:szCs w:val="24"/>
          <w:lang w:eastAsia="ar-SA"/>
        </w:rPr>
        <w:t xml:space="preserve">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темам</w:t>
      </w:r>
    </w:p>
    <w:p w:rsidR="00350BD2" w:rsidRPr="00B25F99" w:rsidRDefault="00350BD2" w:rsidP="00350BD2">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2.</w:t>
      </w:r>
      <w:r w:rsidRPr="00B25F99">
        <w:rPr>
          <w:rFonts w:ascii="Times New Roman" w:eastAsia="Times New Roman" w:hAnsi="Times New Roman" w:cs="Times New Roman"/>
          <w:bCs/>
          <w:sz w:val="24"/>
          <w:szCs w:val="24"/>
          <w:lang w:eastAsia="ru-RU"/>
        </w:rPr>
        <w:t xml:space="preserve"> Методические рекомендации по составлению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350BD2" w:rsidRPr="00B25F99" w:rsidRDefault="00350BD2" w:rsidP="00350BD2">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350BD2" w:rsidRPr="00B25F99" w:rsidRDefault="00350BD2" w:rsidP="00350BD2">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lastRenderedPageBreak/>
        <w:t>3. Обработка и систематизация информации.</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350BD2" w:rsidRPr="00B25F99" w:rsidRDefault="00350BD2" w:rsidP="00350BD2">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 xml:space="preserve"> 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Словари</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устное выступление по  сообщению</w:t>
      </w:r>
    </w:p>
    <w:p w:rsidR="00350BD2" w:rsidRPr="00B25F99" w:rsidRDefault="00350BD2" w:rsidP="00350BD2">
      <w:pPr>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ED02B8" w:rsidRPr="00B25F99" w:rsidRDefault="00ED02B8" w:rsidP="00350BD2">
      <w:pPr>
        <w:spacing w:after="0" w:line="240" w:lineRule="auto"/>
        <w:jc w:val="center"/>
        <w:rPr>
          <w:rFonts w:ascii="Times New Roman" w:hAnsi="Times New Roman" w:cs="Times New Roman"/>
          <w:sz w:val="24"/>
          <w:szCs w:val="24"/>
        </w:rPr>
      </w:pPr>
    </w:p>
    <w:p w:rsidR="00ED02B8" w:rsidRPr="00B25F99" w:rsidRDefault="00ED02B8" w:rsidP="00350BD2">
      <w:pPr>
        <w:spacing w:after="0" w:line="240" w:lineRule="auto"/>
        <w:jc w:val="center"/>
        <w:rPr>
          <w:rFonts w:ascii="Times New Roman" w:hAnsi="Times New Roman" w:cs="Times New Roman"/>
          <w:sz w:val="24"/>
          <w:szCs w:val="24"/>
        </w:rPr>
      </w:pPr>
    </w:p>
    <w:p w:rsidR="00ED02B8" w:rsidRPr="00B25F99" w:rsidRDefault="00ED02B8" w:rsidP="00ED02B8">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9</w:t>
      </w:r>
    </w:p>
    <w:p w:rsidR="00ED02B8" w:rsidRPr="00B25F99" w:rsidRDefault="00ED02B8" w:rsidP="00ED02B8">
      <w:pPr>
        <w:spacing w:after="0" w:line="240" w:lineRule="auto"/>
        <w:jc w:val="both"/>
        <w:rPr>
          <w:rFonts w:ascii="Times New Roman" w:hAnsi="Times New Roman" w:cs="Times New Roman"/>
          <w:sz w:val="24"/>
          <w:szCs w:val="24"/>
        </w:rPr>
      </w:pPr>
    </w:p>
    <w:p w:rsidR="00ED02B8" w:rsidRPr="00B25F99" w:rsidRDefault="00ED02B8" w:rsidP="00ED02B8">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Тема: Лексикология .</w:t>
      </w:r>
    </w:p>
    <w:p w:rsidR="00ED02B8" w:rsidRPr="00B25F99" w:rsidRDefault="00EE60CE" w:rsidP="00ED02B8">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задания:1 час</w:t>
      </w:r>
    </w:p>
    <w:p w:rsidR="00ED02B8" w:rsidRPr="00B25F99" w:rsidRDefault="00ED02B8" w:rsidP="00ED02B8">
      <w:pPr>
        <w:tabs>
          <w:tab w:val="left" w:pos="6120"/>
        </w:tabs>
        <w:spacing w:after="0" w:line="240" w:lineRule="auto"/>
        <w:jc w:val="both"/>
        <w:rPr>
          <w:rFonts w:ascii="Times New Roman" w:hAnsi="Times New Roman" w:cs="Times New Roman"/>
          <w:sz w:val="24"/>
          <w:szCs w:val="24"/>
          <w:lang w:eastAsia="ar-SA"/>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Выполнение рефератов  по  темам: </w:t>
      </w:r>
      <w:r w:rsidRPr="00B25F99">
        <w:rPr>
          <w:rFonts w:ascii="Times New Roman" w:hAnsi="Times New Roman" w:cs="Times New Roman"/>
          <w:iCs/>
          <w:sz w:val="24"/>
          <w:szCs w:val="24"/>
          <w:lang w:eastAsia="ar-SA"/>
        </w:rPr>
        <w:t xml:space="preserve"> </w:t>
      </w:r>
      <w:r w:rsidRPr="00B25F99">
        <w:rPr>
          <w:rFonts w:ascii="Times New Roman" w:hAnsi="Times New Roman" w:cs="Times New Roman"/>
          <w:sz w:val="24"/>
          <w:szCs w:val="24"/>
          <w:lang w:eastAsia="ar-SA"/>
        </w:rPr>
        <w:t>«Жаргонная и диалектная лексика», «Жаргонизмы», «Арготизмы», «Диалектизмы», «Профессионализмы», «Слова-термины» «Русская фразеология»</w:t>
      </w:r>
    </w:p>
    <w:p w:rsidR="00ED02B8" w:rsidRPr="00B25F99" w:rsidRDefault="00ED02B8" w:rsidP="00ED02B8">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ED02B8" w:rsidRPr="00B25F99" w:rsidRDefault="00ED02B8" w:rsidP="00ED02B8">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ED02B8" w:rsidRPr="00B25F99" w:rsidRDefault="00ED02B8" w:rsidP="00ED02B8">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темам</w:t>
      </w:r>
    </w:p>
    <w:p w:rsidR="00ED02B8" w:rsidRPr="00B25F99" w:rsidRDefault="00ED02B8" w:rsidP="00ED02B8">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2.</w:t>
      </w:r>
      <w:r w:rsidRPr="00B25F99">
        <w:rPr>
          <w:rFonts w:ascii="Times New Roman" w:eastAsia="Times New Roman" w:hAnsi="Times New Roman" w:cs="Times New Roman"/>
          <w:bCs/>
          <w:sz w:val="24"/>
          <w:szCs w:val="24"/>
          <w:lang w:eastAsia="ru-RU"/>
        </w:rPr>
        <w:t xml:space="preserve"> Методические рекомендации по составлению сообщения</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ED02B8" w:rsidRPr="00B25F99" w:rsidRDefault="00ED02B8" w:rsidP="00ED02B8">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ED02B8" w:rsidRPr="00B25F99" w:rsidRDefault="00ED02B8" w:rsidP="00ED02B8">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ED02B8" w:rsidRPr="00B25F99" w:rsidRDefault="00ED02B8" w:rsidP="00ED02B8">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ED02B8" w:rsidRPr="00B25F99" w:rsidRDefault="00ED02B8" w:rsidP="00ED02B8">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ED02B8" w:rsidRPr="00B25F99" w:rsidRDefault="00ED02B8" w:rsidP="00ED02B8">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ED02B8" w:rsidRPr="00B25F99" w:rsidRDefault="00ED02B8" w:rsidP="00ED02B8">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ED02B8" w:rsidRPr="00B25F99" w:rsidRDefault="00ED02B8" w:rsidP="00ED02B8">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ED02B8" w:rsidRPr="00B25F99" w:rsidRDefault="00ED02B8" w:rsidP="00ED02B8">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ED02B8" w:rsidRPr="00B25F99" w:rsidRDefault="00ED02B8" w:rsidP="00ED02B8">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lastRenderedPageBreak/>
        <w:t xml:space="preserve">грамотность и полнота использования источников; </w:t>
      </w:r>
    </w:p>
    <w:p w:rsidR="00ED02B8" w:rsidRPr="00B25F99" w:rsidRDefault="00ED02B8" w:rsidP="00ED02B8">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ED02B8" w:rsidRPr="00B25F99" w:rsidRDefault="00ED02B8" w:rsidP="00ED02B8">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ED02B8" w:rsidRPr="00B25F99" w:rsidRDefault="00ED02B8" w:rsidP="00ED02B8">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ED02B8" w:rsidRPr="00B25F99" w:rsidRDefault="00ED02B8" w:rsidP="00ED02B8">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ED02B8" w:rsidRPr="00B25F99" w:rsidRDefault="00ED02B8" w:rsidP="00ED02B8">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 xml:space="preserve"> 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Словари</w:t>
      </w:r>
    </w:p>
    <w:p w:rsidR="00ED02B8" w:rsidRPr="00B25F99" w:rsidRDefault="00ED02B8" w:rsidP="00ED02B8">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устное выступление по  сообщению</w:t>
      </w:r>
    </w:p>
    <w:p w:rsidR="00ED02B8" w:rsidRPr="00B25F99" w:rsidRDefault="00ED02B8" w:rsidP="00ED02B8">
      <w:pPr>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ED02B8" w:rsidRPr="00B25F99" w:rsidRDefault="00ED02B8" w:rsidP="00ED02B8">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ED02B8" w:rsidRPr="00B25F99" w:rsidRDefault="00ED02B8" w:rsidP="00ED02B8">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ED02B8" w:rsidRPr="00B25F99" w:rsidRDefault="00ED02B8" w:rsidP="00350BD2">
      <w:pPr>
        <w:spacing w:after="0" w:line="240" w:lineRule="auto"/>
        <w:jc w:val="center"/>
        <w:rPr>
          <w:rFonts w:ascii="Times New Roman" w:hAnsi="Times New Roman" w:cs="Times New Roman"/>
          <w:sz w:val="24"/>
          <w:szCs w:val="24"/>
        </w:rPr>
      </w:pPr>
    </w:p>
    <w:p w:rsidR="00ED02B8" w:rsidRPr="00B25F99" w:rsidRDefault="00ED02B8" w:rsidP="00ED02B8">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10</w:t>
      </w:r>
    </w:p>
    <w:p w:rsidR="00ED02B8" w:rsidRPr="00B25F99" w:rsidRDefault="00ED02B8" w:rsidP="00ED02B8">
      <w:pPr>
        <w:spacing w:after="0" w:line="240" w:lineRule="auto"/>
        <w:jc w:val="both"/>
        <w:rPr>
          <w:rFonts w:ascii="Times New Roman" w:hAnsi="Times New Roman" w:cs="Times New Roman"/>
          <w:sz w:val="24"/>
          <w:szCs w:val="24"/>
        </w:rPr>
      </w:pPr>
    </w:p>
    <w:p w:rsidR="00ED02B8" w:rsidRPr="00B25F99" w:rsidRDefault="00ED02B8" w:rsidP="00ED02B8">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Тема: Лексикология .</w:t>
      </w:r>
    </w:p>
    <w:p w:rsidR="00ED02B8" w:rsidRPr="00B25F99" w:rsidRDefault="00EE60CE" w:rsidP="00ED02B8">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задания:1 час</w:t>
      </w:r>
    </w:p>
    <w:p w:rsidR="00ED02B8" w:rsidRPr="00B25F99" w:rsidRDefault="00ED02B8" w:rsidP="00ED02B8">
      <w:pPr>
        <w:tabs>
          <w:tab w:val="left" w:pos="6120"/>
        </w:tabs>
        <w:spacing w:after="0" w:line="240" w:lineRule="auto"/>
        <w:jc w:val="both"/>
        <w:rPr>
          <w:rFonts w:ascii="Times New Roman" w:hAnsi="Times New Roman" w:cs="Times New Roman"/>
          <w:sz w:val="24"/>
          <w:szCs w:val="24"/>
          <w:lang w:eastAsia="ar-SA"/>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Выполнение рефератов  по  темам: </w:t>
      </w:r>
      <w:r w:rsidRPr="00B25F99">
        <w:rPr>
          <w:rFonts w:ascii="Times New Roman" w:hAnsi="Times New Roman" w:cs="Times New Roman"/>
          <w:iCs/>
          <w:sz w:val="24"/>
          <w:szCs w:val="24"/>
          <w:lang w:eastAsia="ar-SA"/>
        </w:rPr>
        <w:t xml:space="preserve"> </w:t>
      </w:r>
      <w:r w:rsidRPr="00B25F99">
        <w:rPr>
          <w:rFonts w:ascii="Times New Roman" w:hAnsi="Times New Roman" w:cs="Times New Roman"/>
          <w:sz w:val="24"/>
          <w:szCs w:val="24"/>
          <w:lang w:eastAsia="ar-SA"/>
        </w:rPr>
        <w:t>«Крылатые слова, пословицы и поговорки»</w:t>
      </w:r>
    </w:p>
    <w:p w:rsidR="00ED02B8" w:rsidRPr="00B25F99" w:rsidRDefault="00ED02B8" w:rsidP="00ED02B8">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ED02B8" w:rsidRPr="00B25F99" w:rsidRDefault="00ED02B8" w:rsidP="00ED02B8">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ED02B8" w:rsidRPr="00B25F99" w:rsidRDefault="00ED02B8" w:rsidP="00ED02B8">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темам</w:t>
      </w:r>
    </w:p>
    <w:p w:rsidR="00ED02B8" w:rsidRPr="00B25F99" w:rsidRDefault="00ED02B8" w:rsidP="00ED02B8">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2.</w:t>
      </w:r>
      <w:r w:rsidRPr="00B25F99">
        <w:rPr>
          <w:rFonts w:ascii="Times New Roman" w:eastAsia="Times New Roman" w:hAnsi="Times New Roman" w:cs="Times New Roman"/>
          <w:bCs/>
          <w:sz w:val="24"/>
          <w:szCs w:val="24"/>
          <w:lang w:eastAsia="ru-RU"/>
        </w:rPr>
        <w:t xml:space="preserve"> Методические рекомендации по составлению сообщения</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ED02B8" w:rsidRPr="00B25F99" w:rsidRDefault="00ED02B8" w:rsidP="00ED02B8">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ED02B8" w:rsidRPr="00B25F99" w:rsidRDefault="00ED02B8" w:rsidP="00ED02B8">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ED02B8" w:rsidRPr="00B25F99" w:rsidRDefault="00ED02B8" w:rsidP="00ED02B8">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ED02B8" w:rsidRPr="00B25F99" w:rsidRDefault="00ED02B8" w:rsidP="00ED02B8">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ED02B8" w:rsidRPr="00B25F99" w:rsidRDefault="00ED02B8" w:rsidP="00ED02B8">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lastRenderedPageBreak/>
        <w:t xml:space="preserve">сдать на контроль преподавателю и озвучить в установленный срок. </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ED02B8" w:rsidRPr="00B25F99" w:rsidRDefault="00ED02B8" w:rsidP="00ED02B8">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ED02B8" w:rsidRPr="00B25F99" w:rsidRDefault="00ED02B8" w:rsidP="00ED02B8">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ED02B8" w:rsidRPr="00B25F99" w:rsidRDefault="00ED02B8" w:rsidP="00ED02B8">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ED02B8" w:rsidRPr="00B25F99" w:rsidRDefault="00ED02B8" w:rsidP="00ED02B8">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ED02B8" w:rsidRPr="00B25F99" w:rsidRDefault="00ED02B8" w:rsidP="00ED02B8">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ED02B8" w:rsidRPr="00B25F99" w:rsidRDefault="00ED02B8" w:rsidP="00ED02B8">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ED02B8" w:rsidRPr="00B25F99" w:rsidRDefault="00ED02B8" w:rsidP="00ED02B8">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ED02B8" w:rsidRPr="00B25F99" w:rsidRDefault="00ED02B8" w:rsidP="00ED02B8">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ED02B8" w:rsidRPr="00B25F99" w:rsidRDefault="00ED02B8" w:rsidP="00ED02B8">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ED02B8" w:rsidRPr="00B25F99" w:rsidRDefault="00ED02B8" w:rsidP="00ED02B8">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 xml:space="preserve"> 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Словари</w:t>
      </w:r>
    </w:p>
    <w:p w:rsidR="00ED02B8" w:rsidRPr="00B25F99" w:rsidRDefault="00ED02B8" w:rsidP="00ED02B8">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устное выступление по  сообщению</w:t>
      </w:r>
    </w:p>
    <w:p w:rsidR="00ED02B8" w:rsidRPr="00B25F99" w:rsidRDefault="00ED02B8" w:rsidP="00ED02B8">
      <w:pPr>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ED02B8" w:rsidRPr="00B25F99" w:rsidRDefault="00ED02B8" w:rsidP="00ED02B8">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ED02B8" w:rsidRPr="00B25F99" w:rsidRDefault="00ED02B8" w:rsidP="00ED02B8">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ED02B8" w:rsidRPr="00B25F99" w:rsidRDefault="00ED02B8" w:rsidP="00350BD2">
      <w:pPr>
        <w:spacing w:after="0" w:line="240" w:lineRule="auto"/>
        <w:jc w:val="center"/>
        <w:rPr>
          <w:rFonts w:ascii="Times New Roman" w:hAnsi="Times New Roman" w:cs="Times New Roman"/>
          <w:sz w:val="24"/>
          <w:szCs w:val="24"/>
        </w:rPr>
      </w:pPr>
    </w:p>
    <w:p w:rsidR="00ED02B8" w:rsidRPr="00B25F99" w:rsidRDefault="00ED02B8" w:rsidP="00350BD2">
      <w:pPr>
        <w:spacing w:after="0" w:line="240" w:lineRule="auto"/>
        <w:jc w:val="center"/>
        <w:rPr>
          <w:rFonts w:ascii="Times New Roman" w:hAnsi="Times New Roman" w:cs="Times New Roman"/>
          <w:sz w:val="24"/>
          <w:szCs w:val="24"/>
        </w:rPr>
      </w:pPr>
    </w:p>
    <w:p w:rsidR="00350BD2" w:rsidRPr="00B25F99" w:rsidRDefault="00ED02B8"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11</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Тема: Морфемика  .</w:t>
      </w:r>
    </w:p>
    <w:p w:rsidR="00350BD2" w:rsidRPr="00B25F99" w:rsidRDefault="00960D44"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задания:1</w:t>
      </w:r>
      <w:r w:rsidR="00350BD2" w:rsidRPr="00B25F99">
        <w:rPr>
          <w:rFonts w:ascii="Times New Roman" w:hAnsi="Times New Roman" w:cs="Times New Roman"/>
          <w:sz w:val="24"/>
          <w:szCs w:val="24"/>
        </w:rPr>
        <w:t xml:space="preserve"> час</w:t>
      </w:r>
    </w:p>
    <w:p w:rsidR="00350BD2" w:rsidRPr="00B25F99" w:rsidRDefault="00350BD2" w:rsidP="00350BD2">
      <w:pPr>
        <w:tabs>
          <w:tab w:val="left" w:pos="6120"/>
        </w:tabs>
        <w:spacing w:after="0" w:line="240" w:lineRule="auto"/>
        <w:jc w:val="both"/>
        <w:rPr>
          <w:rFonts w:ascii="Times New Roman" w:hAnsi="Times New Roman" w:cs="Times New Roman"/>
          <w:sz w:val="24"/>
          <w:szCs w:val="24"/>
          <w:lang w:eastAsia="ar-SA"/>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Выполнение морфемного анализа слов.</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Задание</w:t>
      </w:r>
    </w:p>
    <w:p w:rsidR="00350BD2" w:rsidRPr="00B25F99" w:rsidRDefault="00350BD2" w:rsidP="00350BD2">
      <w:pPr>
        <w:numPr>
          <w:ilvl w:val="0"/>
          <w:numId w:val="16"/>
        </w:numPr>
        <w:tabs>
          <w:tab w:val="left" w:pos="6120"/>
        </w:tabs>
        <w:spacing w:after="0" w:line="240" w:lineRule="auto"/>
        <w:contextualSpacing/>
        <w:jc w:val="both"/>
        <w:rPr>
          <w:rFonts w:ascii="Times New Roman" w:hAnsi="Times New Roman" w:cs="Times New Roman"/>
          <w:sz w:val="24"/>
          <w:szCs w:val="24"/>
        </w:rPr>
      </w:pPr>
      <w:r w:rsidRPr="00B25F99">
        <w:rPr>
          <w:rFonts w:ascii="Times New Roman" w:hAnsi="Times New Roman" w:cs="Times New Roman"/>
          <w:sz w:val="24"/>
          <w:szCs w:val="24"/>
        </w:rPr>
        <w:t xml:space="preserve">Выполнить  </w:t>
      </w:r>
      <w:r w:rsidRPr="00B25F99">
        <w:rPr>
          <w:rFonts w:ascii="Times New Roman" w:hAnsi="Times New Roman" w:cs="Times New Roman"/>
          <w:sz w:val="24"/>
          <w:szCs w:val="24"/>
          <w:lang w:eastAsia="ar-SA"/>
        </w:rPr>
        <w:t>морфемный  анализа слов.</w:t>
      </w:r>
    </w:p>
    <w:p w:rsidR="00350BD2" w:rsidRPr="00B25F99" w:rsidRDefault="00350BD2" w:rsidP="00350BD2">
      <w:pPr>
        <w:numPr>
          <w:ilvl w:val="0"/>
          <w:numId w:val="17"/>
        </w:numPr>
        <w:spacing w:after="0" w:line="240" w:lineRule="auto"/>
        <w:contextualSpacing/>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Выделяем окончание (если есть) и основу; </w:t>
      </w:r>
    </w:p>
    <w:p w:rsidR="00350BD2" w:rsidRPr="00B25F99" w:rsidRDefault="00350BD2" w:rsidP="00350BD2">
      <w:pPr>
        <w:numPr>
          <w:ilvl w:val="0"/>
          <w:numId w:val="17"/>
        </w:numPr>
        <w:spacing w:after="0" w:line="240" w:lineRule="auto"/>
        <w:contextualSpacing/>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Выделяем формообразующие суффиксы (если есть); </w:t>
      </w:r>
    </w:p>
    <w:p w:rsidR="00350BD2" w:rsidRPr="00B25F99" w:rsidRDefault="00350BD2" w:rsidP="00350BD2">
      <w:pPr>
        <w:numPr>
          <w:ilvl w:val="0"/>
          <w:numId w:val="17"/>
        </w:numPr>
        <w:spacing w:after="0" w:line="240" w:lineRule="auto"/>
        <w:contextualSpacing/>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Определяем, как образовано,</w:t>
      </w:r>
    </w:p>
    <w:p w:rsidR="00350BD2" w:rsidRPr="00B25F99" w:rsidRDefault="00350BD2" w:rsidP="00350BD2">
      <w:pPr>
        <w:numPr>
          <w:ilvl w:val="0"/>
          <w:numId w:val="17"/>
        </w:numPr>
        <w:spacing w:after="0" w:line="240" w:lineRule="auto"/>
        <w:contextualSpacing/>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Обозначаем морфемы (приставки, суффиксы, соединительные гласные, если они есть)</w:t>
      </w:r>
    </w:p>
    <w:p w:rsidR="00350BD2" w:rsidRPr="00B25F99" w:rsidRDefault="00350BD2" w:rsidP="00350BD2">
      <w:pPr>
        <w:numPr>
          <w:ilvl w:val="0"/>
          <w:numId w:val="17"/>
        </w:numPr>
        <w:spacing w:after="0" w:line="240" w:lineRule="auto"/>
        <w:contextualSpacing/>
        <w:rPr>
          <w:rFonts w:ascii="Times New Roman" w:hAnsi="Times New Roman" w:cs="Times New Roman"/>
          <w:sz w:val="24"/>
          <w:szCs w:val="24"/>
        </w:rPr>
      </w:pPr>
      <w:r w:rsidRPr="00B25F99">
        <w:rPr>
          <w:rFonts w:ascii="Times New Roman" w:eastAsia="Times New Roman" w:hAnsi="Times New Roman" w:cs="Times New Roman"/>
          <w:sz w:val="24"/>
          <w:szCs w:val="24"/>
          <w:lang w:eastAsia="ru-RU"/>
        </w:rPr>
        <w:t>Обозначаем корень).</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Словообразовательный словарь</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lastRenderedPageBreak/>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 xml:space="preserve">письменное выполнение. </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5-работа выполнена  на 90% и более</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4-работа выполнена на70% и более</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3-работа выполнена на 50% и более</w:t>
      </w:r>
    </w:p>
    <w:p w:rsidR="00350BD2" w:rsidRPr="00B25F99" w:rsidRDefault="00350BD2" w:rsidP="00350BD2">
      <w:pPr>
        <w:spacing w:after="0" w:line="240" w:lineRule="auto"/>
        <w:rPr>
          <w:rFonts w:ascii="Times New Roman" w:hAnsi="Times New Roman" w:cs="Times New Roman"/>
          <w:color w:val="000000"/>
          <w:sz w:val="24"/>
          <w:szCs w:val="24"/>
          <w:lang w:eastAsia="ru-RU"/>
        </w:rPr>
      </w:pPr>
      <w:r w:rsidRPr="00B25F99">
        <w:rPr>
          <w:rFonts w:ascii="Times New Roman" w:hAnsi="Times New Roman" w:cs="Times New Roman"/>
          <w:bCs/>
          <w:sz w:val="24"/>
          <w:szCs w:val="24"/>
        </w:rPr>
        <w:t>2-работа выполнена  на 49 % и меньше.</w:t>
      </w:r>
      <w:r w:rsidRPr="00B25F99">
        <w:rPr>
          <w:rFonts w:ascii="Times New Roman" w:hAnsi="Times New Roman" w:cs="Times New Roman"/>
          <w:sz w:val="24"/>
          <w:szCs w:val="24"/>
        </w:rPr>
        <w:br/>
      </w:r>
    </w:p>
    <w:p w:rsidR="00350BD2" w:rsidRPr="00B25F99" w:rsidRDefault="00350BD2" w:rsidP="00350BD2">
      <w:pPr>
        <w:spacing w:after="0" w:line="240" w:lineRule="auto"/>
        <w:jc w:val="center"/>
        <w:rPr>
          <w:rFonts w:ascii="Times New Roman" w:hAnsi="Times New Roman" w:cs="Times New Roman"/>
          <w:sz w:val="24"/>
          <w:szCs w:val="24"/>
        </w:rPr>
      </w:pPr>
    </w:p>
    <w:p w:rsidR="00350BD2" w:rsidRPr="00B25F99" w:rsidRDefault="00350BD2"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w:t>
      </w:r>
      <w:r w:rsidR="00ED02B8" w:rsidRPr="00B25F99">
        <w:rPr>
          <w:rFonts w:ascii="Times New Roman" w:hAnsi="Times New Roman" w:cs="Times New Roman"/>
          <w:sz w:val="24"/>
          <w:szCs w:val="24"/>
        </w:rPr>
        <w:t>ная работа 12</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Тема: Словообразование.</w:t>
      </w:r>
    </w:p>
    <w:p w:rsidR="00350BD2" w:rsidRPr="00B25F99" w:rsidRDefault="00960D44"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задания:1</w:t>
      </w:r>
      <w:r w:rsidR="00350BD2" w:rsidRPr="00B25F99">
        <w:rPr>
          <w:rFonts w:ascii="Times New Roman" w:hAnsi="Times New Roman" w:cs="Times New Roman"/>
          <w:sz w:val="24"/>
          <w:szCs w:val="24"/>
        </w:rPr>
        <w:t xml:space="preserve"> часа</w:t>
      </w:r>
    </w:p>
    <w:p w:rsidR="00350BD2" w:rsidRPr="00B25F99" w:rsidRDefault="00350BD2" w:rsidP="00350BD2">
      <w:pPr>
        <w:tabs>
          <w:tab w:val="left" w:pos="6120"/>
        </w:tabs>
        <w:spacing w:after="0" w:line="240" w:lineRule="auto"/>
        <w:jc w:val="both"/>
        <w:rPr>
          <w:rFonts w:ascii="Times New Roman" w:hAnsi="Times New Roman" w:cs="Times New Roman"/>
          <w:sz w:val="24"/>
          <w:szCs w:val="24"/>
          <w:lang w:eastAsia="ar-SA"/>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Выполнение словообразовательного  анализа слов.</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Задание</w:t>
      </w:r>
    </w:p>
    <w:p w:rsidR="00350BD2" w:rsidRPr="00B25F99" w:rsidRDefault="00350BD2" w:rsidP="00350BD2">
      <w:pPr>
        <w:tabs>
          <w:tab w:val="left" w:pos="6120"/>
        </w:tabs>
        <w:spacing w:after="0" w:line="240" w:lineRule="auto"/>
        <w:ind w:left="720"/>
        <w:contextualSpacing/>
        <w:jc w:val="both"/>
        <w:rPr>
          <w:rFonts w:ascii="Times New Roman" w:hAnsi="Times New Roman" w:cs="Times New Roman"/>
          <w:sz w:val="24"/>
          <w:szCs w:val="24"/>
          <w:lang w:eastAsia="ar-SA"/>
        </w:rPr>
      </w:pPr>
      <w:r w:rsidRPr="00B25F99">
        <w:rPr>
          <w:rFonts w:ascii="Times New Roman" w:hAnsi="Times New Roman" w:cs="Times New Roman"/>
          <w:sz w:val="24"/>
          <w:szCs w:val="24"/>
        </w:rPr>
        <w:t xml:space="preserve">1.Выполнить  </w:t>
      </w:r>
      <w:r w:rsidRPr="00B25F99">
        <w:rPr>
          <w:rFonts w:ascii="Times New Roman" w:hAnsi="Times New Roman" w:cs="Times New Roman"/>
          <w:sz w:val="24"/>
          <w:szCs w:val="24"/>
          <w:lang w:eastAsia="ar-SA"/>
        </w:rPr>
        <w:t>словообразовательный   анализ слов  по плану</w:t>
      </w:r>
    </w:p>
    <w:p w:rsidR="00350BD2" w:rsidRPr="00B25F99" w:rsidRDefault="00350BD2" w:rsidP="00350BD2">
      <w:pPr>
        <w:tabs>
          <w:tab w:val="left" w:pos="6120"/>
        </w:tabs>
        <w:spacing w:after="0" w:line="240" w:lineRule="auto"/>
        <w:ind w:left="720"/>
        <w:contextualSpacing/>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Слово ставится в начальную форму.</w:t>
      </w:r>
    </w:p>
    <w:p w:rsidR="00350BD2" w:rsidRPr="00B25F99" w:rsidRDefault="00350BD2" w:rsidP="00350BD2">
      <w:pPr>
        <w:tabs>
          <w:tab w:val="left" w:pos="6120"/>
        </w:tabs>
        <w:spacing w:after="0" w:line="240" w:lineRule="auto"/>
        <w:ind w:left="720"/>
        <w:contextualSpacing/>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Определяется неизменяемая часть и устанавливается производность.</w:t>
      </w:r>
    </w:p>
    <w:p w:rsidR="00350BD2" w:rsidRPr="00B25F99" w:rsidRDefault="00350BD2" w:rsidP="00350BD2">
      <w:pPr>
        <w:tabs>
          <w:tab w:val="left" w:pos="6120"/>
        </w:tabs>
        <w:spacing w:after="0" w:line="240" w:lineRule="auto"/>
        <w:ind w:left="720"/>
        <w:contextualSpacing/>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Для производного подбираются однокоренные слова.</w:t>
      </w:r>
    </w:p>
    <w:p w:rsidR="00350BD2" w:rsidRPr="00B25F99" w:rsidRDefault="00350BD2" w:rsidP="00350BD2">
      <w:pPr>
        <w:tabs>
          <w:tab w:val="left" w:pos="6120"/>
        </w:tabs>
        <w:spacing w:after="0" w:line="240" w:lineRule="auto"/>
        <w:ind w:left="720"/>
        <w:contextualSpacing/>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Указывается основа в однокоренных словах.</w:t>
      </w:r>
    </w:p>
    <w:p w:rsidR="00350BD2" w:rsidRPr="00B25F99" w:rsidRDefault="00350BD2" w:rsidP="00350BD2">
      <w:pPr>
        <w:tabs>
          <w:tab w:val="left" w:pos="6120"/>
        </w:tabs>
        <w:spacing w:after="0" w:line="240" w:lineRule="auto"/>
        <w:ind w:left="720"/>
        <w:contextualSpacing/>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Указываются словообразовательные морфемы.</w:t>
      </w:r>
    </w:p>
    <w:p w:rsidR="00350BD2" w:rsidRPr="00B25F99" w:rsidRDefault="00350BD2" w:rsidP="00350BD2">
      <w:pPr>
        <w:tabs>
          <w:tab w:val="left" w:pos="6120"/>
        </w:tabs>
        <w:spacing w:after="0" w:line="240" w:lineRule="auto"/>
        <w:ind w:left="720"/>
        <w:contextualSpacing/>
        <w:jc w:val="both"/>
        <w:rPr>
          <w:rFonts w:ascii="Times New Roman" w:hAnsi="Times New Roman" w:cs="Times New Roman"/>
          <w:sz w:val="24"/>
          <w:szCs w:val="24"/>
          <w:lang w:eastAsia="ar-SA"/>
        </w:rPr>
      </w:pPr>
      <w:r w:rsidRPr="00B25F99">
        <w:rPr>
          <w:rFonts w:ascii="Times New Roman" w:eastAsia="Times New Roman" w:hAnsi="Times New Roman" w:cs="Times New Roman"/>
          <w:sz w:val="24"/>
          <w:szCs w:val="24"/>
          <w:lang w:eastAsia="ru-RU"/>
        </w:rPr>
        <w:t>Называется способ образования.</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Словообразовательный словарь</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 xml:space="preserve">письменное выполнение задания. </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5-работа выполнена  на 90% и более</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4-работа выполнена на70% и более</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3-работа выполнена на 50% и более</w:t>
      </w:r>
    </w:p>
    <w:p w:rsidR="00350BD2" w:rsidRPr="00B25F99" w:rsidRDefault="00350BD2" w:rsidP="00350BD2">
      <w:pPr>
        <w:spacing w:after="0" w:line="240" w:lineRule="auto"/>
        <w:rPr>
          <w:rFonts w:ascii="Times New Roman" w:hAnsi="Times New Roman" w:cs="Times New Roman"/>
          <w:color w:val="000000"/>
          <w:sz w:val="24"/>
          <w:szCs w:val="24"/>
          <w:lang w:eastAsia="ru-RU"/>
        </w:rPr>
      </w:pPr>
      <w:r w:rsidRPr="00B25F99">
        <w:rPr>
          <w:rFonts w:ascii="Times New Roman" w:hAnsi="Times New Roman" w:cs="Times New Roman"/>
          <w:bCs/>
          <w:sz w:val="24"/>
          <w:szCs w:val="24"/>
        </w:rPr>
        <w:t>2-работа выполнена  на 49 % и меньше.</w:t>
      </w:r>
      <w:r w:rsidRPr="00B25F99">
        <w:rPr>
          <w:rFonts w:ascii="Times New Roman" w:hAnsi="Times New Roman" w:cs="Times New Roman"/>
          <w:sz w:val="24"/>
          <w:szCs w:val="24"/>
        </w:rPr>
        <w:br/>
      </w:r>
    </w:p>
    <w:p w:rsidR="00350BD2" w:rsidRPr="00B25F99" w:rsidRDefault="00350BD2" w:rsidP="00350BD2">
      <w:pPr>
        <w:spacing w:after="0" w:line="240" w:lineRule="auto"/>
        <w:jc w:val="center"/>
        <w:rPr>
          <w:rFonts w:ascii="Times New Roman" w:hAnsi="Times New Roman" w:cs="Times New Roman"/>
          <w:color w:val="000000"/>
          <w:sz w:val="24"/>
          <w:szCs w:val="24"/>
          <w:lang w:eastAsia="ru-RU"/>
        </w:rPr>
      </w:pPr>
    </w:p>
    <w:p w:rsidR="00350BD2" w:rsidRPr="00B25F99" w:rsidRDefault="00ED02B8"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я работа 13</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Орфография. </w:t>
      </w:r>
    </w:p>
    <w:p w:rsidR="00350BD2" w:rsidRPr="00B25F99" w:rsidRDefault="00960D44"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w:t>
      </w:r>
      <w:r w:rsidR="00350BD2" w:rsidRPr="00B25F99">
        <w:rPr>
          <w:rFonts w:ascii="Times New Roman" w:hAnsi="Times New Roman" w:cs="Times New Roman"/>
          <w:sz w:val="24"/>
          <w:szCs w:val="24"/>
        </w:rPr>
        <w:t xml:space="preserve"> часа</w:t>
      </w:r>
    </w:p>
    <w:p w:rsidR="00350BD2" w:rsidRPr="00B25F99" w:rsidRDefault="00350BD2" w:rsidP="00350BD2">
      <w:pPr>
        <w:rPr>
          <w:rFonts w:ascii="Times New Roman" w:eastAsia="Times New Roman" w:hAnsi="Times New Roman" w:cs="Times New Roman"/>
          <w:bCs/>
          <w:sz w:val="24"/>
          <w:szCs w:val="24"/>
          <w:lang w:eastAsia="ru-RU"/>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bCs/>
          <w:iCs/>
          <w:sz w:val="24"/>
          <w:szCs w:val="24"/>
        </w:rPr>
        <w:t>Составление  орфографического словаря трудных слов</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rPr>
          <w:rFonts w:ascii="Times New Roman" w:eastAsia="Times New Roman" w:hAnsi="Times New Roman" w:cs="Times New Roman"/>
          <w:bCs/>
          <w:sz w:val="24"/>
          <w:szCs w:val="24"/>
          <w:lang w:eastAsia="ru-RU"/>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Составить  </w:t>
      </w:r>
      <w:r w:rsidRPr="00B25F99">
        <w:rPr>
          <w:rFonts w:ascii="Times New Roman" w:hAnsi="Times New Roman" w:cs="Times New Roman"/>
          <w:bCs/>
          <w:iCs/>
          <w:sz w:val="24"/>
          <w:szCs w:val="24"/>
        </w:rPr>
        <w:t>орфографический  словарь трудных слов.</w:t>
      </w:r>
    </w:p>
    <w:p w:rsidR="00350BD2" w:rsidRPr="00B25F99" w:rsidRDefault="00350BD2" w:rsidP="00350BD2">
      <w:pPr>
        <w:rPr>
          <w:rFonts w:ascii="Times New Roman" w:hAnsi="Times New Roman" w:cs="Times New Roman"/>
          <w:sz w:val="24"/>
          <w:szCs w:val="24"/>
          <w:lang w:eastAsia="ar-SA"/>
        </w:rPr>
      </w:pPr>
      <w:r w:rsidRPr="00B25F99">
        <w:rPr>
          <w:rFonts w:ascii="Times New Roman" w:hAnsi="Times New Roman" w:cs="Times New Roman"/>
          <w:sz w:val="24"/>
          <w:szCs w:val="24"/>
          <w:lang w:eastAsia="ar-SA"/>
        </w:rPr>
        <w:t>2.Используя орфографический словарь, выпишите 20-30  слов в алфавитном порядке, в которых испытываете трудности правописания</w:t>
      </w:r>
    </w:p>
    <w:p w:rsidR="00350BD2" w:rsidRPr="00B25F99" w:rsidRDefault="00350BD2" w:rsidP="00350BD2">
      <w:pPr>
        <w:rPr>
          <w:rFonts w:ascii="Times New Roman" w:eastAsia="Times New Roman" w:hAnsi="Times New Roman" w:cs="Times New Roman"/>
          <w:bCs/>
          <w:sz w:val="24"/>
          <w:szCs w:val="24"/>
          <w:lang w:eastAsia="ru-RU"/>
        </w:rPr>
      </w:pPr>
      <w:r w:rsidRPr="00B25F99">
        <w:rPr>
          <w:rFonts w:ascii="Times New Roman" w:hAnsi="Times New Roman" w:cs="Times New Roman"/>
          <w:color w:val="000000"/>
          <w:sz w:val="24"/>
          <w:szCs w:val="24"/>
          <w:lang w:eastAsia="ru-RU"/>
        </w:rPr>
        <w:t>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Словари</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задания</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 xml:space="preserve">Критерии оценки: </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5-работа выполнена  на 90% и более</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4-работа выполнена на70% и более</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3-работа выполнена на 50% и более</w:t>
      </w:r>
    </w:p>
    <w:p w:rsidR="00350BD2" w:rsidRPr="00B25F99" w:rsidRDefault="00350BD2" w:rsidP="00350BD2">
      <w:pPr>
        <w:spacing w:after="0" w:line="240" w:lineRule="auto"/>
        <w:rPr>
          <w:rFonts w:ascii="Times New Roman" w:hAnsi="Times New Roman" w:cs="Times New Roman"/>
          <w:color w:val="000000"/>
          <w:sz w:val="24"/>
          <w:szCs w:val="24"/>
          <w:lang w:eastAsia="ru-RU"/>
        </w:rPr>
      </w:pPr>
      <w:r w:rsidRPr="00B25F99">
        <w:rPr>
          <w:rFonts w:ascii="Times New Roman" w:hAnsi="Times New Roman" w:cs="Times New Roman"/>
          <w:bCs/>
          <w:sz w:val="24"/>
          <w:szCs w:val="24"/>
        </w:rPr>
        <w:t>2-работа выполнена  на 49 % и меньше.</w:t>
      </w:r>
      <w:r w:rsidRPr="00B25F99">
        <w:rPr>
          <w:rFonts w:ascii="Times New Roman" w:hAnsi="Times New Roman" w:cs="Times New Roman"/>
          <w:sz w:val="24"/>
          <w:szCs w:val="24"/>
        </w:rPr>
        <w:br/>
      </w:r>
    </w:p>
    <w:p w:rsidR="00350BD2" w:rsidRPr="00B25F99" w:rsidRDefault="00350BD2" w:rsidP="00350BD2">
      <w:pPr>
        <w:spacing w:after="0" w:line="240" w:lineRule="auto"/>
        <w:rPr>
          <w:rFonts w:ascii="Times New Roman" w:hAnsi="Times New Roman" w:cs="Times New Roman"/>
          <w:bCs/>
          <w:sz w:val="24"/>
          <w:szCs w:val="24"/>
        </w:rPr>
      </w:pPr>
    </w:p>
    <w:p w:rsidR="00350BD2" w:rsidRPr="00B25F99" w:rsidRDefault="00350BD2" w:rsidP="00350BD2">
      <w:pPr>
        <w:spacing w:after="0" w:line="240" w:lineRule="auto"/>
        <w:rPr>
          <w:rFonts w:ascii="Times New Roman" w:hAnsi="Times New Roman" w:cs="Times New Roman"/>
          <w:sz w:val="24"/>
          <w:szCs w:val="24"/>
        </w:rPr>
      </w:pPr>
    </w:p>
    <w:p w:rsidR="00350BD2" w:rsidRPr="00B25F99" w:rsidRDefault="00B144D2"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14</w:t>
      </w:r>
    </w:p>
    <w:p w:rsidR="00350BD2" w:rsidRPr="00B25F99" w:rsidRDefault="00350BD2" w:rsidP="00350BD2">
      <w:pPr>
        <w:spacing w:after="0" w:line="240" w:lineRule="auto"/>
        <w:rPr>
          <w:rFonts w:ascii="Times New Roman" w:hAnsi="Times New Roman" w:cs="Times New Roman"/>
          <w:iCs/>
          <w:sz w:val="24"/>
          <w:szCs w:val="24"/>
          <w:lang w:eastAsia="ru-RU"/>
        </w:rPr>
      </w:pP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Этимология. </w:t>
      </w:r>
    </w:p>
    <w:p w:rsidR="00350BD2" w:rsidRPr="00B25F99" w:rsidRDefault="00960D44"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w:t>
      </w:r>
      <w:r w:rsidR="00EE60CE" w:rsidRPr="00B25F99">
        <w:rPr>
          <w:rFonts w:ascii="Times New Roman" w:hAnsi="Times New Roman" w:cs="Times New Roman"/>
          <w:sz w:val="24"/>
          <w:szCs w:val="24"/>
        </w:rPr>
        <w:t xml:space="preserve"> час</w:t>
      </w:r>
    </w:p>
    <w:p w:rsidR="00350BD2" w:rsidRPr="00B25F99" w:rsidRDefault="00350BD2" w:rsidP="00350BD2">
      <w:pPr>
        <w:rPr>
          <w:rFonts w:ascii="Times New Roman" w:eastAsia="Times New Roman" w:hAnsi="Times New Roman" w:cs="Times New Roman"/>
          <w:bCs/>
          <w:sz w:val="24"/>
          <w:szCs w:val="24"/>
          <w:lang w:eastAsia="ru-RU"/>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bCs/>
          <w:iCs/>
          <w:sz w:val="24"/>
          <w:szCs w:val="24"/>
        </w:rPr>
        <w:t>Составление   словаря трудных слов</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rPr>
          <w:rFonts w:ascii="Times New Roman" w:eastAsia="Times New Roman" w:hAnsi="Times New Roman" w:cs="Times New Roman"/>
          <w:bCs/>
          <w:sz w:val="24"/>
          <w:szCs w:val="24"/>
          <w:lang w:eastAsia="ru-RU"/>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Составить  </w:t>
      </w:r>
      <w:r w:rsidRPr="00B25F99">
        <w:rPr>
          <w:rFonts w:ascii="Times New Roman" w:hAnsi="Times New Roman" w:cs="Times New Roman"/>
          <w:bCs/>
          <w:iCs/>
          <w:sz w:val="24"/>
          <w:szCs w:val="24"/>
        </w:rPr>
        <w:t xml:space="preserve">  словарь трудных слов.</w:t>
      </w:r>
    </w:p>
    <w:p w:rsidR="00350BD2" w:rsidRPr="00B25F99" w:rsidRDefault="00350BD2" w:rsidP="00350BD2">
      <w:pPr>
        <w:rPr>
          <w:rFonts w:ascii="Times New Roman" w:eastAsia="Times New Roman" w:hAnsi="Times New Roman" w:cs="Times New Roman"/>
          <w:bCs/>
          <w:sz w:val="24"/>
          <w:szCs w:val="24"/>
          <w:lang w:eastAsia="ru-RU"/>
        </w:rPr>
      </w:pPr>
      <w:r w:rsidRPr="00B25F99">
        <w:rPr>
          <w:rFonts w:ascii="Times New Roman" w:hAnsi="Times New Roman" w:cs="Times New Roman"/>
          <w:sz w:val="24"/>
          <w:szCs w:val="24"/>
          <w:lang w:eastAsia="ar-SA"/>
        </w:rPr>
        <w:t>2.Используя орфографический словарь, этимологический словарь  выпишите 20-30  слов в алфавитном порядке, в которых испытываете трудности.</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Словари</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задания</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 xml:space="preserve">Критерии оценки: </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5-работа выполнена  на 90% и более</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4-работа выполнена на70% и более</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3-работа выполнена на 50% и более</w:t>
      </w:r>
    </w:p>
    <w:p w:rsidR="00350BD2" w:rsidRPr="00B25F99" w:rsidRDefault="00350BD2" w:rsidP="00350BD2">
      <w:pPr>
        <w:spacing w:after="0" w:line="240" w:lineRule="auto"/>
        <w:rPr>
          <w:rFonts w:ascii="Times New Roman" w:hAnsi="Times New Roman" w:cs="Times New Roman"/>
          <w:color w:val="000000"/>
          <w:sz w:val="24"/>
          <w:szCs w:val="24"/>
          <w:lang w:eastAsia="ru-RU"/>
        </w:rPr>
      </w:pPr>
      <w:r w:rsidRPr="00B25F99">
        <w:rPr>
          <w:rFonts w:ascii="Times New Roman" w:hAnsi="Times New Roman" w:cs="Times New Roman"/>
          <w:bCs/>
          <w:sz w:val="24"/>
          <w:szCs w:val="24"/>
        </w:rPr>
        <w:t>2-работа выполнена  на 49 % и меньше.</w:t>
      </w:r>
      <w:r w:rsidRPr="00B25F99">
        <w:rPr>
          <w:rFonts w:ascii="Times New Roman" w:hAnsi="Times New Roman" w:cs="Times New Roman"/>
          <w:sz w:val="24"/>
          <w:szCs w:val="24"/>
        </w:rPr>
        <w:br/>
      </w:r>
    </w:p>
    <w:p w:rsidR="00350BD2" w:rsidRPr="00B25F99" w:rsidRDefault="00B144D2"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15</w:t>
      </w:r>
    </w:p>
    <w:p w:rsidR="00350BD2" w:rsidRPr="00B25F99" w:rsidRDefault="00350BD2" w:rsidP="00350BD2">
      <w:pPr>
        <w:spacing w:after="0" w:line="240" w:lineRule="auto"/>
        <w:jc w:val="center"/>
        <w:rPr>
          <w:rFonts w:ascii="Times New Roman" w:hAnsi="Times New Roman" w:cs="Times New Roman"/>
          <w:sz w:val="24"/>
          <w:szCs w:val="24"/>
        </w:rPr>
      </w:pP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Имя существительное, прилагательное. </w:t>
      </w:r>
    </w:p>
    <w:p w:rsidR="00350BD2" w:rsidRPr="00B25F99" w:rsidRDefault="00960D44"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задания:1</w:t>
      </w:r>
      <w:r w:rsidR="00350BD2" w:rsidRPr="00B25F99">
        <w:rPr>
          <w:rFonts w:ascii="Times New Roman" w:hAnsi="Times New Roman" w:cs="Times New Roman"/>
          <w:sz w:val="24"/>
          <w:szCs w:val="24"/>
        </w:rPr>
        <w:t xml:space="preserve"> часа</w:t>
      </w:r>
    </w:p>
    <w:p w:rsidR="00350BD2" w:rsidRPr="00B25F99" w:rsidRDefault="00350BD2" w:rsidP="00B144D2">
      <w:pPr>
        <w:spacing w:after="0" w:line="240" w:lineRule="auto"/>
        <w:jc w:val="both"/>
        <w:rPr>
          <w:rFonts w:ascii="Times New Roman" w:hAnsi="Times New Roman" w:cs="Times New Roman"/>
          <w:bCs/>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 xml:space="preserve">Выполнение сообщений: </w:t>
      </w:r>
      <w:r w:rsidRPr="00B25F99">
        <w:rPr>
          <w:rFonts w:ascii="Times New Roman" w:hAnsi="Times New Roman" w:cs="Times New Roman"/>
          <w:sz w:val="24"/>
          <w:szCs w:val="24"/>
          <w:lang w:eastAsia="ar-SA"/>
        </w:rPr>
        <w:t>«Основные выразительные средства морфологии; «</w:t>
      </w:r>
      <w:r w:rsidRPr="00B25F99">
        <w:rPr>
          <w:rFonts w:ascii="Times New Roman" w:hAnsi="Times New Roman" w:cs="Times New Roman"/>
          <w:spacing w:val="-10"/>
          <w:sz w:val="24"/>
          <w:szCs w:val="24"/>
          <w:lang w:eastAsia="ar-SA"/>
        </w:rPr>
        <w:t>Употребление существительных и  прилагательных в речи», «Разряды прилагательных», «Степени сравнения прилагательных».</w:t>
      </w:r>
      <w:r w:rsidRPr="00B25F99">
        <w:rPr>
          <w:rFonts w:ascii="Times New Roman" w:hAnsi="Times New Roman" w:cs="Times New Roman"/>
          <w:iCs/>
          <w:sz w:val="24"/>
          <w:szCs w:val="24"/>
          <w:lang w:eastAsia="ar-SA"/>
        </w:rPr>
        <w:t>.</w:t>
      </w:r>
      <w:r w:rsidRPr="00B25F99">
        <w:rPr>
          <w:rFonts w:ascii="Times New Roman" w:hAnsi="Times New Roman" w:cs="Times New Roman"/>
          <w:sz w:val="24"/>
          <w:szCs w:val="24"/>
          <w:lang w:eastAsia="ar-SA"/>
        </w:rPr>
        <w:t xml:space="preserve"> </w:t>
      </w:r>
      <w:r w:rsidRPr="00B25F99">
        <w:rPr>
          <w:rFonts w:ascii="Times New Roman" w:hAnsi="Times New Roman" w:cs="Times New Roman"/>
          <w:bCs/>
          <w:spacing w:val="-10"/>
          <w:sz w:val="24"/>
          <w:szCs w:val="24"/>
          <w:lang w:eastAsia="ar-SA"/>
        </w:rPr>
        <w:t>«</w:t>
      </w:r>
      <w:r w:rsidRPr="00B25F99">
        <w:rPr>
          <w:rFonts w:ascii="Times New Roman" w:hAnsi="Times New Roman" w:cs="Times New Roman"/>
          <w:spacing w:val="-10"/>
          <w:sz w:val="24"/>
          <w:szCs w:val="24"/>
          <w:lang w:eastAsia="ar-SA"/>
        </w:rPr>
        <w:t>Употребление существительных в речи», «Род несклоняемых имен существительных», «Существительные общего рода».</w:t>
      </w:r>
    </w:p>
    <w:p w:rsidR="00350BD2" w:rsidRPr="00B25F99" w:rsidRDefault="00350BD2" w:rsidP="00350BD2">
      <w:pPr>
        <w:tabs>
          <w:tab w:val="left" w:pos="6120"/>
        </w:tabs>
        <w:spacing w:after="0" w:line="240" w:lineRule="auto"/>
        <w:jc w:val="both"/>
        <w:rPr>
          <w:rFonts w:ascii="Times New Roman" w:hAnsi="Times New Roman" w:cs="Times New Roman"/>
          <w:sz w:val="24"/>
          <w:szCs w:val="24"/>
          <w:lang w:eastAsia="ar-SA"/>
        </w:rPr>
      </w:pP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350BD2" w:rsidRPr="00B25F99" w:rsidRDefault="00350BD2" w:rsidP="00350BD2">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350BD2" w:rsidRPr="00B25F99" w:rsidRDefault="00350BD2" w:rsidP="00350BD2">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lastRenderedPageBreak/>
        <w:t>Объем сообщения – 1-2 страниц текста, оформленного в соответствии с указанными ниже требованиями.</w:t>
      </w:r>
    </w:p>
    <w:p w:rsidR="00350BD2" w:rsidRPr="00B25F99" w:rsidRDefault="00350BD2" w:rsidP="00350BD2">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rPr>
        <w:t>5. Публичное выступление и защита сообщения</w:t>
      </w:r>
    </w:p>
    <w:p w:rsidR="00350BD2" w:rsidRPr="00B25F99" w:rsidRDefault="00350BD2" w:rsidP="00350BD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«Русский язык». Форма доступа: www.alleng.ru </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устное выступление по  сообщению</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C1489B" w:rsidRPr="00B25F99" w:rsidRDefault="00C1489B" w:rsidP="00350BD2">
      <w:pPr>
        <w:spacing w:after="0" w:line="240" w:lineRule="auto"/>
        <w:jc w:val="center"/>
        <w:rPr>
          <w:rFonts w:ascii="Times New Roman" w:hAnsi="Times New Roman" w:cs="Times New Roman"/>
          <w:sz w:val="24"/>
          <w:szCs w:val="24"/>
        </w:rPr>
      </w:pPr>
    </w:p>
    <w:p w:rsidR="00350BD2" w:rsidRPr="00B25F99" w:rsidRDefault="00350BD2"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w:t>
      </w:r>
      <w:r w:rsidR="00B144D2" w:rsidRPr="00B25F99">
        <w:rPr>
          <w:rFonts w:ascii="Times New Roman" w:hAnsi="Times New Roman" w:cs="Times New Roman"/>
          <w:sz w:val="24"/>
          <w:szCs w:val="24"/>
        </w:rPr>
        <w:t>ая работа 16</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Числительное, местоимение. </w:t>
      </w:r>
    </w:p>
    <w:p w:rsidR="00350BD2" w:rsidRPr="00B25F99" w:rsidRDefault="00C1489B"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 xml:space="preserve">Выполнение сообщений :  </w:t>
      </w:r>
      <w:r w:rsidRPr="00B25F99">
        <w:rPr>
          <w:rFonts w:ascii="Times New Roman" w:hAnsi="Times New Roman" w:cs="Times New Roman"/>
          <w:sz w:val="24"/>
          <w:szCs w:val="24"/>
          <w:lang w:eastAsia="ar-SA"/>
        </w:rPr>
        <w:t>«</w:t>
      </w:r>
      <w:r w:rsidRPr="00B25F99">
        <w:rPr>
          <w:rFonts w:ascii="Times New Roman" w:hAnsi="Times New Roman" w:cs="Times New Roman"/>
          <w:spacing w:val="-10"/>
          <w:sz w:val="24"/>
          <w:szCs w:val="24"/>
          <w:lang w:eastAsia="ar-SA"/>
        </w:rPr>
        <w:t>Употребление числительных  в речи», «</w:t>
      </w:r>
      <w:r w:rsidRPr="00B25F99">
        <w:rPr>
          <w:rFonts w:ascii="Times New Roman" w:hAnsi="Times New Roman" w:cs="Times New Roman"/>
          <w:sz w:val="24"/>
          <w:szCs w:val="24"/>
          <w:lang w:eastAsia="ar-SA"/>
        </w:rPr>
        <w:t xml:space="preserve"> Сочетание числительных </w:t>
      </w:r>
      <w:r w:rsidRPr="00B25F99">
        <w:rPr>
          <w:rFonts w:ascii="Times New Roman" w:hAnsi="Times New Roman" w:cs="Times New Roman"/>
          <w:iCs/>
          <w:sz w:val="24"/>
          <w:szCs w:val="24"/>
          <w:lang w:eastAsia="ar-SA"/>
        </w:rPr>
        <w:t>оба</w:t>
      </w:r>
      <w:r w:rsidRPr="00B25F99">
        <w:rPr>
          <w:rFonts w:ascii="Times New Roman" w:hAnsi="Times New Roman" w:cs="Times New Roman"/>
          <w:sz w:val="24"/>
          <w:szCs w:val="24"/>
          <w:lang w:eastAsia="ar-SA"/>
        </w:rPr>
        <w:t>,</w:t>
      </w:r>
      <w:r w:rsidRPr="00B25F99">
        <w:rPr>
          <w:rFonts w:ascii="Times New Roman" w:hAnsi="Times New Roman" w:cs="Times New Roman"/>
          <w:iCs/>
          <w:sz w:val="24"/>
          <w:szCs w:val="24"/>
          <w:lang w:eastAsia="ar-SA"/>
        </w:rPr>
        <w:t xml:space="preserve"> обе</w:t>
      </w:r>
      <w:r w:rsidRPr="00B25F99">
        <w:rPr>
          <w:rFonts w:ascii="Times New Roman" w:hAnsi="Times New Roman" w:cs="Times New Roman"/>
          <w:sz w:val="24"/>
          <w:szCs w:val="24"/>
          <w:lang w:eastAsia="ar-SA"/>
        </w:rPr>
        <w:t>,</w:t>
      </w:r>
      <w:r w:rsidRPr="00B25F99">
        <w:rPr>
          <w:rFonts w:ascii="Times New Roman" w:hAnsi="Times New Roman" w:cs="Times New Roman"/>
          <w:iCs/>
          <w:sz w:val="24"/>
          <w:szCs w:val="24"/>
          <w:lang w:eastAsia="ar-SA"/>
        </w:rPr>
        <w:t xml:space="preserve"> двое</w:t>
      </w:r>
      <w:r w:rsidRPr="00B25F99">
        <w:rPr>
          <w:rFonts w:ascii="Times New Roman" w:hAnsi="Times New Roman" w:cs="Times New Roman"/>
          <w:sz w:val="24"/>
          <w:szCs w:val="24"/>
          <w:lang w:eastAsia="ar-SA"/>
        </w:rPr>
        <w:t>,</w:t>
      </w:r>
      <w:r w:rsidRPr="00B25F99">
        <w:rPr>
          <w:rFonts w:ascii="Times New Roman" w:hAnsi="Times New Roman" w:cs="Times New Roman"/>
          <w:iCs/>
          <w:sz w:val="24"/>
          <w:szCs w:val="24"/>
          <w:lang w:eastAsia="ar-SA"/>
        </w:rPr>
        <w:t xml:space="preserve"> трое </w:t>
      </w:r>
      <w:r w:rsidRPr="00B25F99">
        <w:rPr>
          <w:rFonts w:ascii="Times New Roman" w:hAnsi="Times New Roman" w:cs="Times New Roman"/>
          <w:sz w:val="24"/>
          <w:szCs w:val="24"/>
          <w:lang w:eastAsia="ar-SA"/>
        </w:rPr>
        <w:t xml:space="preserve">и др. с существительными разного рода»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350BD2" w:rsidRPr="00B25F99" w:rsidRDefault="00350BD2" w:rsidP="00350BD2">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lastRenderedPageBreak/>
        <w:t xml:space="preserve">глубина проработки материала;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350BD2" w:rsidRPr="00B25F99" w:rsidRDefault="00350BD2" w:rsidP="00350BD2">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350BD2" w:rsidRPr="00B25F99" w:rsidRDefault="00350BD2" w:rsidP="00350BD2">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350BD2" w:rsidRPr="00B25F99" w:rsidRDefault="00350BD2" w:rsidP="00350BD2">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350BD2" w:rsidRPr="00B25F99" w:rsidRDefault="00350BD2" w:rsidP="00350BD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«Русский язык». Форма доступа: www.alleng.ru </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устное выступление по сообщению.</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B144D2" w:rsidRPr="00B25F99" w:rsidRDefault="00B144D2" w:rsidP="00350BD2">
      <w:pPr>
        <w:spacing w:after="0" w:line="240" w:lineRule="auto"/>
        <w:jc w:val="center"/>
        <w:rPr>
          <w:rFonts w:ascii="Times New Roman" w:hAnsi="Times New Roman" w:cs="Times New Roman"/>
          <w:sz w:val="24"/>
          <w:szCs w:val="24"/>
        </w:rPr>
      </w:pPr>
    </w:p>
    <w:p w:rsidR="00B144D2" w:rsidRPr="00B25F99" w:rsidRDefault="00B144D2" w:rsidP="00171F15">
      <w:pPr>
        <w:spacing w:after="0" w:line="240" w:lineRule="auto"/>
        <w:rPr>
          <w:rFonts w:ascii="Times New Roman" w:hAnsi="Times New Roman" w:cs="Times New Roman"/>
          <w:sz w:val="24"/>
          <w:szCs w:val="24"/>
        </w:rPr>
      </w:pPr>
    </w:p>
    <w:p w:rsidR="00B144D2" w:rsidRPr="00B25F99" w:rsidRDefault="00B144D2" w:rsidP="00B144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 xml:space="preserve">Самостоятельная работа </w:t>
      </w:r>
      <w:r w:rsidR="00C1489B" w:rsidRPr="00B25F99">
        <w:rPr>
          <w:rFonts w:ascii="Times New Roman" w:hAnsi="Times New Roman" w:cs="Times New Roman"/>
          <w:sz w:val="24"/>
          <w:szCs w:val="24"/>
        </w:rPr>
        <w:t>17</w:t>
      </w:r>
    </w:p>
    <w:p w:rsidR="00B144D2" w:rsidRPr="00B25F99" w:rsidRDefault="00B144D2" w:rsidP="00B144D2">
      <w:pPr>
        <w:spacing w:after="0" w:line="240" w:lineRule="auto"/>
        <w:jc w:val="center"/>
        <w:rPr>
          <w:rFonts w:ascii="Times New Roman" w:hAnsi="Times New Roman" w:cs="Times New Roman"/>
          <w:sz w:val="24"/>
          <w:szCs w:val="24"/>
        </w:rPr>
      </w:pPr>
    </w:p>
    <w:p w:rsidR="00B144D2" w:rsidRPr="00B25F99" w:rsidRDefault="00B144D2" w:rsidP="00B144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Числительное, местоимение. </w:t>
      </w:r>
    </w:p>
    <w:p w:rsidR="00B144D2" w:rsidRPr="00B25F99" w:rsidRDefault="00EE60CE" w:rsidP="00B144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B144D2" w:rsidRPr="00B25F99" w:rsidRDefault="00B144D2" w:rsidP="00B144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 xml:space="preserve">Выполнение сообщений :  </w:t>
      </w:r>
      <w:r w:rsidRPr="00B25F99">
        <w:rPr>
          <w:rFonts w:ascii="Times New Roman" w:hAnsi="Times New Roman" w:cs="Times New Roman"/>
          <w:spacing w:val="-10"/>
          <w:sz w:val="24"/>
          <w:szCs w:val="24"/>
          <w:lang w:eastAsia="ar-SA"/>
        </w:rPr>
        <w:t>«Местоимение как средство связи предложений в тексте», « Синонимия местоименных форм».</w:t>
      </w:r>
    </w:p>
    <w:p w:rsidR="00B144D2" w:rsidRPr="00B25F99" w:rsidRDefault="00B144D2" w:rsidP="00B144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B144D2" w:rsidRPr="00B25F99" w:rsidRDefault="00B144D2" w:rsidP="00B144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B144D2" w:rsidRPr="00B25F99" w:rsidRDefault="00B144D2" w:rsidP="00B144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B144D2" w:rsidRPr="00B25F99" w:rsidRDefault="00B144D2" w:rsidP="00B144D2">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B144D2" w:rsidRPr="00B25F99" w:rsidRDefault="00B144D2" w:rsidP="00B144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B144D2" w:rsidRPr="00B25F99" w:rsidRDefault="00B144D2" w:rsidP="00B144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B144D2" w:rsidRPr="00B25F99" w:rsidRDefault="00B144D2" w:rsidP="00B144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B144D2" w:rsidRPr="00B25F99" w:rsidRDefault="00B144D2" w:rsidP="00B144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B144D2" w:rsidRPr="00B25F99" w:rsidRDefault="00B144D2" w:rsidP="00B144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B144D2" w:rsidRPr="00B25F99" w:rsidRDefault="00B144D2" w:rsidP="00B144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B144D2" w:rsidRPr="00B25F99" w:rsidRDefault="00B144D2" w:rsidP="00B144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lastRenderedPageBreak/>
        <w:t xml:space="preserve">оформить текст письменно; </w:t>
      </w:r>
    </w:p>
    <w:p w:rsidR="00B144D2" w:rsidRPr="00B25F99" w:rsidRDefault="00B144D2" w:rsidP="00B144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B144D2" w:rsidRPr="00B25F99" w:rsidRDefault="00B144D2" w:rsidP="00B144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B144D2" w:rsidRPr="00B25F99" w:rsidRDefault="00B144D2" w:rsidP="00B144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B144D2" w:rsidRPr="00B25F99" w:rsidRDefault="00B144D2" w:rsidP="00B144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B144D2" w:rsidRPr="00B25F99" w:rsidRDefault="00B144D2" w:rsidP="00B144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B144D2" w:rsidRPr="00B25F99" w:rsidRDefault="00B144D2" w:rsidP="00B144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B144D2" w:rsidRPr="00B25F99" w:rsidRDefault="00B144D2" w:rsidP="00B144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B144D2" w:rsidRPr="00B25F99" w:rsidRDefault="00B144D2" w:rsidP="00B144D2">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B144D2" w:rsidRPr="00B25F99" w:rsidRDefault="00B144D2" w:rsidP="00B144D2">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B144D2" w:rsidRPr="00B25F99" w:rsidRDefault="00B144D2" w:rsidP="00B144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B144D2" w:rsidRPr="00B25F99" w:rsidRDefault="00B144D2" w:rsidP="00B144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B144D2" w:rsidRPr="00B25F99" w:rsidRDefault="00B144D2" w:rsidP="00B144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B144D2" w:rsidRPr="00B25F99" w:rsidRDefault="00B144D2" w:rsidP="00B144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B144D2" w:rsidRPr="00B25F99" w:rsidRDefault="00B144D2" w:rsidP="00B144D2">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B144D2" w:rsidRPr="00B25F99" w:rsidRDefault="00B144D2" w:rsidP="00B144D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«Русский язык». Форма доступа: www.alleng.ru </w:t>
      </w:r>
    </w:p>
    <w:p w:rsidR="00B144D2" w:rsidRPr="00B25F99" w:rsidRDefault="00B144D2" w:rsidP="00B144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устное выступление по сообщению.</w:t>
      </w:r>
    </w:p>
    <w:p w:rsidR="00B144D2" w:rsidRPr="00B25F99" w:rsidRDefault="00B144D2" w:rsidP="00B144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B144D2" w:rsidRPr="00B25F99" w:rsidRDefault="00B144D2" w:rsidP="00B144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B144D2" w:rsidRPr="00B25F99" w:rsidRDefault="00B144D2" w:rsidP="00B144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B144D2" w:rsidRPr="00B25F99" w:rsidRDefault="00B144D2" w:rsidP="00350BD2">
      <w:pPr>
        <w:spacing w:after="0" w:line="240" w:lineRule="auto"/>
        <w:jc w:val="center"/>
        <w:rPr>
          <w:rFonts w:ascii="Times New Roman" w:hAnsi="Times New Roman" w:cs="Times New Roman"/>
          <w:sz w:val="24"/>
          <w:szCs w:val="24"/>
        </w:rPr>
      </w:pPr>
    </w:p>
    <w:p w:rsidR="00B144D2" w:rsidRPr="00B25F99" w:rsidRDefault="00B144D2" w:rsidP="00350BD2">
      <w:pPr>
        <w:spacing w:after="0" w:line="240" w:lineRule="auto"/>
        <w:jc w:val="center"/>
        <w:rPr>
          <w:rFonts w:ascii="Times New Roman" w:hAnsi="Times New Roman" w:cs="Times New Roman"/>
          <w:sz w:val="24"/>
          <w:szCs w:val="24"/>
        </w:rPr>
      </w:pPr>
    </w:p>
    <w:p w:rsidR="00350BD2" w:rsidRPr="00B25F99" w:rsidRDefault="00C1489B" w:rsidP="00C1489B">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 xml:space="preserve">Самостоятельная работа 18 </w:t>
      </w:r>
    </w:p>
    <w:p w:rsidR="00350BD2" w:rsidRPr="00B25F99" w:rsidRDefault="00350BD2" w:rsidP="00350BD2">
      <w:pPr>
        <w:spacing w:after="0" w:line="240" w:lineRule="auto"/>
        <w:rPr>
          <w:rFonts w:ascii="Times New Roman" w:hAnsi="Times New Roman" w:cs="Times New Roman"/>
          <w:sz w:val="24"/>
          <w:szCs w:val="24"/>
        </w:rPr>
      </w:pP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Глагол </w:t>
      </w:r>
    </w:p>
    <w:p w:rsidR="00350BD2" w:rsidRPr="00B25F99" w:rsidRDefault="00C1489B"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Выполнение сообщений</w:t>
      </w:r>
      <w:r w:rsidRPr="00B25F99">
        <w:rPr>
          <w:rFonts w:ascii="Times New Roman" w:hAnsi="Times New Roman" w:cs="Times New Roman"/>
          <w:sz w:val="24"/>
          <w:szCs w:val="24"/>
          <w:lang w:eastAsia="ar-SA"/>
        </w:rPr>
        <w:t>: «Употребление форм глагола в речи», «Спряжение глаголов»,  Вид и время глагола» «Правописание – ться - и –тся- в глаголах.</w:t>
      </w:r>
      <w:r w:rsidRPr="00B25F99">
        <w:rPr>
          <w:rFonts w:ascii="Times New Roman" w:hAnsi="Times New Roman" w:cs="Times New Roman"/>
          <w:iCs/>
          <w:sz w:val="24"/>
          <w:szCs w:val="24"/>
          <w:lang w:eastAsia="ar-SA"/>
        </w:rPr>
        <w:t xml:space="preserve">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350BD2" w:rsidRPr="00B25F99" w:rsidRDefault="00350BD2" w:rsidP="00350BD2">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lastRenderedPageBreak/>
        <w:t xml:space="preserve">Регламент времени на озвучивание сообщения – до 5 мин.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350BD2" w:rsidRPr="00B25F99" w:rsidRDefault="00350BD2" w:rsidP="00350BD2">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350BD2" w:rsidRPr="00B25F99" w:rsidRDefault="00350BD2" w:rsidP="00350BD2">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350BD2" w:rsidRPr="00B25F99" w:rsidRDefault="00350BD2" w:rsidP="00350BD2">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p>
    <w:p w:rsidR="00350BD2" w:rsidRPr="00B25F99" w:rsidRDefault="00350BD2" w:rsidP="00350BD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«Русский язык». Форма доступа: www.alleng.ru </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сообщения</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bCs/>
          <w:sz w:val="24"/>
          <w:szCs w:val="24"/>
        </w:rPr>
        <w:t>О</w:t>
      </w:r>
      <w:r w:rsidRPr="00B25F99">
        <w:rPr>
          <w:rFonts w:ascii="Times New Roman" w:hAnsi="Times New Roman" w:cs="Times New Roman"/>
          <w:sz w:val="24"/>
          <w:szCs w:val="24"/>
        </w:rPr>
        <w:t>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350BD2" w:rsidRPr="00B25F99" w:rsidRDefault="00350BD2" w:rsidP="00350BD2">
      <w:pPr>
        <w:spacing w:after="0" w:line="240" w:lineRule="auto"/>
        <w:rPr>
          <w:rFonts w:ascii="Times New Roman" w:hAnsi="Times New Roman" w:cs="Times New Roman"/>
          <w:sz w:val="24"/>
          <w:szCs w:val="24"/>
        </w:rPr>
      </w:pPr>
    </w:p>
    <w:p w:rsidR="00C1489B" w:rsidRPr="00B25F99" w:rsidRDefault="00C1489B" w:rsidP="00C1489B">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19</w:t>
      </w:r>
    </w:p>
    <w:p w:rsidR="00C1489B" w:rsidRPr="00B25F99" w:rsidRDefault="00C1489B" w:rsidP="00C1489B">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Глагол </w:t>
      </w:r>
    </w:p>
    <w:p w:rsidR="00C1489B" w:rsidRPr="00B25F99" w:rsidRDefault="00C1489B" w:rsidP="00C1489B">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C1489B" w:rsidRPr="00B25F99" w:rsidRDefault="00C1489B" w:rsidP="00C1489B">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Выполнение сообщений</w:t>
      </w:r>
      <w:r w:rsidRPr="00B25F99">
        <w:rPr>
          <w:rFonts w:ascii="Times New Roman" w:hAnsi="Times New Roman" w:cs="Times New Roman"/>
          <w:sz w:val="24"/>
          <w:szCs w:val="24"/>
          <w:lang w:eastAsia="ar-SA"/>
        </w:rPr>
        <w:t>: «</w:t>
      </w:r>
      <w:r w:rsidRPr="00B25F99">
        <w:rPr>
          <w:rFonts w:ascii="Times New Roman" w:hAnsi="Times New Roman" w:cs="Times New Roman"/>
          <w:iCs/>
          <w:sz w:val="24"/>
          <w:szCs w:val="24"/>
          <w:lang w:eastAsia="ar-SA"/>
        </w:rPr>
        <w:t>Употребление в художественном тексте</w:t>
      </w:r>
      <w:r w:rsidRPr="00B25F99">
        <w:rPr>
          <w:rFonts w:ascii="Times New Roman" w:hAnsi="Times New Roman" w:cs="Times New Roman"/>
          <w:sz w:val="24"/>
          <w:szCs w:val="24"/>
          <w:lang w:eastAsia="ar-SA"/>
        </w:rPr>
        <w:t xml:space="preserve">  </w:t>
      </w:r>
      <w:r w:rsidRPr="00B25F99">
        <w:rPr>
          <w:rFonts w:ascii="Times New Roman" w:hAnsi="Times New Roman" w:cs="Times New Roman"/>
          <w:iCs/>
          <w:sz w:val="24"/>
          <w:szCs w:val="24"/>
          <w:lang w:eastAsia="ar-SA"/>
        </w:rPr>
        <w:t>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p w:rsidR="00C1489B" w:rsidRPr="00B25F99" w:rsidRDefault="00C1489B" w:rsidP="00C1489B">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C1489B" w:rsidRPr="00B25F99" w:rsidRDefault="00C1489B" w:rsidP="00C1489B">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C1489B" w:rsidRPr="00B25F99" w:rsidRDefault="00C1489B" w:rsidP="00C1489B">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C1489B" w:rsidRPr="00B25F99" w:rsidRDefault="00C1489B" w:rsidP="00C1489B">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lastRenderedPageBreak/>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C1489B" w:rsidRPr="00B25F99" w:rsidRDefault="00C1489B" w:rsidP="00C1489B">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C1489B" w:rsidRPr="00B25F99" w:rsidRDefault="00C1489B" w:rsidP="00C1489B">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C1489B" w:rsidRPr="00B25F99" w:rsidRDefault="00C1489B" w:rsidP="00C1489B">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C1489B" w:rsidRPr="00B25F99" w:rsidRDefault="00C1489B" w:rsidP="00C1489B">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C1489B" w:rsidRPr="00B25F99" w:rsidRDefault="00C1489B" w:rsidP="00C1489B">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C1489B" w:rsidRPr="00B25F99" w:rsidRDefault="00C1489B" w:rsidP="00C1489B">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C1489B" w:rsidRPr="00B25F99" w:rsidRDefault="00C1489B" w:rsidP="00C1489B">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C1489B" w:rsidRPr="00B25F99" w:rsidRDefault="00C1489B" w:rsidP="00C1489B">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C1489B" w:rsidRPr="00B25F99" w:rsidRDefault="00C1489B" w:rsidP="00C1489B">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C1489B" w:rsidRPr="00B25F99" w:rsidRDefault="00C1489B" w:rsidP="00C1489B">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C1489B" w:rsidRPr="00B25F99" w:rsidRDefault="00C1489B" w:rsidP="00C1489B">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C1489B" w:rsidRPr="00B25F99" w:rsidRDefault="00C1489B" w:rsidP="00C1489B">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C1489B" w:rsidRPr="00B25F99" w:rsidRDefault="00C1489B" w:rsidP="00C1489B">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C1489B" w:rsidRPr="00B25F99" w:rsidRDefault="00C1489B" w:rsidP="00C1489B">
      <w:pPr>
        <w:tabs>
          <w:tab w:val="left" w:pos="6120"/>
        </w:tabs>
        <w:spacing w:after="0" w:line="240" w:lineRule="auto"/>
        <w:jc w:val="both"/>
        <w:rPr>
          <w:rFonts w:ascii="Times New Roman" w:hAnsi="Times New Roman" w:cs="Times New Roman"/>
          <w:sz w:val="24"/>
          <w:szCs w:val="24"/>
        </w:rPr>
      </w:pPr>
    </w:p>
    <w:p w:rsidR="00C1489B" w:rsidRPr="00B25F99" w:rsidRDefault="00C1489B" w:rsidP="00C1489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«Русский язык». Форма доступа: www.alleng.ru </w:t>
      </w:r>
    </w:p>
    <w:p w:rsidR="00C1489B" w:rsidRPr="00B25F99" w:rsidRDefault="00C1489B" w:rsidP="00C1489B">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сообщения</w:t>
      </w:r>
    </w:p>
    <w:p w:rsidR="00C1489B" w:rsidRPr="00B25F99" w:rsidRDefault="00C1489B" w:rsidP="00C1489B">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C1489B" w:rsidRPr="00B25F99" w:rsidRDefault="00C1489B" w:rsidP="00C1489B">
      <w:pPr>
        <w:spacing w:after="0" w:line="240" w:lineRule="auto"/>
        <w:rPr>
          <w:rFonts w:ascii="Times New Roman" w:hAnsi="Times New Roman" w:cs="Times New Roman"/>
          <w:sz w:val="24"/>
          <w:szCs w:val="24"/>
        </w:rPr>
      </w:pPr>
      <w:r w:rsidRPr="00B25F99">
        <w:rPr>
          <w:rFonts w:ascii="Times New Roman" w:hAnsi="Times New Roman" w:cs="Times New Roman"/>
          <w:bCs/>
          <w:sz w:val="24"/>
          <w:szCs w:val="24"/>
        </w:rPr>
        <w:t>О</w:t>
      </w:r>
      <w:r w:rsidRPr="00B25F99">
        <w:rPr>
          <w:rFonts w:ascii="Times New Roman" w:hAnsi="Times New Roman" w:cs="Times New Roman"/>
          <w:sz w:val="24"/>
          <w:szCs w:val="24"/>
        </w:rPr>
        <w:t>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C1489B" w:rsidRPr="00B25F99" w:rsidRDefault="00C1489B" w:rsidP="00C1489B">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C1489B" w:rsidRPr="00B25F99" w:rsidRDefault="00C1489B" w:rsidP="00350BD2">
      <w:pPr>
        <w:spacing w:after="0" w:line="240" w:lineRule="auto"/>
        <w:rPr>
          <w:rFonts w:ascii="Times New Roman" w:hAnsi="Times New Roman" w:cs="Times New Roman"/>
          <w:sz w:val="24"/>
          <w:szCs w:val="24"/>
        </w:rPr>
      </w:pPr>
    </w:p>
    <w:p w:rsidR="00C1489B" w:rsidRPr="00B25F99" w:rsidRDefault="00C1489B" w:rsidP="00350BD2">
      <w:pPr>
        <w:spacing w:after="0" w:line="240" w:lineRule="auto"/>
        <w:rPr>
          <w:rFonts w:ascii="Times New Roman" w:hAnsi="Times New Roman" w:cs="Times New Roman"/>
          <w:sz w:val="24"/>
          <w:szCs w:val="24"/>
        </w:rPr>
      </w:pPr>
    </w:p>
    <w:p w:rsidR="00350BD2" w:rsidRPr="00B25F99" w:rsidRDefault="00C1489B"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20</w:t>
      </w:r>
    </w:p>
    <w:p w:rsidR="00350BD2" w:rsidRPr="00B25F99" w:rsidRDefault="00350BD2" w:rsidP="00350BD2">
      <w:pPr>
        <w:spacing w:after="0" w:line="240" w:lineRule="auto"/>
        <w:jc w:val="center"/>
        <w:rPr>
          <w:rFonts w:ascii="Times New Roman" w:hAnsi="Times New Roman" w:cs="Times New Roman"/>
          <w:sz w:val="24"/>
          <w:szCs w:val="24"/>
        </w:rPr>
      </w:pP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Причастие. Деепричастие. </w:t>
      </w:r>
    </w:p>
    <w:p w:rsidR="00350BD2" w:rsidRPr="00B25F99" w:rsidRDefault="00C1489B"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350BD2" w:rsidRPr="00B25F99" w:rsidRDefault="00350BD2" w:rsidP="0035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sz w:val="24"/>
          <w:szCs w:val="24"/>
        </w:rPr>
        <w:lastRenderedPageBreak/>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 xml:space="preserve">Выполнение сообщений: </w:t>
      </w:r>
      <w:r w:rsidRPr="00B25F99">
        <w:rPr>
          <w:rFonts w:ascii="Times New Roman" w:hAnsi="Times New Roman" w:cs="Times New Roman"/>
          <w:sz w:val="24"/>
          <w:szCs w:val="24"/>
          <w:lang w:eastAsia="ar-SA"/>
        </w:rPr>
        <w:t xml:space="preserve"> «Употребление причастий в текстах разных стилей», « Синонимия причастий»</w:t>
      </w:r>
      <w:r w:rsidRPr="00B25F99">
        <w:rPr>
          <w:rFonts w:ascii="Times New Roman" w:hAnsi="Times New Roman" w:cs="Times New Roman"/>
          <w:iCs/>
          <w:sz w:val="24"/>
          <w:szCs w:val="24"/>
          <w:lang w:eastAsia="ar-SA"/>
        </w:rPr>
        <w:t xml:space="preserve"> Употребление причастий в текстах разных стилей. Синонимия причастий</w:t>
      </w:r>
      <w:r w:rsidRPr="00B25F99">
        <w:rPr>
          <w:rFonts w:ascii="Times New Roman" w:hAnsi="Times New Roman" w:cs="Times New Roman"/>
          <w:sz w:val="24"/>
          <w:szCs w:val="24"/>
          <w:lang w:eastAsia="ar-SA"/>
        </w:rPr>
        <w:t>.</w:t>
      </w:r>
      <w:r w:rsidRPr="00B25F99">
        <w:rPr>
          <w:rFonts w:ascii="Times New Roman" w:hAnsi="Times New Roman" w:cs="Times New Roman"/>
          <w:iCs/>
          <w:sz w:val="24"/>
          <w:szCs w:val="24"/>
          <w:lang w:eastAsia="ar-SA"/>
        </w:rPr>
        <w:t xml:space="preserve">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350BD2" w:rsidRPr="00B25F99" w:rsidRDefault="00350BD2" w:rsidP="00350BD2">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2</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350BD2" w:rsidRPr="00B25F99" w:rsidRDefault="00350BD2" w:rsidP="00350BD2">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350BD2" w:rsidRPr="00B25F99" w:rsidRDefault="00350BD2" w:rsidP="00350BD2">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rPr>
        <w:t>5. Публичное выступление и защита сообщения</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p>
    <w:p w:rsidR="00350BD2" w:rsidRPr="00B25F99" w:rsidRDefault="00350BD2" w:rsidP="00350BD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«Русский язык». Форма доступа: www.alleng.ru </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устное выступление по  сообщению</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r>
      <w:r w:rsidRPr="00B25F99">
        <w:rPr>
          <w:rFonts w:ascii="Times New Roman" w:hAnsi="Times New Roman" w:cs="Times New Roman"/>
          <w:sz w:val="24"/>
          <w:szCs w:val="24"/>
        </w:rPr>
        <w:lastRenderedPageBreak/>
        <w:t>Отметка «1»:</w:t>
      </w:r>
      <w:r w:rsidRPr="00B25F99">
        <w:rPr>
          <w:rFonts w:ascii="Times New Roman" w:hAnsi="Times New Roman" w:cs="Times New Roman"/>
          <w:sz w:val="24"/>
          <w:szCs w:val="24"/>
        </w:rPr>
        <w:br/>
        <w:t>- отсутствие ответа.</w:t>
      </w:r>
    </w:p>
    <w:p w:rsidR="00211FD7" w:rsidRPr="00B25F99" w:rsidRDefault="00211FD7" w:rsidP="00211FD7">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21</w:t>
      </w:r>
    </w:p>
    <w:p w:rsidR="00C1489B" w:rsidRPr="00B25F99" w:rsidRDefault="00C1489B" w:rsidP="00350BD2">
      <w:pPr>
        <w:spacing w:after="0" w:line="240" w:lineRule="auto"/>
        <w:rPr>
          <w:rFonts w:ascii="Times New Roman" w:hAnsi="Times New Roman" w:cs="Times New Roman"/>
          <w:sz w:val="24"/>
          <w:szCs w:val="24"/>
        </w:rPr>
      </w:pPr>
    </w:p>
    <w:p w:rsidR="00C1489B" w:rsidRPr="00B25F99" w:rsidRDefault="00C1489B" w:rsidP="00C1489B">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Причастие. Деепричастие. </w:t>
      </w:r>
    </w:p>
    <w:p w:rsidR="00C1489B" w:rsidRPr="00B25F99" w:rsidRDefault="00C1489B" w:rsidP="00C1489B">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C1489B" w:rsidRPr="00B25F99" w:rsidRDefault="00C1489B" w:rsidP="00C14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 xml:space="preserve">Выполнение сообщений: </w:t>
      </w:r>
      <w:r w:rsidRPr="00B25F99">
        <w:rPr>
          <w:rFonts w:ascii="Times New Roman" w:hAnsi="Times New Roman" w:cs="Times New Roman"/>
          <w:sz w:val="24"/>
          <w:szCs w:val="24"/>
          <w:lang w:eastAsia="ar-SA"/>
        </w:rPr>
        <w:t xml:space="preserve"> </w:t>
      </w:r>
      <w:r w:rsidRPr="00B25F99">
        <w:rPr>
          <w:rFonts w:ascii="Times New Roman" w:hAnsi="Times New Roman" w:cs="Times New Roman"/>
          <w:iCs/>
          <w:sz w:val="24"/>
          <w:szCs w:val="24"/>
          <w:lang w:eastAsia="ar-SA"/>
        </w:rPr>
        <w:t>Употребление деепричастий в текстах разных стилей</w:t>
      </w:r>
      <w:r w:rsidRPr="00B25F99">
        <w:rPr>
          <w:rFonts w:ascii="Times New Roman" w:hAnsi="Times New Roman" w:cs="Times New Roman"/>
          <w:sz w:val="24"/>
          <w:szCs w:val="24"/>
          <w:lang w:eastAsia="ar-SA"/>
        </w:rPr>
        <w:t>.</w:t>
      </w:r>
      <w:r w:rsidRPr="00B25F99">
        <w:rPr>
          <w:rFonts w:ascii="Times New Roman" w:hAnsi="Times New Roman" w:cs="Times New Roman"/>
          <w:iCs/>
          <w:sz w:val="24"/>
          <w:szCs w:val="24"/>
          <w:lang w:eastAsia="ar-SA"/>
        </w:rPr>
        <w:t xml:space="preserve"> Синонимия деепричастий</w:t>
      </w:r>
      <w:r w:rsidRPr="00B25F99">
        <w:rPr>
          <w:rFonts w:ascii="Times New Roman" w:hAnsi="Times New Roman" w:cs="Times New Roman"/>
          <w:sz w:val="24"/>
          <w:szCs w:val="24"/>
          <w:lang w:eastAsia="ar-SA"/>
        </w:rPr>
        <w:t xml:space="preserve">. </w:t>
      </w:r>
    </w:p>
    <w:p w:rsidR="00C1489B" w:rsidRPr="00B25F99" w:rsidRDefault="00C1489B" w:rsidP="00C1489B">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C1489B" w:rsidRPr="00B25F99" w:rsidRDefault="00C1489B" w:rsidP="00C1489B">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C1489B" w:rsidRPr="00B25F99" w:rsidRDefault="00C1489B" w:rsidP="00C1489B">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C1489B" w:rsidRPr="00B25F99" w:rsidRDefault="00C1489B" w:rsidP="00C1489B">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2</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C1489B" w:rsidRPr="00B25F99" w:rsidRDefault="00C1489B" w:rsidP="00C1489B">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C1489B" w:rsidRPr="00B25F99" w:rsidRDefault="00C1489B" w:rsidP="00C1489B">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C1489B" w:rsidRPr="00B25F99" w:rsidRDefault="00C1489B" w:rsidP="00C1489B">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C1489B" w:rsidRPr="00B25F99" w:rsidRDefault="00C1489B" w:rsidP="00C1489B">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C1489B" w:rsidRPr="00B25F99" w:rsidRDefault="00C1489B" w:rsidP="00C1489B">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C1489B" w:rsidRPr="00B25F99" w:rsidRDefault="00C1489B" w:rsidP="00C1489B">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C1489B" w:rsidRPr="00B25F99" w:rsidRDefault="00C1489B" w:rsidP="00C1489B">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C1489B" w:rsidRPr="00B25F99" w:rsidRDefault="00C1489B" w:rsidP="00C1489B">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C1489B" w:rsidRPr="00B25F99" w:rsidRDefault="00C1489B" w:rsidP="00C1489B">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C1489B" w:rsidRPr="00B25F99" w:rsidRDefault="00C1489B" w:rsidP="00C1489B">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C1489B" w:rsidRPr="00B25F99" w:rsidRDefault="00C1489B" w:rsidP="00C1489B">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C1489B" w:rsidRPr="00B25F99" w:rsidRDefault="00C1489B" w:rsidP="00C1489B">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C1489B" w:rsidRPr="00B25F99" w:rsidRDefault="00C1489B" w:rsidP="00C1489B">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C1489B" w:rsidRPr="00B25F99" w:rsidRDefault="00C1489B" w:rsidP="00C1489B">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rPr>
        <w:t>5. Публичное выступление и защита сообщения</w:t>
      </w:r>
    </w:p>
    <w:p w:rsidR="00C1489B" w:rsidRPr="00B25F99" w:rsidRDefault="00C1489B" w:rsidP="00C1489B">
      <w:pPr>
        <w:tabs>
          <w:tab w:val="left" w:pos="6120"/>
        </w:tabs>
        <w:spacing w:after="0" w:line="240" w:lineRule="auto"/>
        <w:jc w:val="both"/>
        <w:rPr>
          <w:rFonts w:ascii="Times New Roman" w:hAnsi="Times New Roman" w:cs="Times New Roman"/>
          <w:sz w:val="24"/>
          <w:szCs w:val="24"/>
        </w:rPr>
      </w:pPr>
    </w:p>
    <w:p w:rsidR="00C1489B" w:rsidRPr="00B25F99" w:rsidRDefault="00C1489B" w:rsidP="00C1489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«Русский язык». Форма доступа: www.alleng.ru </w:t>
      </w:r>
    </w:p>
    <w:p w:rsidR="00C1489B" w:rsidRPr="00B25F99" w:rsidRDefault="00C1489B" w:rsidP="00C1489B">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устное выступление по  сообщению</w:t>
      </w:r>
    </w:p>
    <w:p w:rsidR="00C1489B" w:rsidRPr="00B25F99" w:rsidRDefault="00C1489B" w:rsidP="00C1489B">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C1489B" w:rsidRPr="00B25F99" w:rsidRDefault="00C1489B" w:rsidP="00C1489B">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C1489B" w:rsidRPr="00B25F99" w:rsidRDefault="00C1489B" w:rsidP="00C1489B">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r>
      <w:r w:rsidRPr="00B25F99">
        <w:rPr>
          <w:rFonts w:ascii="Times New Roman" w:hAnsi="Times New Roman" w:cs="Times New Roman"/>
          <w:sz w:val="24"/>
          <w:szCs w:val="24"/>
        </w:rPr>
        <w:lastRenderedPageBreak/>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C1489B" w:rsidRPr="00B25F99" w:rsidRDefault="00C1489B" w:rsidP="00350BD2">
      <w:pPr>
        <w:spacing w:after="0" w:line="240" w:lineRule="auto"/>
        <w:rPr>
          <w:rFonts w:ascii="Times New Roman" w:hAnsi="Times New Roman" w:cs="Times New Roman"/>
          <w:sz w:val="24"/>
          <w:szCs w:val="24"/>
        </w:rPr>
      </w:pPr>
    </w:p>
    <w:p w:rsidR="00350BD2" w:rsidRPr="00B25F99" w:rsidRDefault="00350BD2" w:rsidP="00350BD2">
      <w:pPr>
        <w:spacing w:after="0" w:line="240" w:lineRule="auto"/>
        <w:rPr>
          <w:rFonts w:ascii="Times New Roman" w:hAnsi="Times New Roman" w:cs="Times New Roman"/>
          <w:sz w:val="24"/>
          <w:szCs w:val="24"/>
        </w:rPr>
      </w:pPr>
    </w:p>
    <w:p w:rsidR="00350BD2" w:rsidRPr="00B25F99" w:rsidRDefault="00211FD7"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22</w:t>
      </w:r>
    </w:p>
    <w:p w:rsidR="00350BD2" w:rsidRPr="00B25F99" w:rsidRDefault="00350BD2" w:rsidP="00350BD2">
      <w:pPr>
        <w:spacing w:after="0" w:line="240" w:lineRule="auto"/>
        <w:jc w:val="center"/>
        <w:rPr>
          <w:rFonts w:ascii="Times New Roman" w:hAnsi="Times New Roman" w:cs="Times New Roman"/>
          <w:sz w:val="24"/>
          <w:szCs w:val="24"/>
        </w:rPr>
      </w:pP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Наречие  </w:t>
      </w:r>
    </w:p>
    <w:p w:rsidR="00350BD2" w:rsidRPr="00B25F99" w:rsidRDefault="00042B18"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w:t>
      </w:r>
      <w:r w:rsidR="00350BD2" w:rsidRPr="00B25F99">
        <w:rPr>
          <w:rFonts w:ascii="Times New Roman" w:hAnsi="Times New Roman" w:cs="Times New Roman"/>
          <w:sz w:val="24"/>
          <w:szCs w:val="24"/>
        </w:rPr>
        <w:t xml:space="preserve"> часа</w:t>
      </w:r>
    </w:p>
    <w:p w:rsidR="00350BD2" w:rsidRPr="00B25F99" w:rsidRDefault="00350BD2" w:rsidP="00350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bCs/>
          <w:sz w:val="24"/>
          <w:szCs w:val="24"/>
        </w:rPr>
        <w:t xml:space="preserve">Подготовка   рефератов по темам: </w:t>
      </w:r>
      <w:r w:rsidRPr="00B25F99">
        <w:rPr>
          <w:rFonts w:ascii="Times New Roman" w:hAnsi="Times New Roman" w:cs="Times New Roman"/>
          <w:sz w:val="24"/>
          <w:szCs w:val="24"/>
          <w:lang w:eastAsia="ar-SA"/>
        </w:rPr>
        <w:t>Употребление наречия в речи», «Синонимия наречий при характеристике признака действия», «Использование местоименных наречий для связи предложений в тексте».</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lang w:eastAsia="ar-SA"/>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рефератов  по  темам</w:t>
      </w:r>
    </w:p>
    <w:p w:rsidR="00350BD2" w:rsidRPr="00B25F99" w:rsidRDefault="00350BD2" w:rsidP="00350BD2">
      <w:pPr>
        <w:tabs>
          <w:tab w:val="left" w:pos="6120"/>
        </w:tabs>
        <w:spacing w:after="0" w:line="240" w:lineRule="auto"/>
        <w:jc w:val="both"/>
        <w:rPr>
          <w:rFonts w:ascii="Times New Roman" w:hAnsi="Times New Roman" w:cs="Times New Roman"/>
          <w:sz w:val="24"/>
          <w:szCs w:val="24"/>
          <w:lang w:eastAsia="ar-SA"/>
        </w:rPr>
      </w:pPr>
    </w:p>
    <w:p w:rsidR="00350BD2" w:rsidRPr="00B25F99" w:rsidRDefault="00350BD2" w:rsidP="00350BD2">
      <w:pPr>
        <w:spacing w:line="240" w:lineRule="auto"/>
        <w:rPr>
          <w:rFonts w:ascii="Times New Roman" w:hAnsi="Times New Roman" w:cs="Times New Roman"/>
          <w:sz w:val="24"/>
          <w:szCs w:val="24"/>
        </w:rPr>
      </w:pPr>
      <w:r w:rsidRPr="00B25F99">
        <w:rPr>
          <w:rFonts w:ascii="Times New Roman" w:eastAsia="Times New Roman" w:hAnsi="Times New Roman" w:cs="Times New Roman"/>
          <w:b/>
          <w:bCs/>
          <w:sz w:val="24"/>
          <w:szCs w:val="24"/>
          <w:lang w:eastAsia="ru-RU"/>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реферата</w:t>
      </w:r>
    </w:p>
    <w:p w:rsidR="00350BD2" w:rsidRPr="00B25F99" w:rsidRDefault="00350BD2" w:rsidP="00350BD2">
      <w:pPr>
        <w:spacing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1. Выбирается Тема реферата </w:t>
      </w:r>
    </w:p>
    <w:p w:rsidR="00350BD2" w:rsidRPr="00B25F99" w:rsidRDefault="00350BD2" w:rsidP="00350BD2">
      <w:pPr>
        <w:spacing w:line="240" w:lineRule="auto"/>
        <w:jc w:val="both"/>
        <w:rPr>
          <w:rFonts w:ascii="Times New Roman" w:hAnsi="Times New Roman" w:cs="Times New Roman"/>
          <w:sz w:val="24"/>
          <w:szCs w:val="24"/>
        </w:rPr>
      </w:pPr>
      <w:r w:rsidRPr="00B25F99">
        <w:rPr>
          <w:rFonts w:ascii="Times New Roman" w:hAnsi="Times New Roman" w:cs="Times New Roman"/>
          <w:sz w:val="24"/>
          <w:szCs w:val="24"/>
        </w:rPr>
        <w:t>2. Объём реферата должен составлять 6-8 листов, печатного, рукописного или компьютерного текста, на белой бумаге формата А4(297</w:t>
      </w:r>
      <w:r w:rsidRPr="00B25F99">
        <w:rPr>
          <w:rFonts w:ascii="Times New Roman" w:hAnsi="Times New Roman" w:cs="Times New Roman"/>
          <w:sz w:val="24"/>
          <w:szCs w:val="24"/>
          <w:vertAlign w:val="superscript"/>
        </w:rPr>
        <w:t>х</w:t>
      </w:r>
      <w:r w:rsidRPr="00B25F99">
        <w:rPr>
          <w:rFonts w:ascii="Times New Roman" w:hAnsi="Times New Roman" w:cs="Times New Roman"/>
          <w:sz w:val="24"/>
          <w:szCs w:val="24"/>
        </w:rPr>
        <w:t>210мм)</w:t>
      </w:r>
      <w:r w:rsidRPr="00B25F99">
        <w:rPr>
          <w:rFonts w:ascii="Times New Roman" w:hAnsi="Times New Roman" w:cs="Times New Roman"/>
          <w:sz w:val="24"/>
          <w:szCs w:val="24"/>
        </w:rPr>
        <w:br/>
        <w:t xml:space="preserve">Текст помещается на одной стороне листа, печатается через полтора компьютерного интервала с применением 14-го размера шрифта TimesNewRoman. Текст должен быть отформатирован по левому и правому полям страницы (по ширине). Параметры страниц: верхнее поле - 2см, нижнее 2 см., левое – 3 см., правое -1,5 см. </w:t>
      </w:r>
    </w:p>
    <w:p w:rsidR="00350BD2" w:rsidRPr="00B25F99" w:rsidRDefault="00350BD2" w:rsidP="00350BD2">
      <w:pPr>
        <w:spacing w:line="240" w:lineRule="auto"/>
        <w:jc w:val="both"/>
        <w:rPr>
          <w:rFonts w:ascii="Times New Roman" w:hAnsi="Times New Roman" w:cs="Times New Roman"/>
          <w:sz w:val="24"/>
          <w:szCs w:val="24"/>
        </w:rPr>
      </w:pPr>
      <w:r w:rsidRPr="00B25F99">
        <w:rPr>
          <w:rFonts w:ascii="Times New Roman" w:hAnsi="Times New Roman" w:cs="Times New Roman"/>
          <w:sz w:val="24"/>
          <w:szCs w:val="24"/>
        </w:rPr>
        <w:t>3. На титульном листе реферата указывается вид работы, наименование темы, Ф.И.О. обучающегося, специальность и группа, Ф.И.О. проверяющего преподавателя.</w:t>
      </w:r>
      <w:r w:rsidRPr="00B25F99">
        <w:rPr>
          <w:rFonts w:ascii="Times New Roman" w:hAnsi="Times New Roman" w:cs="Times New Roman"/>
          <w:sz w:val="24"/>
          <w:szCs w:val="24"/>
        </w:rPr>
        <w:br/>
        <w:t>4. Тема реферата должна быть изложена технически грамотно, в полном объёме, иметь логическую последовательность. В реферате не должно быть грамматических ошибок.</w:t>
      </w:r>
    </w:p>
    <w:p w:rsidR="00350BD2" w:rsidRPr="00B25F99" w:rsidRDefault="00350BD2" w:rsidP="00350BD2">
      <w:pPr>
        <w:spacing w:line="240" w:lineRule="auto"/>
        <w:jc w:val="both"/>
        <w:rPr>
          <w:rFonts w:ascii="Times New Roman" w:hAnsi="Times New Roman" w:cs="Times New Roman"/>
          <w:sz w:val="24"/>
          <w:szCs w:val="24"/>
        </w:rPr>
      </w:pPr>
      <w:r w:rsidRPr="00B25F99">
        <w:rPr>
          <w:rFonts w:ascii="Times New Roman" w:hAnsi="Times New Roman" w:cs="Times New Roman"/>
          <w:sz w:val="24"/>
          <w:szCs w:val="24"/>
        </w:rPr>
        <w:t>6.Форма контроля реферата - устное собеседование по теме.</w:t>
      </w:r>
    </w:p>
    <w:p w:rsidR="00350BD2" w:rsidRPr="00B25F99" w:rsidRDefault="00350BD2" w:rsidP="00350BD2">
      <w:pPr>
        <w:tabs>
          <w:tab w:val="left" w:pos="900"/>
        </w:tabs>
        <w:spacing w:line="240" w:lineRule="auto"/>
        <w:rPr>
          <w:rFonts w:ascii="Times New Roman" w:hAnsi="Times New Roman" w:cs="Times New Roman"/>
          <w:sz w:val="24"/>
          <w:szCs w:val="24"/>
        </w:rPr>
      </w:pPr>
      <w:r w:rsidRPr="00B25F99">
        <w:rPr>
          <w:rFonts w:ascii="Times New Roman" w:hAnsi="Times New Roman" w:cs="Times New Roman"/>
          <w:bCs/>
          <w:sz w:val="24"/>
          <w:szCs w:val="24"/>
        </w:rPr>
        <w:t>Критерии  оценки результатов внеаудиторной самостоятельной работы студентов:</w:t>
      </w:r>
      <w:r w:rsidRPr="00B25F99">
        <w:rPr>
          <w:rFonts w:ascii="Times New Roman" w:hAnsi="Times New Roman" w:cs="Times New Roman"/>
          <w:sz w:val="24"/>
          <w:szCs w:val="24"/>
        </w:rPr>
        <w:br/>
        <w:t>- уровень усвоения обучающимся учебного материала;</w:t>
      </w:r>
      <w:r w:rsidRPr="00B25F99">
        <w:rPr>
          <w:rFonts w:ascii="Times New Roman" w:hAnsi="Times New Roman" w:cs="Times New Roman"/>
          <w:sz w:val="24"/>
          <w:szCs w:val="24"/>
        </w:rPr>
        <w:br/>
        <w:t>- умение обучающегося использовать теоретические знания при выполнении практических задач;</w:t>
      </w:r>
      <w:r w:rsidRPr="00B25F99">
        <w:rPr>
          <w:rFonts w:ascii="Times New Roman" w:hAnsi="Times New Roman" w:cs="Times New Roman"/>
          <w:sz w:val="24"/>
          <w:szCs w:val="24"/>
        </w:rPr>
        <w:br/>
        <w:t>- формирование общих учебных умений;</w:t>
      </w:r>
      <w:r w:rsidRPr="00B25F99">
        <w:rPr>
          <w:rFonts w:ascii="Times New Roman" w:hAnsi="Times New Roman" w:cs="Times New Roman"/>
          <w:sz w:val="24"/>
          <w:szCs w:val="24"/>
        </w:rPr>
        <w:br/>
        <w:t>- обоснованность и чёткость изложения ответа;</w:t>
      </w:r>
      <w:r w:rsidRPr="00B25F99">
        <w:rPr>
          <w:rFonts w:ascii="Times New Roman" w:hAnsi="Times New Roman" w:cs="Times New Roman"/>
          <w:sz w:val="24"/>
          <w:szCs w:val="24"/>
        </w:rPr>
        <w:br/>
        <w:t>- оформление материала в соответствии с требованиями учебного заведения.</w:t>
      </w:r>
    </w:p>
    <w:p w:rsidR="00350BD2" w:rsidRPr="00B25F99" w:rsidRDefault="00350BD2" w:rsidP="00350BD2">
      <w:pPr>
        <w:spacing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определенной логической последовательности литературным языком</w:t>
      </w:r>
      <w:r w:rsidRPr="00B25F99">
        <w:rPr>
          <w:rFonts w:ascii="Times New Roman" w:hAnsi="Times New Roman" w:cs="Times New Roman"/>
          <w:sz w:val="24"/>
          <w:szCs w:val="24"/>
        </w:rPr>
        <w:b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r>
      <w:r w:rsidRPr="00B25F99">
        <w:rPr>
          <w:rFonts w:ascii="Times New Roman" w:hAnsi="Times New Roman" w:cs="Times New Roman"/>
          <w:sz w:val="24"/>
          <w:szCs w:val="24"/>
        </w:rPr>
        <w:lastRenderedPageBreak/>
        <w:t>- материал изложен в определенной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350BD2" w:rsidRPr="00B25F99" w:rsidRDefault="00350BD2" w:rsidP="00350BD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«Русский язык». Форма доступа: www.alleng.ru </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реферата</w:t>
      </w:r>
    </w:p>
    <w:p w:rsidR="00350BD2" w:rsidRPr="00B25F99" w:rsidRDefault="00350BD2" w:rsidP="00350BD2">
      <w:pPr>
        <w:spacing w:after="0" w:line="240" w:lineRule="auto"/>
        <w:rPr>
          <w:rFonts w:ascii="Times New Roman" w:hAnsi="Times New Roman" w:cs="Times New Roman"/>
          <w:bCs/>
          <w:sz w:val="24"/>
          <w:szCs w:val="24"/>
        </w:rPr>
      </w:pPr>
    </w:p>
    <w:p w:rsidR="00350BD2" w:rsidRPr="00B25F99" w:rsidRDefault="00350BD2" w:rsidP="00350BD2">
      <w:pPr>
        <w:spacing w:after="0" w:line="240" w:lineRule="auto"/>
        <w:jc w:val="center"/>
        <w:rPr>
          <w:rFonts w:ascii="Times New Roman" w:hAnsi="Times New Roman" w:cs="Times New Roman"/>
          <w:sz w:val="24"/>
          <w:szCs w:val="24"/>
        </w:rPr>
      </w:pPr>
    </w:p>
    <w:p w:rsidR="00350BD2" w:rsidRPr="00B25F99" w:rsidRDefault="00211FD7"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23</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Служебные части речи. </w:t>
      </w:r>
    </w:p>
    <w:p w:rsidR="00350BD2" w:rsidRPr="00B25F99" w:rsidRDefault="00211FD7"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Выполнение сообщений</w:t>
      </w:r>
      <w:r w:rsidRPr="00B25F99">
        <w:rPr>
          <w:rFonts w:ascii="Times New Roman" w:hAnsi="Times New Roman" w:cs="Times New Roman"/>
          <w:sz w:val="24"/>
          <w:szCs w:val="24"/>
          <w:lang w:eastAsia="ar-SA"/>
        </w:rPr>
        <w:t xml:space="preserve">: «Союзы как средство связи предложений в тексте», « Употребление союзов в простом и сложном предложении».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350BD2" w:rsidRPr="00B25F99" w:rsidRDefault="00350BD2" w:rsidP="00350BD2">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350BD2" w:rsidRPr="00B25F99" w:rsidRDefault="00350BD2" w:rsidP="00350BD2">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350BD2" w:rsidRPr="00B25F99" w:rsidRDefault="00350BD2" w:rsidP="00350BD2">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350BD2" w:rsidRPr="00B25F99" w:rsidRDefault="00350BD2" w:rsidP="00350BD2">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350BD2" w:rsidRPr="00B25F99" w:rsidRDefault="00350BD2" w:rsidP="00350BD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«Русский язык». Форма доступа: www.alleng.ru </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устное выступление по  сообщению</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lastRenderedPageBreak/>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211FD7" w:rsidRPr="00B25F99" w:rsidRDefault="00211FD7" w:rsidP="00211FD7">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24</w:t>
      </w:r>
    </w:p>
    <w:p w:rsidR="00211FD7" w:rsidRPr="00B25F99" w:rsidRDefault="00211FD7" w:rsidP="00211FD7">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Служебные части речи. </w:t>
      </w:r>
    </w:p>
    <w:p w:rsidR="00211FD7" w:rsidRPr="00B25F99" w:rsidRDefault="00211FD7" w:rsidP="00211FD7">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211FD7" w:rsidRPr="00B25F99" w:rsidRDefault="00211FD7" w:rsidP="00211FD7">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Выполнение сообщений</w:t>
      </w:r>
      <w:r w:rsidRPr="00B25F99">
        <w:rPr>
          <w:rFonts w:ascii="Times New Roman" w:hAnsi="Times New Roman" w:cs="Times New Roman"/>
          <w:sz w:val="24"/>
          <w:szCs w:val="24"/>
          <w:lang w:eastAsia="ar-SA"/>
        </w:rPr>
        <w:t>: «Употребление частиц в речи»</w:t>
      </w:r>
    </w:p>
    <w:p w:rsidR="00211FD7" w:rsidRPr="00B25F99" w:rsidRDefault="00211FD7" w:rsidP="00211FD7">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211FD7" w:rsidRPr="00B25F99" w:rsidRDefault="00211FD7" w:rsidP="00211FD7">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211FD7" w:rsidRPr="00B25F99" w:rsidRDefault="00211FD7" w:rsidP="00211FD7">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211FD7" w:rsidRPr="00B25F99" w:rsidRDefault="00211FD7" w:rsidP="00211FD7">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211FD7" w:rsidRPr="00B25F99" w:rsidRDefault="00211FD7" w:rsidP="00211FD7">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211FD7" w:rsidRPr="00B25F99" w:rsidRDefault="00211FD7" w:rsidP="00211FD7">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211FD7" w:rsidRPr="00B25F99" w:rsidRDefault="00211FD7" w:rsidP="00211FD7">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211FD7" w:rsidRPr="00B25F99" w:rsidRDefault="00211FD7" w:rsidP="00211FD7">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«Русский язык». Форма доступа: www.alleng.ru </w:t>
      </w:r>
    </w:p>
    <w:p w:rsidR="00211FD7" w:rsidRPr="00B25F99" w:rsidRDefault="00211FD7" w:rsidP="00211FD7">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устное выступление по  сообщению</w:t>
      </w:r>
    </w:p>
    <w:p w:rsidR="00211FD7" w:rsidRPr="00B25F99" w:rsidRDefault="00211FD7" w:rsidP="00211FD7">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lastRenderedPageBreak/>
        <w:t>Критерии оценки</w:t>
      </w:r>
      <w:r w:rsidRPr="00B25F99">
        <w:rPr>
          <w:rFonts w:ascii="Times New Roman" w:hAnsi="Times New Roman" w:cs="Times New Roman"/>
          <w:bCs/>
          <w:sz w:val="24"/>
          <w:szCs w:val="24"/>
        </w:rPr>
        <w:t xml:space="preserve"> </w:t>
      </w:r>
    </w:p>
    <w:p w:rsidR="00211FD7" w:rsidRPr="00B25F99" w:rsidRDefault="00211FD7" w:rsidP="00211FD7">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211FD7" w:rsidRPr="00B25F99" w:rsidRDefault="00211FD7" w:rsidP="00211FD7">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390CBC" w:rsidRPr="00B25F99" w:rsidRDefault="00390CBC" w:rsidP="00211FD7">
      <w:pPr>
        <w:spacing w:after="0" w:line="240" w:lineRule="auto"/>
        <w:jc w:val="center"/>
        <w:rPr>
          <w:rFonts w:ascii="Times New Roman" w:hAnsi="Times New Roman" w:cs="Times New Roman"/>
          <w:sz w:val="24"/>
          <w:szCs w:val="24"/>
        </w:rPr>
      </w:pPr>
    </w:p>
    <w:p w:rsidR="00390CBC" w:rsidRPr="00B25F99" w:rsidRDefault="00390CBC" w:rsidP="00211FD7">
      <w:pPr>
        <w:spacing w:after="0" w:line="240" w:lineRule="auto"/>
        <w:jc w:val="center"/>
        <w:rPr>
          <w:rFonts w:ascii="Times New Roman" w:hAnsi="Times New Roman" w:cs="Times New Roman"/>
          <w:sz w:val="24"/>
          <w:szCs w:val="24"/>
        </w:rPr>
      </w:pPr>
    </w:p>
    <w:p w:rsidR="00211FD7" w:rsidRPr="00B25F99" w:rsidRDefault="00211FD7" w:rsidP="00211FD7">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25</w:t>
      </w:r>
    </w:p>
    <w:p w:rsidR="00211FD7" w:rsidRPr="00B25F99" w:rsidRDefault="00211FD7" w:rsidP="00211FD7">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Служебные части речи. </w:t>
      </w:r>
    </w:p>
    <w:p w:rsidR="00211FD7" w:rsidRPr="00B25F99" w:rsidRDefault="00211FD7" w:rsidP="00211FD7">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211FD7" w:rsidRPr="00B25F99" w:rsidRDefault="00211FD7" w:rsidP="00211FD7">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Выполнение сообщений</w:t>
      </w:r>
      <w:r w:rsidRPr="00B25F99">
        <w:rPr>
          <w:rFonts w:ascii="Times New Roman" w:hAnsi="Times New Roman" w:cs="Times New Roman"/>
          <w:sz w:val="24"/>
          <w:szCs w:val="24"/>
          <w:lang w:eastAsia="ar-SA"/>
        </w:rPr>
        <w:t>: «Употребление междометий в речи».</w:t>
      </w:r>
    </w:p>
    <w:p w:rsidR="00211FD7" w:rsidRPr="00B25F99" w:rsidRDefault="00211FD7" w:rsidP="00211FD7">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211FD7" w:rsidRPr="00B25F99" w:rsidRDefault="00211FD7" w:rsidP="00211FD7">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211FD7" w:rsidRPr="00B25F99" w:rsidRDefault="00211FD7" w:rsidP="00211FD7">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211FD7" w:rsidRPr="00B25F99" w:rsidRDefault="00211FD7" w:rsidP="00211FD7">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211FD7" w:rsidRPr="00B25F99" w:rsidRDefault="00211FD7" w:rsidP="00211FD7">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211FD7" w:rsidRPr="00B25F99" w:rsidRDefault="00211FD7" w:rsidP="00211FD7">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211FD7" w:rsidRPr="00B25F99" w:rsidRDefault="00211FD7" w:rsidP="00211FD7">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lastRenderedPageBreak/>
        <w:t>5. Публичное выступление и защита сообщения</w:t>
      </w:r>
    </w:p>
    <w:p w:rsidR="00211FD7" w:rsidRPr="00B25F99" w:rsidRDefault="00211FD7" w:rsidP="00211FD7">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«Русский язык». Форма доступа: www.alleng.ru </w:t>
      </w:r>
    </w:p>
    <w:p w:rsidR="00211FD7" w:rsidRPr="00B25F99" w:rsidRDefault="00211FD7" w:rsidP="00211FD7">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устное выступление по  сообщению</w:t>
      </w:r>
    </w:p>
    <w:p w:rsidR="00211FD7" w:rsidRPr="00B25F99" w:rsidRDefault="00211FD7" w:rsidP="00211FD7">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211FD7" w:rsidRPr="00B25F99" w:rsidRDefault="00211FD7" w:rsidP="00211FD7">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211FD7" w:rsidRPr="00B25F99" w:rsidRDefault="00211FD7" w:rsidP="00211FD7">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211FD7" w:rsidRPr="00B25F99" w:rsidRDefault="00211FD7" w:rsidP="00211FD7">
      <w:pPr>
        <w:spacing w:after="0" w:line="240" w:lineRule="auto"/>
        <w:rPr>
          <w:rFonts w:ascii="Times New Roman" w:hAnsi="Times New Roman" w:cs="Times New Roman"/>
          <w:sz w:val="24"/>
          <w:szCs w:val="24"/>
        </w:rPr>
      </w:pPr>
    </w:p>
    <w:p w:rsidR="00211FD7" w:rsidRPr="00B25F99" w:rsidRDefault="00211FD7" w:rsidP="00350BD2">
      <w:pPr>
        <w:spacing w:after="0" w:line="240" w:lineRule="auto"/>
        <w:rPr>
          <w:rFonts w:ascii="Times New Roman" w:hAnsi="Times New Roman" w:cs="Times New Roman"/>
          <w:sz w:val="24"/>
          <w:szCs w:val="24"/>
        </w:rPr>
      </w:pPr>
    </w:p>
    <w:p w:rsidR="00350BD2" w:rsidRPr="00B25F99" w:rsidRDefault="00211FD7"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26</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Словосочетание. </w:t>
      </w:r>
    </w:p>
    <w:p w:rsidR="00350BD2" w:rsidRPr="00B25F99" w:rsidRDefault="00CA5345"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350BD2" w:rsidRPr="00B25F99" w:rsidRDefault="00350BD2" w:rsidP="00211FD7">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 xml:space="preserve">Выполнение сообщений: </w:t>
      </w:r>
      <w:r w:rsidRPr="00B25F99">
        <w:rPr>
          <w:rFonts w:ascii="Times New Roman" w:hAnsi="Times New Roman" w:cs="Times New Roman"/>
          <w:sz w:val="24"/>
          <w:szCs w:val="24"/>
          <w:lang w:eastAsia="ar-SA"/>
        </w:rPr>
        <w:t>«Синонимия словосочетаний», « Значение словосочетания в построении предложения».</w:t>
      </w:r>
      <w:r w:rsidRPr="00B25F99">
        <w:rPr>
          <w:rFonts w:ascii="Times New Roman" w:hAnsi="Times New Roman" w:cs="Times New Roman"/>
          <w:iCs/>
          <w:sz w:val="24"/>
          <w:szCs w:val="24"/>
          <w:lang w:eastAsia="ar-SA"/>
        </w:rPr>
        <w:t xml:space="preserve">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350BD2" w:rsidRPr="00B25F99" w:rsidRDefault="00350BD2" w:rsidP="00350BD2">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350BD2" w:rsidRPr="00B25F99" w:rsidRDefault="00350BD2" w:rsidP="00350BD2">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350BD2" w:rsidRPr="00B25F99" w:rsidRDefault="00350BD2" w:rsidP="00350BD2">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lastRenderedPageBreak/>
        <w:t>1. Подбор и изучение основных источников по теме, указанных в данных рекомендациях.</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rPr>
        <w:t>5. Публичное выступление и защита сообщения</w:t>
      </w:r>
    </w:p>
    <w:p w:rsidR="00350BD2" w:rsidRPr="00B25F99" w:rsidRDefault="00350BD2" w:rsidP="00350BD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«Русский язык». Форма доступа: www.alleng.ru </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сообщения</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211FD7" w:rsidRPr="00B25F99" w:rsidRDefault="00211FD7" w:rsidP="00350BD2">
      <w:pPr>
        <w:spacing w:after="0" w:line="240" w:lineRule="auto"/>
        <w:rPr>
          <w:rFonts w:ascii="Times New Roman" w:hAnsi="Times New Roman" w:cs="Times New Roman"/>
          <w:sz w:val="24"/>
          <w:szCs w:val="24"/>
        </w:rPr>
      </w:pPr>
    </w:p>
    <w:p w:rsidR="00211FD7" w:rsidRPr="00B25F99" w:rsidRDefault="00CA5345" w:rsidP="00211FD7">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27</w:t>
      </w:r>
    </w:p>
    <w:p w:rsidR="00211FD7" w:rsidRPr="00B25F99" w:rsidRDefault="00211FD7" w:rsidP="00211FD7">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Словосочетание. </w:t>
      </w:r>
    </w:p>
    <w:p w:rsidR="00211FD7" w:rsidRPr="00B25F99" w:rsidRDefault="00CA5345" w:rsidP="00211FD7">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211FD7" w:rsidRPr="00B25F99" w:rsidRDefault="00211FD7" w:rsidP="00211FD7">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 xml:space="preserve">Выполнение сообщений: </w:t>
      </w:r>
      <w:r w:rsidRPr="00B25F99">
        <w:rPr>
          <w:rFonts w:ascii="Times New Roman" w:hAnsi="Times New Roman" w:cs="Times New Roman"/>
          <w:iCs/>
          <w:sz w:val="24"/>
          <w:szCs w:val="24"/>
          <w:lang w:eastAsia="ar-SA"/>
        </w:rPr>
        <w:t>Основные выразительные средства синтаксиса</w:t>
      </w:r>
    </w:p>
    <w:p w:rsidR="00211FD7" w:rsidRPr="00B25F99" w:rsidRDefault="00211FD7" w:rsidP="00211FD7">
      <w:pPr>
        <w:spacing w:after="0" w:line="240" w:lineRule="auto"/>
        <w:jc w:val="both"/>
        <w:rPr>
          <w:rFonts w:ascii="Times New Roman" w:hAnsi="Times New Roman" w:cs="Times New Roman"/>
          <w:sz w:val="24"/>
          <w:szCs w:val="24"/>
        </w:rPr>
      </w:pPr>
    </w:p>
    <w:p w:rsidR="00211FD7" w:rsidRPr="00B25F99" w:rsidRDefault="00211FD7" w:rsidP="00211FD7">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211FD7" w:rsidRPr="00B25F99" w:rsidRDefault="00211FD7" w:rsidP="00211FD7">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211FD7" w:rsidRPr="00B25F99" w:rsidRDefault="00211FD7" w:rsidP="00211FD7">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211FD7" w:rsidRPr="00B25F99" w:rsidRDefault="00211FD7" w:rsidP="00211FD7">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2.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211FD7" w:rsidRPr="00B25F99" w:rsidRDefault="00211FD7" w:rsidP="00211FD7">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211FD7" w:rsidRPr="00B25F99" w:rsidRDefault="00211FD7" w:rsidP="00211FD7">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lastRenderedPageBreak/>
        <w:t xml:space="preserve">наличие элементов наглядности. </w:t>
      </w:r>
    </w:p>
    <w:p w:rsidR="00211FD7" w:rsidRPr="00B25F99" w:rsidRDefault="00211FD7" w:rsidP="00211FD7">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211FD7" w:rsidRPr="00B25F99" w:rsidRDefault="00211FD7" w:rsidP="00211FD7">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211FD7" w:rsidRPr="00B25F99" w:rsidRDefault="00211FD7" w:rsidP="00211FD7">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211FD7" w:rsidRPr="00B25F99" w:rsidRDefault="00211FD7" w:rsidP="00211FD7">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rPr>
        <w:t>5. Публичное выступление и защита сообщения</w:t>
      </w:r>
    </w:p>
    <w:p w:rsidR="00211FD7" w:rsidRPr="00B25F99" w:rsidRDefault="00211FD7" w:rsidP="00211FD7">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Источники:</w:t>
      </w:r>
      <w:r w:rsidRPr="00B25F99">
        <w:rPr>
          <w:rFonts w:ascii="Times New Roman" w:eastAsia="Times New Roman" w:hAnsi="Times New Roman" w:cs="Times New Roman"/>
          <w:iCs/>
          <w:color w:val="FF0000"/>
          <w:sz w:val="24"/>
          <w:szCs w:val="24"/>
          <w:lang w:eastAsia="ru-RU"/>
        </w:rPr>
        <w:t xml:space="preserve"> </w:t>
      </w:r>
      <w:r w:rsidRPr="00B25F99">
        <w:rPr>
          <w:rFonts w:ascii="Times New Roman" w:eastAsia="Times New Roman" w:hAnsi="Times New Roman" w:cs="Times New Roman"/>
          <w:color w:val="000000"/>
          <w:sz w:val="24"/>
          <w:szCs w:val="24"/>
          <w:lang w:eastAsia="ru-RU"/>
        </w:rPr>
        <w:t xml:space="preserve">Электронный ресурс «Русский язык». Форма доступа: www.alleng.ru </w:t>
      </w:r>
    </w:p>
    <w:p w:rsidR="00211FD7" w:rsidRPr="00B25F99" w:rsidRDefault="00211FD7" w:rsidP="00211FD7">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сообщения</w:t>
      </w:r>
    </w:p>
    <w:p w:rsidR="00211FD7" w:rsidRPr="00B25F99" w:rsidRDefault="00211FD7" w:rsidP="00211FD7">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211FD7" w:rsidRPr="00B25F99" w:rsidRDefault="00211FD7" w:rsidP="00211FD7">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211FD7" w:rsidRPr="00B25F99" w:rsidRDefault="00211FD7" w:rsidP="00211FD7">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211FD7" w:rsidRPr="00B25F99" w:rsidRDefault="00211FD7" w:rsidP="00350BD2">
      <w:pPr>
        <w:spacing w:after="0" w:line="240" w:lineRule="auto"/>
        <w:rPr>
          <w:rFonts w:ascii="Times New Roman" w:hAnsi="Times New Roman" w:cs="Times New Roman"/>
          <w:sz w:val="24"/>
          <w:szCs w:val="24"/>
        </w:rPr>
      </w:pPr>
    </w:p>
    <w:p w:rsidR="00350BD2" w:rsidRPr="00B25F99" w:rsidRDefault="00350BD2" w:rsidP="00350BD2">
      <w:pPr>
        <w:spacing w:after="0" w:line="240" w:lineRule="auto"/>
        <w:rPr>
          <w:rFonts w:ascii="Times New Roman" w:hAnsi="Times New Roman" w:cs="Times New Roman"/>
          <w:bCs/>
          <w:sz w:val="24"/>
          <w:szCs w:val="24"/>
        </w:rPr>
      </w:pPr>
    </w:p>
    <w:p w:rsidR="00350BD2" w:rsidRPr="00B25F99" w:rsidRDefault="00CA5345"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28</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Простое предложение. </w:t>
      </w:r>
    </w:p>
    <w:p w:rsidR="00350BD2" w:rsidRPr="00B25F99" w:rsidRDefault="00CA5345"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 xml:space="preserve">Выполнение сообщений: </w:t>
      </w:r>
      <w:r w:rsidRPr="00B25F99">
        <w:rPr>
          <w:rFonts w:ascii="Times New Roman" w:hAnsi="Times New Roman" w:cs="Times New Roman"/>
          <w:iCs/>
          <w:sz w:val="24"/>
          <w:szCs w:val="24"/>
          <w:lang w:eastAsia="ar-SA"/>
        </w:rPr>
        <w:t xml:space="preserve">Синонимия согласованных и несогласованных определений.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350BD2" w:rsidRPr="00B25F99" w:rsidRDefault="00350BD2" w:rsidP="00350BD2">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2.</w:t>
      </w:r>
      <w:r w:rsidRPr="00B25F99">
        <w:rPr>
          <w:rFonts w:ascii="Times New Roman" w:eastAsia="Times New Roman" w:hAnsi="Times New Roman" w:cs="Times New Roman"/>
          <w:b/>
          <w:bCs/>
          <w:sz w:val="24"/>
          <w:szCs w:val="24"/>
          <w:lang w:eastAsia="ru-RU"/>
        </w:rPr>
        <w:t xml:space="preserve">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350BD2" w:rsidRPr="00B25F99" w:rsidRDefault="00350BD2" w:rsidP="00350BD2">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lastRenderedPageBreak/>
        <w:t xml:space="preserve">актуальность темы;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350BD2" w:rsidRPr="00B25F99" w:rsidRDefault="00350BD2" w:rsidP="00350BD2">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350BD2" w:rsidRPr="00B25F99" w:rsidRDefault="00350BD2" w:rsidP="00350BD2">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350BD2" w:rsidRPr="00B25F99" w:rsidRDefault="00350BD2" w:rsidP="00350BD2">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350BD2" w:rsidRPr="00B25F99" w:rsidRDefault="00350BD2" w:rsidP="00350BD2">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350BD2" w:rsidRPr="00B25F99" w:rsidRDefault="00350BD2" w:rsidP="00350BD2">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350BD2" w:rsidRPr="00B25F99" w:rsidRDefault="00350BD2" w:rsidP="00350BD2">
      <w:pPr>
        <w:tabs>
          <w:tab w:val="left" w:pos="6120"/>
        </w:tabs>
        <w:spacing w:after="0" w:line="240" w:lineRule="auto"/>
        <w:jc w:val="both"/>
        <w:rPr>
          <w:rFonts w:ascii="Times New Roman" w:hAnsi="Times New Roman" w:cs="Times New Roman"/>
          <w:color w:val="000000"/>
          <w:sz w:val="24"/>
          <w:szCs w:val="24"/>
          <w:lang w:eastAsia="ru-RU"/>
        </w:rPr>
      </w:pP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 xml:space="preserve"> 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sz w:val="24"/>
          <w:szCs w:val="24"/>
        </w:rPr>
        <w:t>Электронный ресурс «Русский язык».</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сообщения</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350BD2" w:rsidRPr="00B25F99" w:rsidRDefault="00350BD2" w:rsidP="00350BD2">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350BD2" w:rsidRPr="00B25F99" w:rsidRDefault="00350BD2" w:rsidP="00350BD2">
      <w:pPr>
        <w:spacing w:after="0" w:line="240" w:lineRule="auto"/>
        <w:rPr>
          <w:rFonts w:ascii="Times New Roman" w:hAnsi="Times New Roman" w:cs="Times New Roman"/>
          <w:iCs/>
          <w:sz w:val="24"/>
          <w:szCs w:val="24"/>
          <w:lang w:eastAsia="ru-RU"/>
        </w:rPr>
      </w:pPr>
    </w:p>
    <w:p w:rsidR="00390CBC" w:rsidRPr="00B25F99" w:rsidRDefault="00390CBC" w:rsidP="00CA5345">
      <w:pPr>
        <w:spacing w:after="0" w:line="240" w:lineRule="auto"/>
        <w:jc w:val="center"/>
        <w:rPr>
          <w:rFonts w:ascii="Times New Roman" w:hAnsi="Times New Roman" w:cs="Times New Roman"/>
          <w:sz w:val="24"/>
          <w:szCs w:val="24"/>
        </w:rPr>
      </w:pPr>
    </w:p>
    <w:p w:rsidR="00CA5345" w:rsidRPr="00B25F99" w:rsidRDefault="00CA5345" w:rsidP="00CA5345">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29</w:t>
      </w: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Простое предложение. </w:t>
      </w: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 xml:space="preserve">Выполнение сообщений: </w:t>
      </w:r>
      <w:r w:rsidRPr="00B25F99">
        <w:rPr>
          <w:rFonts w:ascii="Times New Roman" w:hAnsi="Times New Roman" w:cs="Times New Roman"/>
          <w:iCs/>
          <w:sz w:val="24"/>
          <w:szCs w:val="24"/>
          <w:lang w:eastAsia="ar-SA"/>
        </w:rPr>
        <w:t xml:space="preserve">Синонимия согласованных и несогласованных определений. </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CA5345" w:rsidRPr="00B25F99" w:rsidRDefault="00CA5345" w:rsidP="00CA5345">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2.</w:t>
      </w:r>
      <w:r w:rsidRPr="00B25F99">
        <w:rPr>
          <w:rFonts w:ascii="Times New Roman" w:eastAsia="Times New Roman" w:hAnsi="Times New Roman" w:cs="Times New Roman"/>
          <w:b/>
          <w:bCs/>
          <w:sz w:val="24"/>
          <w:szCs w:val="24"/>
          <w:lang w:eastAsia="ru-RU"/>
        </w:rPr>
        <w:t xml:space="preserve">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lastRenderedPageBreak/>
        <w:t xml:space="preserve">выделить основные понятия; </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CA5345" w:rsidRPr="00B25F99" w:rsidRDefault="00CA5345" w:rsidP="00CA5345">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CA5345" w:rsidRPr="00B25F99" w:rsidRDefault="00CA5345" w:rsidP="00CA5345">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CA5345" w:rsidRPr="00B25F99" w:rsidRDefault="00CA5345" w:rsidP="00CA5345">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CA5345" w:rsidRPr="00B25F99" w:rsidRDefault="00CA5345" w:rsidP="00CA5345">
      <w:pPr>
        <w:tabs>
          <w:tab w:val="left" w:pos="6120"/>
        </w:tabs>
        <w:spacing w:after="0" w:line="240" w:lineRule="auto"/>
        <w:jc w:val="both"/>
        <w:rPr>
          <w:rFonts w:ascii="Times New Roman" w:hAnsi="Times New Roman" w:cs="Times New Roman"/>
          <w:color w:val="000000"/>
          <w:sz w:val="24"/>
          <w:szCs w:val="24"/>
          <w:lang w:eastAsia="ru-RU"/>
        </w:rPr>
      </w:pP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 xml:space="preserve"> 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sz w:val="24"/>
          <w:szCs w:val="24"/>
        </w:rPr>
        <w:t>Электронный ресурс «Русский язык».</w:t>
      </w:r>
    </w:p>
    <w:p w:rsidR="00CA5345" w:rsidRPr="00B25F99" w:rsidRDefault="00CA5345" w:rsidP="00CA5345">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сообщения</w:t>
      </w:r>
    </w:p>
    <w:p w:rsidR="00CA5345" w:rsidRPr="00B25F99" w:rsidRDefault="00CA5345" w:rsidP="00CA5345">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CA5345" w:rsidRPr="00B25F99" w:rsidRDefault="00CA5345" w:rsidP="00CA5345">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CA5345" w:rsidRPr="00B25F99" w:rsidRDefault="00CA5345" w:rsidP="00CA5345">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390CBC" w:rsidRPr="00B25F99" w:rsidRDefault="00390CBC" w:rsidP="00171F15">
      <w:pPr>
        <w:spacing w:after="0" w:line="240" w:lineRule="auto"/>
        <w:rPr>
          <w:rFonts w:ascii="Times New Roman" w:hAnsi="Times New Roman" w:cs="Times New Roman"/>
          <w:sz w:val="24"/>
          <w:szCs w:val="24"/>
        </w:rPr>
      </w:pPr>
    </w:p>
    <w:p w:rsidR="00CA5345" w:rsidRPr="00B25F99" w:rsidRDefault="00CA5345" w:rsidP="00CA5345">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30</w:t>
      </w: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Простое предложение. </w:t>
      </w: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 xml:space="preserve">Выполнение сообщений: </w:t>
      </w:r>
      <w:r w:rsidRPr="00B25F99">
        <w:rPr>
          <w:rFonts w:ascii="Times New Roman" w:hAnsi="Times New Roman" w:cs="Times New Roman"/>
          <w:iCs/>
          <w:sz w:val="24"/>
          <w:szCs w:val="24"/>
          <w:lang w:eastAsia="ar-SA"/>
        </w:rPr>
        <w:t xml:space="preserve">Обстоятельства времени и места как средство связи предложений в тексте. </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CA5345" w:rsidRPr="00B25F99" w:rsidRDefault="00CA5345" w:rsidP="00CA5345">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2.</w:t>
      </w:r>
      <w:r w:rsidRPr="00B25F99">
        <w:rPr>
          <w:rFonts w:ascii="Times New Roman" w:eastAsia="Times New Roman" w:hAnsi="Times New Roman" w:cs="Times New Roman"/>
          <w:b/>
          <w:bCs/>
          <w:sz w:val="24"/>
          <w:szCs w:val="24"/>
          <w:lang w:eastAsia="ru-RU"/>
        </w:rPr>
        <w:t xml:space="preserve">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lastRenderedPageBreak/>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CA5345" w:rsidRPr="00B25F99" w:rsidRDefault="00CA5345" w:rsidP="00CA5345">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CA5345" w:rsidRPr="00B25F99" w:rsidRDefault="00CA5345" w:rsidP="00CA5345">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CA5345" w:rsidRPr="00B25F99" w:rsidRDefault="00CA5345" w:rsidP="00CA5345">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CA5345" w:rsidRPr="00B25F99" w:rsidRDefault="00CA5345" w:rsidP="00CA5345">
      <w:pPr>
        <w:tabs>
          <w:tab w:val="left" w:pos="6120"/>
        </w:tabs>
        <w:spacing w:after="0" w:line="240" w:lineRule="auto"/>
        <w:jc w:val="both"/>
        <w:rPr>
          <w:rFonts w:ascii="Times New Roman" w:hAnsi="Times New Roman" w:cs="Times New Roman"/>
          <w:color w:val="000000"/>
          <w:sz w:val="24"/>
          <w:szCs w:val="24"/>
          <w:lang w:eastAsia="ru-RU"/>
        </w:rPr>
      </w:pP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 xml:space="preserve"> 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sz w:val="24"/>
          <w:szCs w:val="24"/>
        </w:rPr>
        <w:t>Электронный ресурс «Русский язык».</w:t>
      </w:r>
    </w:p>
    <w:p w:rsidR="00CA5345" w:rsidRPr="00B25F99" w:rsidRDefault="00CA5345" w:rsidP="00CA5345">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сообщения</w:t>
      </w:r>
    </w:p>
    <w:p w:rsidR="00CA5345" w:rsidRPr="00B25F99" w:rsidRDefault="00CA5345" w:rsidP="00CA5345">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CA5345" w:rsidRPr="00B25F99" w:rsidRDefault="00CA5345" w:rsidP="00CA5345">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CA5345" w:rsidRPr="00B25F99" w:rsidRDefault="00CA5345" w:rsidP="002D08A9">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w:t>
      </w:r>
      <w:r w:rsidR="002D08A9" w:rsidRPr="00B25F99">
        <w:rPr>
          <w:rFonts w:ascii="Times New Roman" w:hAnsi="Times New Roman" w:cs="Times New Roman"/>
          <w:sz w:val="24"/>
          <w:szCs w:val="24"/>
        </w:rPr>
        <w:t>твие ответа.</w:t>
      </w:r>
    </w:p>
    <w:p w:rsidR="00CA5345" w:rsidRPr="00B25F99" w:rsidRDefault="00CA5345" w:rsidP="00CA5345">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31</w:t>
      </w: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Простое предложение. </w:t>
      </w: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 xml:space="preserve">Выполнение сообщений: </w:t>
      </w:r>
      <w:r w:rsidRPr="00B25F99">
        <w:rPr>
          <w:rFonts w:ascii="Times New Roman" w:hAnsi="Times New Roman" w:cs="Times New Roman"/>
          <w:iCs/>
          <w:sz w:val="24"/>
          <w:szCs w:val="24"/>
          <w:lang w:eastAsia="ar-SA"/>
        </w:rPr>
        <w:t>Синонимия односоставных предложений</w:t>
      </w:r>
      <w:r w:rsidRPr="00B25F99">
        <w:rPr>
          <w:rFonts w:ascii="Times New Roman" w:hAnsi="Times New Roman" w:cs="Times New Roman"/>
          <w:sz w:val="24"/>
          <w:szCs w:val="24"/>
          <w:lang w:eastAsia="ar-SA"/>
        </w:rPr>
        <w:t>.</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Выполнение индивидуального  сообщения по указанным  темам</w:t>
      </w:r>
    </w:p>
    <w:p w:rsidR="00CA5345" w:rsidRPr="00B25F99" w:rsidRDefault="00CA5345" w:rsidP="00CA5345">
      <w:pPr>
        <w:spacing w:before="100" w:beforeAutospacing="1" w:after="100" w:afterAutospacing="1"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lastRenderedPageBreak/>
        <w:t>2.</w:t>
      </w:r>
      <w:r w:rsidRPr="00B25F99">
        <w:rPr>
          <w:rFonts w:ascii="Times New Roman" w:eastAsia="Times New Roman" w:hAnsi="Times New Roman" w:cs="Times New Roman"/>
          <w:b/>
          <w:bCs/>
          <w:sz w:val="24"/>
          <w:szCs w:val="24"/>
          <w:lang w:eastAsia="ru-RU"/>
        </w:rPr>
        <w:t xml:space="preserve"> </w:t>
      </w:r>
      <w:r w:rsidRPr="00B25F99">
        <w:rPr>
          <w:rFonts w:ascii="Times New Roman" w:eastAsia="Times New Roman" w:hAnsi="Times New Roman" w:cs="Times New Roman"/>
          <w:bCs/>
          <w:sz w:val="24"/>
          <w:szCs w:val="24"/>
          <w:lang w:eastAsia="ru-RU"/>
        </w:rPr>
        <w:t>Методические рекомендации по составлению сообщения</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bCs/>
          <w:iCs/>
          <w:sz w:val="24"/>
          <w:szCs w:val="24"/>
          <w:lang w:eastAsia="ru-RU"/>
        </w:rPr>
        <w:t>Подготовка информационного сообщения</w:t>
      </w:r>
      <w:r w:rsidRPr="00B25F99">
        <w:rPr>
          <w:rFonts w:ascii="Times New Roman" w:eastAsia="Times New Roman" w:hAnsi="Times New Roman" w:cs="Times New Roman"/>
          <w:iCs/>
          <w:sz w:val="24"/>
          <w:szCs w:val="24"/>
          <w:lang w:eastAsia="ru-RU"/>
        </w:rPr>
        <w:t xml:space="preserve"> </w:t>
      </w:r>
      <w:r w:rsidRPr="00B25F99">
        <w:rPr>
          <w:rFonts w:ascii="Times New Roman" w:eastAsia="Times New Roman" w:hAnsi="Times New Roman" w:cs="Times New Roman"/>
          <w:sz w:val="24"/>
          <w:szCs w:val="24"/>
          <w:lang w:eastAsia="ru-RU"/>
        </w:rPr>
        <w:t>– это вид внеаудиторной самостоятельной работы по подготовке небольшого по объёму устного сообщения.</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Регламент времени на озвучивание сообщения – до 5 мин. </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Задание.</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собрать и изучить литературу по теме; </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выделить основные понятия; </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ввести в текст дополнительные данные, характеризующие объект изучения; </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оформить текст письменно; </w:t>
      </w:r>
    </w:p>
    <w:p w:rsidR="00CA5345" w:rsidRPr="00B25F99" w:rsidRDefault="00CA5345" w:rsidP="00CA5345">
      <w:pPr>
        <w:numPr>
          <w:ilvl w:val="0"/>
          <w:numId w:val="10"/>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сдать на контроль преподавателю и озвучить в установленный срок. </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iCs/>
          <w:sz w:val="24"/>
          <w:szCs w:val="24"/>
          <w:u w:val="single"/>
          <w:lang w:eastAsia="ru-RU"/>
        </w:rPr>
        <w:t xml:space="preserve">Критерии оценки: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актуальность темы;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соответствие содержания теме;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глубина проработки материала;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грамотность и полнота использования источников; </w:t>
      </w:r>
    </w:p>
    <w:p w:rsidR="00CA5345" w:rsidRPr="00B25F99" w:rsidRDefault="00CA5345" w:rsidP="00CA5345">
      <w:pPr>
        <w:numPr>
          <w:ilvl w:val="0"/>
          <w:numId w:val="11"/>
        </w:num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наличие элементов наглядности. </w:t>
      </w:r>
    </w:p>
    <w:p w:rsidR="00CA5345" w:rsidRPr="00B25F99" w:rsidRDefault="00CA5345" w:rsidP="00CA5345">
      <w:pPr>
        <w:spacing w:after="0" w:line="240" w:lineRule="auto"/>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Объем сообщения – 1-2 страниц текста, оформленного в соответствии с указанными ниже требованиями.</w:t>
      </w:r>
    </w:p>
    <w:p w:rsidR="00CA5345" w:rsidRPr="00B25F99" w:rsidRDefault="00CA5345" w:rsidP="00CA5345">
      <w:pPr>
        <w:spacing w:after="0" w:line="240" w:lineRule="auto"/>
        <w:jc w:val="center"/>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Этапы работы над сообщением</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1. Подбор и изучение основных источников по теме, указанных в данных рекомендациях.</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2. Составление списка используемой литературы.</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3. Обработка и систематизация информации.</w:t>
      </w:r>
    </w:p>
    <w:p w:rsidR="00CA5345" w:rsidRPr="00B25F99" w:rsidRDefault="00CA5345" w:rsidP="00CA5345">
      <w:pPr>
        <w:spacing w:after="0" w:line="240" w:lineRule="auto"/>
        <w:rPr>
          <w:rFonts w:ascii="Times New Roman" w:eastAsia="Times New Roman" w:hAnsi="Times New Roman" w:cs="Times New Roman"/>
          <w:sz w:val="24"/>
          <w:szCs w:val="24"/>
          <w:lang w:eastAsia="ru-RU"/>
        </w:rPr>
      </w:pPr>
      <w:r w:rsidRPr="00B25F99">
        <w:rPr>
          <w:rFonts w:ascii="Times New Roman" w:eastAsia="Times New Roman" w:hAnsi="Times New Roman" w:cs="Times New Roman"/>
          <w:color w:val="000000"/>
          <w:sz w:val="24"/>
          <w:szCs w:val="24"/>
          <w:lang w:eastAsia="ru-RU"/>
        </w:rPr>
        <w:t>4. Написание сообщения.</w:t>
      </w:r>
    </w:p>
    <w:p w:rsidR="00CA5345" w:rsidRPr="00B25F99" w:rsidRDefault="00CA5345" w:rsidP="00CA5345">
      <w:pPr>
        <w:tabs>
          <w:tab w:val="left" w:pos="6120"/>
        </w:tabs>
        <w:spacing w:after="0" w:line="240" w:lineRule="auto"/>
        <w:jc w:val="both"/>
        <w:rPr>
          <w:rFonts w:ascii="Times New Roman" w:hAnsi="Times New Roman" w:cs="Times New Roman"/>
          <w:color w:val="000000"/>
          <w:sz w:val="24"/>
          <w:szCs w:val="24"/>
          <w:lang w:eastAsia="ru-RU"/>
        </w:rPr>
      </w:pPr>
      <w:r w:rsidRPr="00B25F99">
        <w:rPr>
          <w:rFonts w:ascii="Times New Roman" w:hAnsi="Times New Roman" w:cs="Times New Roman"/>
          <w:color w:val="000000"/>
          <w:sz w:val="24"/>
          <w:szCs w:val="24"/>
        </w:rPr>
        <w:t>5. Публичное выступление и защита сообщения</w:t>
      </w:r>
    </w:p>
    <w:p w:rsidR="00CA5345" w:rsidRPr="00B25F99" w:rsidRDefault="00CA5345" w:rsidP="00CA5345">
      <w:pPr>
        <w:tabs>
          <w:tab w:val="left" w:pos="6120"/>
        </w:tabs>
        <w:spacing w:after="0" w:line="240" w:lineRule="auto"/>
        <w:jc w:val="both"/>
        <w:rPr>
          <w:rFonts w:ascii="Times New Roman" w:hAnsi="Times New Roman" w:cs="Times New Roman"/>
          <w:color w:val="000000"/>
          <w:sz w:val="24"/>
          <w:szCs w:val="24"/>
          <w:lang w:eastAsia="ru-RU"/>
        </w:rPr>
      </w:pP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 xml:space="preserve"> 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sz w:val="24"/>
          <w:szCs w:val="24"/>
        </w:rPr>
        <w:t>Электронный ресурс «Русский язык».</w:t>
      </w:r>
    </w:p>
    <w:p w:rsidR="00CA5345" w:rsidRPr="00B25F99" w:rsidRDefault="00CA5345" w:rsidP="00CA5345">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сообщения</w:t>
      </w:r>
    </w:p>
    <w:p w:rsidR="00CA5345" w:rsidRPr="00B25F99" w:rsidRDefault="00CA5345" w:rsidP="00CA5345">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CA5345" w:rsidRPr="00B25F99" w:rsidRDefault="00CA5345" w:rsidP="00CA5345">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Оценка устного ответа:</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xml:space="preserve">- материал изложен в определенной логической последовательности </w:t>
      </w:r>
    </w:p>
    <w:p w:rsidR="00CA5345" w:rsidRPr="00B25F99" w:rsidRDefault="00CA5345" w:rsidP="00CA5345">
      <w:pPr>
        <w:spacing w:after="0" w:line="240" w:lineRule="auto"/>
        <w:rPr>
          <w:rFonts w:ascii="Times New Roman" w:hAnsi="Times New Roman" w:cs="Times New Roman"/>
          <w:sz w:val="24"/>
          <w:szCs w:val="24"/>
        </w:rPr>
      </w:pPr>
      <w:r w:rsidRPr="00B25F99">
        <w:rPr>
          <w:rFonts w:ascii="Times New Roman" w:hAnsi="Times New Roman" w:cs="Times New Roman"/>
          <w:sz w:val="24"/>
          <w:szCs w:val="24"/>
        </w:rP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CA5345" w:rsidRPr="00B25F99" w:rsidRDefault="00CA5345" w:rsidP="00171F15">
      <w:pPr>
        <w:spacing w:after="0" w:line="240" w:lineRule="auto"/>
        <w:rPr>
          <w:rFonts w:ascii="Times New Roman" w:hAnsi="Times New Roman" w:cs="Times New Roman"/>
          <w:sz w:val="24"/>
          <w:szCs w:val="24"/>
        </w:rPr>
      </w:pPr>
    </w:p>
    <w:p w:rsidR="00350BD2" w:rsidRPr="00B25F99" w:rsidRDefault="00CA5345"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32</w:t>
      </w:r>
    </w:p>
    <w:p w:rsidR="00350BD2" w:rsidRPr="00B25F99" w:rsidRDefault="00350BD2" w:rsidP="00350BD2">
      <w:pPr>
        <w:spacing w:after="0" w:line="240" w:lineRule="auto"/>
        <w:jc w:val="center"/>
        <w:rPr>
          <w:rFonts w:ascii="Times New Roman" w:hAnsi="Times New Roman" w:cs="Times New Roman"/>
          <w:sz w:val="24"/>
          <w:szCs w:val="24"/>
        </w:rPr>
      </w:pP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Односложное простое предложение. </w:t>
      </w:r>
    </w:p>
    <w:p w:rsidR="00350BD2" w:rsidRPr="00B25F99" w:rsidRDefault="00CA5345"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lastRenderedPageBreak/>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 xml:space="preserve">Выполнение презентаций </w:t>
      </w:r>
      <w:r w:rsidRPr="00B25F99">
        <w:rPr>
          <w:rFonts w:ascii="Times New Roman" w:hAnsi="Times New Roman" w:cs="Times New Roman"/>
          <w:sz w:val="24"/>
          <w:szCs w:val="24"/>
          <w:lang w:eastAsia="ar-SA"/>
        </w:rPr>
        <w:t xml:space="preserve">: </w:t>
      </w:r>
      <w:r w:rsidRPr="00B25F99">
        <w:rPr>
          <w:rFonts w:ascii="Times New Roman" w:hAnsi="Times New Roman" w:cs="Times New Roman"/>
          <w:iCs/>
          <w:sz w:val="24"/>
          <w:szCs w:val="24"/>
          <w:lang w:eastAsia="ar-SA"/>
        </w:rPr>
        <w:t xml:space="preserve">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1. Общие требования к презентации: </w:t>
      </w:r>
    </w:p>
    <w:p w:rsidR="00350BD2" w:rsidRPr="00B25F99" w:rsidRDefault="00350BD2" w:rsidP="00350BD2">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Презентация не должна быть меньше 10 слайдов. </w:t>
      </w:r>
    </w:p>
    <w:p w:rsidR="00350BD2" w:rsidRPr="00B25F99" w:rsidRDefault="00350BD2" w:rsidP="00350BD2">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350BD2" w:rsidRPr="00B25F99" w:rsidRDefault="00350BD2" w:rsidP="00350BD2">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Следующим слайдом должно быть содержание, где представлены основные этапы  презентации. </w:t>
      </w:r>
    </w:p>
    <w:p w:rsidR="00350BD2" w:rsidRPr="00B25F99" w:rsidRDefault="00350BD2" w:rsidP="00350BD2">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Дизайн-эргономические требования: сочетаемость цветов, ограниченное количество объектов на слайде, цвет текста. </w:t>
      </w:r>
    </w:p>
    <w:p w:rsidR="00350BD2" w:rsidRPr="00B25F99" w:rsidRDefault="00350BD2" w:rsidP="00350BD2">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 презентации необходимы импортированные объекты из существующих цифровых образовательных ресурсов. </w:t>
      </w:r>
    </w:p>
    <w:p w:rsidR="00350BD2" w:rsidRPr="00B25F99" w:rsidRDefault="00350BD2" w:rsidP="00350BD2">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последними слайдами урока-презентации должны быть глоссарий и список литературы.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sz w:val="24"/>
          <w:szCs w:val="24"/>
        </w:rPr>
        <w:t>Электронный ресурс «Русский язык».</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презентация</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определенной логической последовательности литературным языком</w:t>
      </w:r>
      <w:r w:rsidRPr="00B25F99">
        <w:rPr>
          <w:rFonts w:ascii="Times New Roman" w:hAnsi="Times New Roman" w:cs="Times New Roman"/>
          <w:sz w:val="24"/>
          <w:szCs w:val="24"/>
        </w:rPr>
        <w:b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определенной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350BD2" w:rsidRPr="00B25F99" w:rsidRDefault="00350BD2" w:rsidP="00350BD2">
      <w:pPr>
        <w:spacing w:after="0" w:line="240" w:lineRule="auto"/>
        <w:jc w:val="center"/>
        <w:rPr>
          <w:rFonts w:ascii="Times New Roman" w:hAnsi="Times New Roman" w:cs="Times New Roman"/>
          <w:sz w:val="24"/>
          <w:szCs w:val="24"/>
        </w:rPr>
      </w:pPr>
    </w:p>
    <w:p w:rsidR="00CA5345" w:rsidRPr="00B25F99" w:rsidRDefault="00CA5345" w:rsidP="00CA5345">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33</w:t>
      </w:r>
    </w:p>
    <w:p w:rsidR="00CA5345" w:rsidRPr="00B25F99" w:rsidRDefault="00CA5345" w:rsidP="00CA5345">
      <w:pPr>
        <w:spacing w:after="0" w:line="240" w:lineRule="auto"/>
        <w:jc w:val="center"/>
        <w:rPr>
          <w:rFonts w:ascii="Times New Roman" w:hAnsi="Times New Roman" w:cs="Times New Roman"/>
          <w:sz w:val="24"/>
          <w:szCs w:val="24"/>
        </w:rPr>
      </w:pP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Односложное простое предложение. </w:t>
      </w: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Выполнение презентаций</w:t>
      </w:r>
      <w:r w:rsidRPr="00B25F99">
        <w:rPr>
          <w:rFonts w:ascii="Times New Roman" w:hAnsi="Times New Roman" w:cs="Times New Roman"/>
          <w:iCs/>
          <w:sz w:val="24"/>
          <w:szCs w:val="24"/>
          <w:lang w:eastAsia="ar-SA"/>
        </w:rPr>
        <w:t>. Синонимика ряда однородных членов предложения с союзами и без союзов</w:t>
      </w:r>
      <w:r w:rsidRPr="00B25F99">
        <w:rPr>
          <w:rFonts w:ascii="Times New Roman" w:hAnsi="Times New Roman" w:cs="Times New Roman"/>
          <w:bCs/>
          <w:iCs/>
          <w:sz w:val="24"/>
          <w:szCs w:val="24"/>
          <w:lang w:eastAsia="ar-SA"/>
        </w:rPr>
        <w:t>.</w:t>
      </w:r>
      <w:r w:rsidRPr="00B25F99">
        <w:rPr>
          <w:rFonts w:ascii="Times New Roman" w:hAnsi="Times New Roman" w:cs="Times New Roman"/>
          <w:iCs/>
          <w:sz w:val="24"/>
          <w:szCs w:val="24"/>
          <w:lang w:eastAsia="ar-SA"/>
        </w:rPr>
        <w:t xml:space="preserve"> Стилистическая роль обособленных и необособленных членов предложения. </w:t>
      </w:r>
      <w:r w:rsidRPr="00B25F99">
        <w:rPr>
          <w:rFonts w:ascii="Times New Roman" w:hAnsi="Times New Roman" w:cs="Times New Roman"/>
          <w:sz w:val="24"/>
          <w:szCs w:val="24"/>
          <w:lang w:eastAsia="ar-SA"/>
        </w:rPr>
        <w:t>«Роль второстепенных членов предложения в построении текста», «Синонимия согласованных и несогласованных определений»</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1. Общие требования к презентации: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lastRenderedPageBreak/>
        <w:t xml:space="preserve">Презентация не должна быть меньше 10 слайдов.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Следующим слайдом должно быть содержание, где представлены основные этапы  презентации.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Дизайн-эргономические требования: сочетаемость цветов, ограниченное количество объектов на слайде, цвет текста.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 презентации необходимы импортированные объекты из существующих цифровых образовательных ресурсов.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последними слайдами урока-презентации должны быть глоссарий и список литературы. </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sz w:val="24"/>
          <w:szCs w:val="24"/>
        </w:rPr>
        <w:t>Электронный ресурс «Русский язык».</w:t>
      </w:r>
    </w:p>
    <w:p w:rsidR="00CA5345" w:rsidRPr="00B25F99" w:rsidRDefault="00CA5345" w:rsidP="00CA5345">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презентация</w:t>
      </w:r>
    </w:p>
    <w:p w:rsidR="00CA5345" w:rsidRPr="00B25F99" w:rsidRDefault="00CA5345" w:rsidP="00CA5345">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определенной логической последовательности литературным языком</w:t>
      </w:r>
      <w:r w:rsidRPr="00B25F99">
        <w:rPr>
          <w:rFonts w:ascii="Times New Roman" w:hAnsi="Times New Roman" w:cs="Times New Roman"/>
          <w:sz w:val="24"/>
          <w:szCs w:val="24"/>
        </w:rPr>
        <w:b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определенной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CA5345" w:rsidRPr="00B25F99" w:rsidRDefault="00CA5345" w:rsidP="00350BD2">
      <w:pPr>
        <w:spacing w:after="0" w:line="240" w:lineRule="auto"/>
        <w:jc w:val="center"/>
        <w:rPr>
          <w:rFonts w:ascii="Times New Roman" w:hAnsi="Times New Roman" w:cs="Times New Roman"/>
          <w:sz w:val="24"/>
          <w:szCs w:val="24"/>
        </w:rPr>
      </w:pPr>
    </w:p>
    <w:p w:rsidR="00CA5345" w:rsidRPr="00B25F99" w:rsidRDefault="00CA5345" w:rsidP="00CA5345">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34</w:t>
      </w:r>
    </w:p>
    <w:p w:rsidR="00CA5345" w:rsidRPr="00B25F99" w:rsidRDefault="00CA5345" w:rsidP="00CA5345">
      <w:pPr>
        <w:spacing w:after="0" w:line="240" w:lineRule="auto"/>
        <w:jc w:val="center"/>
        <w:rPr>
          <w:rFonts w:ascii="Times New Roman" w:hAnsi="Times New Roman" w:cs="Times New Roman"/>
          <w:sz w:val="24"/>
          <w:szCs w:val="24"/>
        </w:rPr>
      </w:pP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Односложное простое предложение. </w:t>
      </w:r>
    </w:p>
    <w:p w:rsidR="00CA5345" w:rsidRPr="00B25F99" w:rsidRDefault="00EE60CE"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 xml:space="preserve">Выполнение презентаций </w:t>
      </w:r>
      <w:r w:rsidRPr="00B25F99">
        <w:rPr>
          <w:rFonts w:ascii="Times New Roman" w:hAnsi="Times New Roman" w:cs="Times New Roman"/>
          <w:sz w:val="24"/>
          <w:szCs w:val="24"/>
          <w:lang w:eastAsia="ar-SA"/>
        </w:rPr>
        <w:t xml:space="preserve">: «Обстоятельства времени и места как средство связи предложений в тексте». </w:t>
      </w:r>
      <w:r w:rsidRPr="00B25F99">
        <w:rPr>
          <w:rFonts w:ascii="Times New Roman" w:hAnsi="Times New Roman" w:cs="Times New Roman"/>
          <w:spacing w:val="-4"/>
          <w:sz w:val="24"/>
          <w:szCs w:val="24"/>
          <w:lang w:eastAsia="ar-SA"/>
        </w:rPr>
        <w:t>Синонимия односоставных предложений», «Предложения односоставные и двусоставные как синтаксически</w:t>
      </w:r>
      <w:r w:rsidR="00214C91" w:rsidRPr="00B25F99">
        <w:rPr>
          <w:rFonts w:ascii="Times New Roman" w:hAnsi="Times New Roman" w:cs="Times New Roman"/>
          <w:spacing w:val="-4"/>
          <w:sz w:val="24"/>
          <w:szCs w:val="24"/>
          <w:lang w:eastAsia="ar-SA"/>
        </w:rPr>
        <w:t>е синонимы»</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1. Общие требования к презентации: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Презентация не должна быть меньше 10 слайдов.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Следующим слайдом должно быть содержание, где представлены основные этапы  презентации.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lastRenderedPageBreak/>
        <w:t xml:space="preserve">Дизайн-эргономические требования: сочетаемость цветов, ограниченное количество объектов на слайде, цвет текста.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 презентации необходимы импортированные объекты из существующих цифровых образовательных ресурсов.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последними слайдами урока-презентации должны быть глоссарий и список литературы. </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sz w:val="24"/>
          <w:szCs w:val="24"/>
        </w:rPr>
        <w:t>Электронный ресурс «Русский язык».</w:t>
      </w:r>
    </w:p>
    <w:p w:rsidR="00CA5345" w:rsidRPr="00B25F99" w:rsidRDefault="00CA5345" w:rsidP="00CA5345">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презентация</w:t>
      </w:r>
    </w:p>
    <w:p w:rsidR="00CA5345" w:rsidRPr="00B25F99" w:rsidRDefault="00CA5345" w:rsidP="00CA5345">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определенной логической последовательности литературным языком</w:t>
      </w:r>
      <w:r w:rsidRPr="00B25F99">
        <w:rPr>
          <w:rFonts w:ascii="Times New Roman" w:hAnsi="Times New Roman" w:cs="Times New Roman"/>
          <w:sz w:val="24"/>
          <w:szCs w:val="24"/>
        </w:rPr>
        <w:b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определенной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4A6EBA" w:rsidRPr="00B25F99" w:rsidRDefault="004A6EBA" w:rsidP="00CA5345">
      <w:pPr>
        <w:spacing w:after="0" w:line="240" w:lineRule="auto"/>
        <w:jc w:val="center"/>
        <w:rPr>
          <w:rFonts w:ascii="Times New Roman" w:hAnsi="Times New Roman" w:cs="Times New Roman"/>
          <w:sz w:val="24"/>
          <w:szCs w:val="24"/>
        </w:rPr>
      </w:pPr>
    </w:p>
    <w:p w:rsidR="00CA5345" w:rsidRPr="00B25F99" w:rsidRDefault="00214C91" w:rsidP="00CA5345">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35</w:t>
      </w: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Тема: Односложное простое предложение. </w:t>
      </w:r>
    </w:p>
    <w:p w:rsidR="00CA5345" w:rsidRPr="00B25F99" w:rsidRDefault="00EE60CE"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CA5345" w:rsidRPr="00B25F99" w:rsidRDefault="00CA5345" w:rsidP="00CA5345">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Наименование работы:</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6"/>
          <w:sz w:val="24"/>
          <w:szCs w:val="24"/>
          <w:lang w:eastAsia="ar-SA"/>
        </w:rPr>
        <w:t xml:space="preserve">Выполнение презентаций </w:t>
      </w:r>
      <w:r w:rsidRPr="00B25F99">
        <w:rPr>
          <w:rFonts w:ascii="Times New Roman" w:hAnsi="Times New Roman" w:cs="Times New Roman"/>
          <w:sz w:val="24"/>
          <w:szCs w:val="24"/>
          <w:lang w:eastAsia="ar-SA"/>
        </w:rPr>
        <w:t xml:space="preserve">: </w:t>
      </w:r>
      <w:r w:rsidRPr="00B25F99">
        <w:rPr>
          <w:rFonts w:ascii="Times New Roman" w:hAnsi="Times New Roman" w:cs="Times New Roman"/>
          <w:spacing w:val="-4"/>
          <w:sz w:val="24"/>
          <w:szCs w:val="24"/>
          <w:lang w:eastAsia="ar-SA"/>
        </w:rPr>
        <w:t xml:space="preserve">« Использование неполных предложений в речи». </w:t>
      </w:r>
      <w:r w:rsidRPr="00B25F99">
        <w:rPr>
          <w:rFonts w:ascii="Times New Roman" w:hAnsi="Times New Roman" w:cs="Times New Roman"/>
          <w:sz w:val="24"/>
          <w:szCs w:val="24"/>
          <w:lang w:eastAsia="ar-SA"/>
        </w:rPr>
        <w:t>«Употребление однородных членов предложения в разных стилях речи», «Синонимика ряда однородных членов предложения с союзами и без союзов».</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1. Общие требования к презентации: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Презентация не должна быть меньше 10 слайдов.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Следующим слайдом должно быть содержание, где представлены основные этапы  презентации.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Дизайн-эргономические требования: сочетаемость цветов, ограниченное количество объектов на слайде, цвет текста.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В презентации необходимы импортированные объекты из существующих цифровых образовательных ресурсов. </w:t>
      </w:r>
    </w:p>
    <w:p w:rsidR="00CA5345" w:rsidRPr="00B25F99" w:rsidRDefault="00CA5345" w:rsidP="00CA5345">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25F99">
        <w:rPr>
          <w:rFonts w:ascii="Times New Roman" w:eastAsia="Times New Roman" w:hAnsi="Times New Roman" w:cs="Times New Roman"/>
          <w:sz w:val="24"/>
          <w:szCs w:val="24"/>
          <w:lang w:eastAsia="ru-RU"/>
        </w:rPr>
        <w:t xml:space="preserve">последними слайдами урока-презентации должны быть глоссарий и список литературы. </w:t>
      </w:r>
    </w:p>
    <w:p w:rsidR="00CA5345" w:rsidRPr="00B25F99" w:rsidRDefault="00CA5345" w:rsidP="00CA5345">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sz w:val="24"/>
          <w:szCs w:val="24"/>
        </w:rPr>
        <w:t>Электронный ресурс «Русский язык».</w:t>
      </w:r>
    </w:p>
    <w:p w:rsidR="00CA5345" w:rsidRPr="00B25F99" w:rsidRDefault="00CA5345" w:rsidP="00CA5345">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lastRenderedPageBreak/>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презентация</w:t>
      </w:r>
    </w:p>
    <w:p w:rsidR="00CA5345" w:rsidRPr="00B25F99" w:rsidRDefault="00CA5345" w:rsidP="00CA5345">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r w:rsidRPr="00B25F99">
        <w:rPr>
          <w:rFonts w:ascii="Times New Roman" w:hAnsi="Times New Roman" w:cs="Times New Roman"/>
          <w:sz w:val="24"/>
          <w:szCs w:val="24"/>
        </w:rPr>
        <w:br/>
        <w:t>Отметка «5»:</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определенной логической последовательности литературным языком</w:t>
      </w:r>
      <w:r w:rsidRPr="00B25F99">
        <w:rPr>
          <w:rFonts w:ascii="Times New Roman" w:hAnsi="Times New Roman" w:cs="Times New Roman"/>
          <w:sz w:val="24"/>
          <w:szCs w:val="24"/>
        </w:rPr>
        <w:br/>
        <w:t>- ответ самостоятельный</w:t>
      </w:r>
      <w:r w:rsidRPr="00B25F99">
        <w:rPr>
          <w:rFonts w:ascii="Times New Roman" w:hAnsi="Times New Roman" w:cs="Times New Roman"/>
          <w:sz w:val="24"/>
          <w:szCs w:val="24"/>
        </w:rPr>
        <w:br/>
        <w:t>Отметка «4»:</w:t>
      </w:r>
      <w:r w:rsidRPr="00B25F99">
        <w:rPr>
          <w:rFonts w:ascii="Times New Roman" w:hAnsi="Times New Roman" w:cs="Times New Roman"/>
          <w:sz w:val="24"/>
          <w:szCs w:val="24"/>
        </w:rPr>
        <w:br/>
        <w:t>- ответ полный и правильный</w:t>
      </w:r>
      <w:r w:rsidRPr="00B25F99">
        <w:rPr>
          <w:rFonts w:ascii="Times New Roman" w:hAnsi="Times New Roman" w:cs="Times New Roman"/>
          <w:sz w:val="24"/>
          <w:szCs w:val="24"/>
        </w:rPr>
        <w:br/>
        <w:t>- материал изложен в определенной логической последовательности, но допущены две-три несущественные ошибки</w:t>
      </w:r>
      <w:r w:rsidRPr="00B25F99">
        <w:rPr>
          <w:rFonts w:ascii="Times New Roman" w:hAnsi="Times New Roman" w:cs="Times New Roman"/>
          <w:sz w:val="24"/>
          <w:szCs w:val="24"/>
        </w:rPr>
        <w:br/>
        <w:t>Отметка «3»:</w:t>
      </w:r>
      <w:r w:rsidRPr="00B25F99">
        <w:rPr>
          <w:rFonts w:ascii="Times New Roman" w:hAnsi="Times New Roman" w:cs="Times New Roman"/>
          <w:sz w:val="24"/>
          <w:szCs w:val="24"/>
        </w:rPr>
        <w:br/>
        <w:t>- ответ полный, но при этом допущена существенная ошибка или ответ неполный, несвязный</w:t>
      </w:r>
      <w:r w:rsidRPr="00B25F99">
        <w:rPr>
          <w:rFonts w:ascii="Times New Roman" w:hAnsi="Times New Roman" w:cs="Times New Roman"/>
          <w:sz w:val="24"/>
          <w:szCs w:val="24"/>
        </w:rPr>
        <w:br/>
        <w:t>Отметка «2»</w:t>
      </w:r>
      <w:r w:rsidRPr="00B25F99">
        <w:rPr>
          <w:rFonts w:ascii="Times New Roman" w:hAnsi="Times New Roman" w:cs="Times New Roman"/>
          <w:sz w:val="24"/>
          <w:szCs w:val="24"/>
        </w:rPr>
        <w:br/>
        <w:t>- при ответе обнаружено непонимание обучающимся основного содержания учебного материала.</w:t>
      </w:r>
      <w:r w:rsidRPr="00B25F99">
        <w:rPr>
          <w:rFonts w:ascii="Times New Roman" w:hAnsi="Times New Roman" w:cs="Times New Roman"/>
          <w:sz w:val="24"/>
          <w:szCs w:val="24"/>
        </w:rPr>
        <w:br/>
        <w:t>Отметка «1»:</w:t>
      </w:r>
      <w:r w:rsidRPr="00B25F99">
        <w:rPr>
          <w:rFonts w:ascii="Times New Roman" w:hAnsi="Times New Roman" w:cs="Times New Roman"/>
          <w:sz w:val="24"/>
          <w:szCs w:val="24"/>
        </w:rPr>
        <w:br/>
        <w:t>- отсутствие ответа.</w:t>
      </w:r>
    </w:p>
    <w:p w:rsidR="004A6EBA" w:rsidRPr="00B25F99" w:rsidRDefault="004A6EBA" w:rsidP="002D08A9">
      <w:pPr>
        <w:spacing w:after="0" w:line="240" w:lineRule="auto"/>
        <w:rPr>
          <w:rFonts w:ascii="Times New Roman" w:hAnsi="Times New Roman" w:cs="Times New Roman"/>
          <w:sz w:val="24"/>
          <w:szCs w:val="24"/>
        </w:rPr>
      </w:pPr>
    </w:p>
    <w:p w:rsidR="00350BD2" w:rsidRPr="00B25F99" w:rsidRDefault="00350BD2" w:rsidP="00350BD2">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w:t>
      </w:r>
      <w:r w:rsidR="003C0424" w:rsidRPr="00B25F99">
        <w:rPr>
          <w:rFonts w:ascii="Times New Roman" w:hAnsi="Times New Roman" w:cs="Times New Roman"/>
          <w:sz w:val="24"/>
          <w:szCs w:val="24"/>
        </w:rPr>
        <w:t>мостоятельная работа 36</w:t>
      </w:r>
    </w:p>
    <w:p w:rsidR="00EE60CE" w:rsidRPr="00B25F99" w:rsidRDefault="00350BD2" w:rsidP="00350BD2">
      <w:pPr>
        <w:spacing w:after="0" w:line="240" w:lineRule="auto"/>
        <w:jc w:val="both"/>
        <w:rPr>
          <w:rFonts w:ascii="Times New Roman" w:hAnsi="Times New Roman" w:cs="Times New Roman"/>
          <w:sz w:val="24"/>
          <w:szCs w:val="24"/>
          <w:lang w:eastAsia="ar-SA"/>
        </w:rPr>
      </w:pPr>
      <w:r w:rsidRPr="00B25F99">
        <w:rPr>
          <w:rFonts w:ascii="Times New Roman" w:hAnsi="Times New Roman" w:cs="Times New Roman"/>
          <w:sz w:val="24"/>
          <w:szCs w:val="24"/>
          <w:lang w:eastAsia="ar-SA"/>
        </w:rPr>
        <w:t xml:space="preserve">Тема: Составление  текста с использованием сложносочиненных предложений; с использованием сложноподчиненных  предложений;  с использованием бессоюзных сложных   предложений; </w:t>
      </w:r>
    </w:p>
    <w:p w:rsidR="00350BD2" w:rsidRPr="00B25F99" w:rsidRDefault="00350BD2" w:rsidP="00350BD2">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lang w:eastAsia="ar-SA"/>
        </w:rPr>
        <w:t xml:space="preserve"> </w:t>
      </w:r>
      <w:r w:rsidR="00EE60CE" w:rsidRPr="00B25F99">
        <w:rPr>
          <w:rFonts w:ascii="Times New Roman" w:hAnsi="Times New Roman" w:cs="Times New Roman"/>
          <w:sz w:val="24"/>
          <w:szCs w:val="24"/>
        </w:rPr>
        <w:t>Время на выполнение задания: 1час</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Составить   текст с использованием сложносочиненных предложений; с использованием сложноподчиненных  предложений;  с использованием бессоюзных сложных   предложений;    с использованием предложений разных видов связи</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2.Тема текста по выбору студента.</w:t>
      </w:r>
    </w:p>
    <w:p w:rsidR="00350BD2" w:rsidRPr="00B25F99" w:rsidRDefault="00350BD2" w:rsidP="00350BD2">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 </w:t>
      </w:r>
      <w:r w:rsidRPr="00B25F99">
        <w:rPr>
          <w:rFonts w:ascii="Times New Roman" w:hAnsi="Times New Roman" w:cs="Times New Roman"/>
          <w:color w:val="000000"/>
          <w:sz w:val="24"/>
          <w:szCs w:val="24"/>
          <w:lang w:eastAsia="ru-RU"/>
        </w:rPr>
        <w:t>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sz w:val="24"/>
          <w:szCs w:val="24"/>
        </w:rPr>
        <w:t>Электронный ресурс «Русский язык».</w:t>
      </w:r>
    </w:p>
    <w:p w:rsidR="00350BD2" w:rsidRPr="00B25F99" w:rsidRDefault="00350BD2" w:rsidP="00350BD2">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задания</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5-работа выполнена  на 90% и более</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4-работа выполнена на70% и более</w:t>
      </w:r>
    </w:p>
    <w:p w:rsidR="00350BD2" w:rsidRPr="00B25F99" w:rsidRDefault="00350BD2" w:rsidP="00350BD2">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3-работа выполнена на 50% и более</w:t>
      </w:r>
    </w:p>
    <w:p w:rsidR="00350BD2" w:rsidRPr="00B25F99" w:rsidRDefault="00350BD2" w:rsidP="00350BD2">
      <w:pPr>
        <w:spacing w:after="0" w:line="240" w:lineRule="auto"/>
        <w:rPr>
          <w:rFonts w:ascii="Times New Roman" w:hAnsi="Times New Roman" w:cs="Times New Roman"/>
          <w:color w:val="000000"/>
          <w:sz w:val="24"/>
          <w:szCs w:val="24"/>
          <w:lang w:eastAsia="ru-RU"/>
        </w:rPr>
      </w:pPr>
      <w:r w:rsidRPr="00B25F99">
        <w:rPr>
          <w:rFonts w:ascii="Times New Roman" w:hAnsi="Times New Roman" w:cs="Times New Roman"/>
          <w:bCs/>
          <w:sz w:val="24"/>
          <w:szCs w:val="24"/>
        </w:rPr>
        <w:t>2-работа выполнена  на 49 % и меньше.</w:t>
      </w:r>
      <w:r w:rsidRPr="00B25F99">
        <w:rPr>
          <w:rFonts w:ascii="Times New Roman" w:hAnsi="Times New Roman" w:cs="Times New Roman"/>
          <w:sz w:val="24"/>
          <w:szCs w:val="24"/>
        </w:rPr>
        <w:br/>
      </w:r>
    </w:p>
    <w:p w:rsidR="004A6EBA" w:rsidRPr="00B25F99" w:rsidRDefault="004A6EBA" w:rsidP="00EE60CE">
      <w:pPr>
        <w:spacing w:after="0" w:line="240" w:lineRule="auto"/>
        <w:jc w:val="center"/>
        <w:rPr>
          <w:rFonts w:ascii="Times New Roman" w:hAnsi="Times New Roman" w:cs="Times New Roman"/>
          <w:sz w:val="24"/>
          <w:szCs w:val="24"/>
        </w:rPr>
      </w:pPr>
    </w:p>
    <w:p w:rsidR="00EE60CE" w:rsidRPr="00B25F99" w:rsidRDefault="00EE60CE" w:rsidP="00EE60CE">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37</w:t>
      </w:r>
    </w:p>
    <w:p w:rsidR="00EE60CE" w:rsidRPr="00B25F99" w:rsidRDefault="00EE60CE" w:rsidP="00EE60CE">
      <w:pPr>
        <w:spacing w:after="0" w:line="240" w:lineRule="auto"/>
        <w:jc w:val="center"/>
        <w:rPr>
          <w:rFonts w:ascii="Times New Roman" w:hAnsi="Times New Roman" w:cs="Times New Roman"/>
          <w:sz w:val="24"/>
          <w:szCs w:val="24"/>
        </w:rPr>
      </w:pPr>
    </w:p>
    <w:p w:rsidR="00EE60CE" w:rsidRPr="00B25F99" w:rsidRDefault="00EE60CE" w:rsidP="00EE60CE">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lang w:eastAsia="ar-SA"/>
        </w:rPr>
        <w:t>Тема:  составление  текста  с использованием предложений разных видов связи</w:t>
      </w:r>
      <w:r w:rsidRPr="00B25F99">
        <w:rPr>
          <w:rFonts w:ascii="Times New Roman" w:hAnsi="Times New Roman" w:cs="Times New Roman"/>
          <w:iCs/>
          <w:sz w:val="24"/>
          <w:szCs w:val="24"/>
          <w:lang w:eastAsia="ar-SA"/>
        </w:rPr>
        <w:t xml:space="preserve"> </w:t>
      </w:r>
      <w:r w:rsidRPr="00B25F99">
        <w:rPr>
          <w:rFonts w:ascii="Times New Roman" w:hAnsi="Times New Roman" w:cs="Times New Roman"/>
          <w:sz w:val="24"/>
          <w:szCs w:val="24"/>
        </w:rPr>
        <w:t>Время на выполнение задания: 1 час</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Составить   текст с использованием сложносочиненных предложений; с использованием сложноподчиненных  предложений;  с использованием бессоюзных сложных   предложений;    с использованием предложений разных видов связи</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2.Тема текста по выбору студента.</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 </w:t>
      </w:r>
      <w:r w:rsidRPr="00B25F99">
        <w:rPr>
          <w:rFonts w:ascii="Times New Roman" w:hAnsi="Times New Roman" w:cs="Times New Roman"/>
          <w:color w:val="000000"/>
          <w:sz w:val="24"/>
          <w:szCs w:val="24"/>
          <w:lang w:eastAsia="ru-RU"/>
        </w:rPr>
        <w:t>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sz w:val="24"/>
          <w:szCs w:val="24"/>
        </w:rPr>
        <w:t>Электронный ресурс «Русский язык».</w:t>
      </w:r>
    </w:p>
    <w:p w:rsidR="00EE60CE" w:rsidRPr="00B25F99" w:rsidRDefault="00EE60CE" w:rsidP="00EE60CE">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задания</w:t>
      </w:r>
    </w:p>
    <w:p w:rsidR="00EE60CE" w:rsidRPr="00B25F99" w:rsidRDefault="00EE60CE" w:rsidP="00EE60CE">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lastRenderedPageBreak/>
        <w:t>Критерии оценки</w:t>
      </w:r>
      <w:r w:rsidRPr="00B25F99">
        <w:rPr>
          <w:rFonts w:ascii="Times New Roman" w:hAnsi="Times New Roman" w:cs="Times New Roman"/>
          <w:bCs/>
          <w:sz w:val="24"/>
          <w:szCs w:val="24"/>
        </w:rPr>
        <w:t xml:space="preserve">: </w:t>
      </w:r>
    </w:p>
    <w:p w:rsidR="00EE60CE" w:rsidRPr="00B25F99" w:rsidRDefault="00EE60CE" w:rsidP="00EE60CE">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5-работа выполнена  на 90% и более</w:t>
      </w:r>
    </w:p>
    <w:p w:rsidR="00EE60CE" w:rsidRPr="00B25F99" w:rsidRDefault="00EE60CE" w:rsidP="00EE60CE">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4-работа выполнена на70% и более</w:t>
      </w:r>
    </w:p>
    <w:p w:rsidR="00EE60CE" w:rsidRPr="00B25F99" w:rsidRDefault="00EE60CE" w:rsidP="00EE60CE">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3-работа выполнена на 50% и более</w:t>
      </w:r>
    </w:p>
    <w:p w:rsidR="00EE60CE" w:rsidRPr="00B25F99" w:rsidRDefault="00EE60CE" w:rsidP="00EE60CE">
      <w:pPr>
        <w:spacing w:after="0" w:line="240" w:lineRule="auto"/>
        <w:rPr>
          <w:rFonts w:ascii="Times New Roman" w:hAnsi="Times New Roman" w:cs="Times New Roman"/>
          <w:color w:val="000000"/>
          <w:sz w:val="24"/>
          <w:szCs w:val="24"/>
          <w:lang w:eastAsia="ru-RU"/>
        </w:rPr>
      </w:pPr>
      <w:r w:rsidRPr="00B25F99">
        <w:rPr>
          <w:rFonts w:ascii="Times New Roman" w:hAnsi="Times New Roman" w:cs="Times New Roman"/>
          <w:bCs/>
          <w:sz w:val="24"/>
          <w:szCs w:val="24"/>
        </w:rPr>
        <w:t>2-работа выполнена  на 49 % и меньше.</w:t>
      </w:r>
      <w:r w:rsidRPr="00B25F99">
        <w:rPr>
          <w:rFonts w:ascii="Times New Roman" w:hAnsi="Times New Roman" w:cs="Times New Roman"/>
          <w:sz w:val="24"/>
          <w:szCs w:val="24"/>
        </w:rPr>
        <w:br/>
      </w:r>
    </w:p>
    <w:p w:rsidR="004A6EBA" w:rsidRPr="00B25F99" w:rsidRDefault="004A6EBA" w:rsidP="00B25F99">
      <w:pPr>
        <w:spacing w:after="0" w:line="240" w:lineRule="auto"/>
        <w:rPr>
          <w:rFonts w:ascii="Times New Roman" w:hAnsi="Times New Roman" w:cs="Times New Roman"/>
          <w:sz w:val="24"/>
          <w:szCs w:val="24"/>
        </w:rPr>
      </w:pPr>
    </w:p>
    <w:p w:rsidR="00EE60CE" w:rsidRPr="00B25F99" w:rsidRDefault="00EE60CE" w:rsidP="00EE60CE">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38</w:t>
      </w:r>
    </w:p>
    <w:p w:rsidR="00EE60CE" w:rsidRPr="00B25F99" w:rsidRDefault="00EE60CE" w:rsidP="00EE60CE">
      <w:pPr>
        <w:spacing w:after="0" w:line="240" w:lineRule="auto"/>
        <w:jc w:val="both"/>
        <w:rPr>
          <w:rFonts w:ascii="Times New Roman" w:hAnsi="Times New Roman" w:cs="Times New Roman"/>
          <w:iCs/>
          <w:sz w:val="24"/>
          <w:szCs w:val="24"/>
          <w:lang w:eastAsia="ar-SA"/>
        </w:rPr>
      </w:pPr>
      <w:r w:rsidRPr="00B25F99">
        <w:rPr>
          <w:rFonts w:ascii="Times New Roman" w:hAnsi="Times New Roman" w:cs="Times New Roman"/>
          <w:sz w:val="24"/>
          <w:szCs w:val="24"/>
          <w:lang w:eastAsia="ar-SA"/>
        </w:rPr>
        <w:t xml:space="preserve">Тема: Составление текста </w:t>
      </w:r>
      <w:r w:rsidRPr="00B25F99">
        <w:rPr>
          <w:rFonts w:ascii="Times New Roman" w:hAnsi="Times New Roman" w:cs="Times New Roman"/>
          <w:iCs/>
          <w:sz w:val="24"/>
          <w:szCs w:val="24"/>
          <w:lang w:eastAsia="ar-SA"/>
        </w:rPr>
        <w:t xml:space="preserve">Синонимика простых и сложных предложений </w:t>
      </w:r>
      <w:r w:rsidRPr="00B25F99">
        <w:rPr>
          <w:rFonts w:ascii="Times New Roman" w:hAnsi="Times New Roman" w:cs="Times New Roman"/>
          <w:sz w:val="24"/>
          <w:szCs w:val="24"/>
          <w:lang w:eastAsia="ar-SA"/>
        </w:rPr>
        <w:t>(</w:t>
      </w:r>
      <w:r w:rsidRPr="00B25F99">
        <w:rPr>
          <w:rFonts w:ascii="Times New Roman" w:hAnsi="Times New Roman" w:cs="Times New Roman"/>
          <w:iCs/>
          <w:sz w:val="24"/>
          <w:szCs w:val="24"/>
          <w:lang w:eastAsia="ar-SA"/>
        </w:rPr>
        <w:t>простые и сложноподчиненные предложения, сложные союзные и бессоюзные предложения</w:t>
      </w:r>
    </w:p>
    <w:p w:rsidR="00EE60CE" w:rsidRPr="00B25F99" w:rsidRDefault="00EE60CE" w:rsidP="00EE60CE">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Составить   текст с использованием сложносочиненных предложений; с использованием сложноподчиненных  предложений;  с использованием бессоюзных сложных   предложений;    с использованием предложений разных видов связи</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2.Тема текста по выбору студента.</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 </w:t>
      </w:r>
      <w:r w:rsidRPr="00B25F99">
        <w:rPr>
          <w:rFonts w:ascii="Times New Roman" w:hAnsi="Times New Roman" w:cs="Times New Roman"/>
          <w:color w:val="000000"/>
          <w:sz w:val="24"/>
          <w:szCs w:val="24"/>
          <w:lang w:eastAsia="ru-RU"/>
        </w:rPr>
        <w:t>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sz w:val="24"/>
          <w:szCs w:val="24"/>
        </w:rPr>
        <w:t>Электронный ресурс «Русский язык».</w:t>
      </w:r>
    </w:p>
    <w:p w:rsidR="00EE60CE" w:rsidRPr="00B25F99" w:rsidRDefault="00EE60CE" w:rsidP="00EE60CE">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задания</w:t>
      </w:r>
    </w:p>
    <w:p w:rsidR="00EE60CE" w:rsidRPr="00B25F99" w:rsidRDefault="00EE60CE" w:rsidP="00EE60CE">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EE60CE" w:rsidRPr="00B25F99" w:rsidRDefault="00EE60CE" w:rsidP="00EE60CE">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5-работа выполнена  на 90% и более</w:t>
      </w:r>
    </w:p>
    <w:p w:rsidR="00EE60CE" w:rsidRPr="00B25F99" w:rsidRDefault="00EE60CE" w:rsidP="00EE60CE">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4-работа выполнена на70% и более</w:t>
      </w:r>
    </w:p>
    <w:p w:rsidR="00EE60CE" w:rsidRPr="00B25F99" w:rsidRDefault="00EE60CE" w:rsidP="00EE60CE">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3-работа выполнена на 50% и более</w:t>
      </w:r>
    </w:p>
    <w:p w:rsidR="004A6EBA" w:rsidRPr="00B25F99" w:rsidRDefault="00EE60CE" w:rsidP="00B25F99">
      <w:pPr>
        <w:spacing w:after="0" w:line="240" w:lineRule="auto"/>
        <w:rPr>
          <w:rFonts w:ascii="Times New Roman" w:hAnsi="Times New Roman" w:cs="Times New Roman"/>
          <w:color w:val="000000"/>
          <w:sz w:val="24"/>
          <w:szCs w:val="24"/>
          <w:lang w:eastAsia="ru-RU"/>
        </w:rPr>
      </w:pPr>
      <w:r w:rsidRPr="00B25F99">
        <w:rPr>
          <w:rFonts w:ascii="Times New Roman" w:hAnsi="Times New Roman" w:cs="Times New Roman"/>
          <w:bCs/>
          <w:sz w:val="24"/>
          <w:szCs w:val="24"/>
        </w:rPr>
        <w:t>2-работа выполнена  на 49 % и меньше.</w:t>
      </w:r>
      <w:r w:rsidRPr="00B25F99">
        <w:rPr>
          <w:rFonts w:ascii="Times New Roman" w:hAnsi="Times New Roman" w:cs="Times New Roman"/>
          <w:sz w:val="24"/>
          <w:szCs w:val="24"/>
        </w:rPr>
        <w:br/>
      </w:r>
    </w:p>
    <w:p w:rsidR="00EE60CE" w:rsidRPr="00B25F99" w:rsidRDefault="00EE60CE" w:rsidP="00EE60CE">
      <w:pPr>
        <w:spacing w:after="0" w:line="240" w:lineRule="auto"/>
        <w:jc w:val="center"/>
        <w:rPr>
          <w:rFonts w:ascii="Times New Roman" w:hAnsi="Times New Roman" w:cs="Times New Roman"/>
          <w:sz w:val="24"/>
          <w:szCs w:val="24"/>
        </w:rPr>
      </w:pPr>
      <w:r w:rsidRPr="00B25F99">
        <w:rPr>
          <w:rFonts w:ascii="Times New Roman" w:hAnsi="Times New Roman" w:cs="Times New Roman"/>
          <w:sz w:val="24"/>
          <w:szCs w:val="24"/>
        </w:rPr>
        <w:t>Самостоятельная работа 39</w:t>
      </w:r>
    </w:p>
    <w:p w:rsidR="00EE60CE" w:rsidRPr="00B25F99" w:rsidRDefault="00EE60CE" w:rsidP="00EE60CE">
      <w:pPr>
        <w:spacing w:after="0" w:line="240" w:lineRule="auto"/>
        <w:jc w:val="center"/>
        <w:rPr>
          <w:rFonts w:ascii="Times New Roman" w:hAnsi="Times New Roman" w:cs="Times New Roman"/>
          <w:sz w:val="24"/>
          <w:szCs w:val="24"/>
        </w:rPr>
      </w:pPr>
    </w:p>
    <w:p w:rsidR="00EE60CE" w:rsidRPr="00B25F99" w:rsidRDefault="00EE60CE" w:rsidP="00EE60CE">
      <w:pPr>
        <w:spacing w:after="0" w:line="240" w:lineRule="auto"/>
        <w:jc w:val="both"/>
        <w:rPr>
          <w:rFonts w:ascii="Times New Roman" w:hAnsi="Times New Roman" w:cs="Times New Roman"/>
          <w:iCs/>
          <w:sz w:val="24"/>
          <w:szCs w:val="24"/>
          <w:lang w:eastAsia="ar-SA"/>
        </w:rPr>
      </w:pPr>
      <w:r w:rsidRPr="00B25F99">
        <w:rPr>
          <w:rFonts w:ascii="Times New Roman" w:hAnsi="Times New Roman" w:cs="Times New Roman"/>
          <w:sz w:val="24"/>
          <w:szCs w:val="24"/>
          <w:lang w:eastAsia="ar-SA"/>
        </w:rPr>
        <w:t xml:space="preserve">Тема: </w:t>
      </w:r>
      <w:r w:rsidRPr="00B25F99">
        <w:rPr>
          <w:rFonts w:ascii="Times New Roman" w:hAnsi="Times New Roman" w:cs="Times New Roman"/>
          <w:iCs/>
          <w:sz w:val="24"/>
          <w:szCs w:val="24"/>
          <w:lang w:eastAsia="ar-SA"/>
        </w:rPr>
        <w:t>Синонимика сложносочиненных предложений с</w:t>
      </w:r>
      <w:r w:rsidRPr="00B25F99">
        <w:rPr>
          <w:rFonts w:ascii="Times New Roman" w:hAnsi="Times New Roman" w:cs="Times New Roman"/>
          <w:sz w:val="24"/>
          <w:szCs w:val="24"/>
          <w:lang w:eastAsia="ar-SA"/>
        </w:rPr>
        <w:t xml:space="preserve"> </w:t>
      </w:r>
      <w:r w:rsidRPr="00B25F99">
        <w:rPr>
          <w:rFonts w:ascii="Times New Roman" w:hAnsi="Times New Roman" w:cs="Times New Roman"/>
          <w:iCs/>
          <w:sz w:val="24"/>
          <w:szCs w:val="24"/>
          <w:lang w:eastAsia="ar-SA"/>
        </w:rPr>
        <w:t>различными союзами.</w:t>
      </w:r>
    </w:p>
    <w:p w:rsidR="00EE60CE" w:rsidRPr="00B25F99" w:rsidRDefault="00EE60CE" w:rsidP="00EE60CE">
      <w:pPr>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Время на выполнение задания: 1 час</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color w:val="000000"/>
          <w:sz w:val="24"/>
          <w:szCs w:val="24"/>
          <w:lang w:eastAsia="ru-RU"/>
        </w:rPr>
        <w:t>Цель работы:</w:t>
      </w:r>
      <w:r w:rsidRPr="00B25F99">
        <w:rPr>
          <w:rFonts w:ascii="Times New Roman" w:hAnsi="Times New Roman" w:cs="Times New Roman"/>
          <w:color w:val="FF0000"/>
          <w:sz w:val="24"/>
          <w:szCs w:val="24"/>
          <w:lang w:eastAsia="ru-RU"/>
        </w:rPr>
        <w:t xml:space="preserve"> </w:t>
      </w:r>
      <w:r w:rsidRPr="00B25F99">
        <w:rPr>
          <w:rFonts w:ascii="Times New Roman" w:hAnsi="Times New Roman" w:cs="Times New Roman"/>
          <w:sz w:val="24"/>
          <w:szCs w:val="24"/>
          <w:lang w:eastAsia="ru-RU"/>
        </w:rPr>
        <w:t>углубление и расширение полученных знаний и умений</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Задание. </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1.</w:t>
      </w:r>
      <w:r w:rsidRPr="00B25F99">
        <w:rPr>
          <w:rFonts w:ascii="Times New Roman" w:hAnsi="Times New Roman" w:cs="Times New Roman"/>
          <w:sz w:val="24"/>
          <w:szCs w:val="24"/>
          <w:lang w:eastAsia="ar-SA"/>
        </w:rPr>
        <w:t xml:space="preserve"> Составить   текст с использованием сложносочиненных предложений; с использованием сложноподчиненных  предложений;  с использованием бессоюзных сложных   предложений;    с использованием предложений разных видов связи</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2.Тема текста по выбору студента.</w:t>
      </w:r>
    </w:p>
    <w:p w:rsidR="00EE60CE" w:rsidRPr="00B25F99" w:rsidRDefault="00EE60CE" w:rsidP="00EE60CE">
      <w:pPr>
        <w:tabs>
          <w:tab w:val="left" w:pos="6120"/>
        </w:tabs>
        <w:spacing w:after="0" w:line="240" w:lineRule="auto"/>
        <w:jc w:val="both"/>
        <w:rPr>
          <w:rFonts w:ascii="Times New Roman" w:hAnsi="Times New Roman" w:cs="Times New Roman"/>
          <w:sz w:val="24"/>
          <w:szCs w:val="24"/>
        </w:rPr>
      </w:pPr>
      <w:r w:rsidRPr="00B25F99">
        <w:rPr>
          <w:rFonts w:ascii="Times New Roman" w:hAnsi="Times New Roman" w:cs="Times New Roman"/>
          <w:sz w:val="24"/>
          <w:szCs w:val="24"/>
        </w:rPr>
        <w:t xml:space="preserve"> </w:t>
      </w:r>
      <w:r w:rsidRPr="00B25F99">
        <w:rPr>
          <w:rFonts w:ascii="Times New Roman" w:hAnsi="Times New Roman" w:cs="Times New Roman"/>
          <w:color w:val="000000"/>
          <w:sz w:val="24"/>
          <w:szCs w:val="24"/>
          <w:lang w:eastAsia="ru-RU"/>
        </w:rPr>
        <w:t>Источники: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sz w:val="24"/>
          <w:szCs w:val="24"/>
        </w:rPr>
        <w:t>Электронный ресурс «Русский язык».</w:t>
      </w:r>
    </w:p>
    <w:p w:rsidR="00EE60CE" w:rsidRPr="00B25F99" w:rsidRDefault="00EE60CE" w:rsidP="00EE60CE">
      <w:pPr>
        <w:spacing w:after="0" w:line="240" w:lineRule="auto"/>
        <w:rPr>
          <w:rFonts w:ascii="Times New Roman" w:hAnsi="Times New Roman" w:cs="Times New Roman"/>
          <w:iCs/>
          <w:sz w:val="24"/>
          <w:szCs w:val="24"/>
          <w:lang w:eastAsia="ru-RU"/>
        </w:rPr>
      </w:pPr>
      <w:r w:rsidRPr="00B25F99">
        <w:rPr>
          <w:rFonts w:ascii="Times New Roman" w:hAnsi="Times New Roman" w:cs="Times New Roman"/>
          <w:color w:val="000000"/>
          <w:sz w:val="24"/>
          <w:szCs w:val="24"/>
          <w:lang w:eastAsia="ru-RU"/>
        </w:rPr>
        <w:t>Форма отчетности:</w:t>
      </w:r>
      <w:r w:rsidRPr="00B25F99">
        <w:rPr>
          <w:rFonts w:ascii="Times New Roman" w:hAnsi="Times New Roman" w:cs="Times New Roman"/>
          <w:iCs/>
          <w:color w:val="FF0000"/>
          <w:sz w:val="24"/>
          <w:szCs w:val="24"/>
          <w:lang w:eastAsia="ru-RU"/>
        </w:rPr>
        <w:t xml:space="preserve"> </w:t>
      </w:r>
      <w:r w:rsidRPr="00B25F99">
        <w:rPr>
          <w:rFonts w:ascii="Times New Roman" w:hAnsi="Times New Roman" w:cs="Times New Roman"/>
          <w:iCs/>
          <w:sz w:val="24"/>
          <w:szCs w:val="24"/>
          <w:lang w:eastAsia="ru-RU"/>
        </w:rPr>
        <w:t>письменное выполнение задания</w:t>
      </w:r>
    </w:p>
    <w:p w:rsidR="00EE60CE" w:rsidRPr="00B25F99" w:rsidRDefault="00EE60CE" w:rsidP="00EE60CE">
      <w:pPr>
        <w:spacing w:after="0" w:line="240" w:lineRule="auto"/>
        <w:rPr>
          <w:rFonts w:ascii="Times New Roman" w:hAnsi="Times New Roman" w:cs="Times New Roman"/>
          <w:bCs/>
          <w:sz w:val="24"/>
          <w:szCs w:val="24"/>
        </w:rPr>
      </w:pPr>
      <w:r w:rsidRPr="00B25F99">
        <w:rPr>
          <w:rFonts w:ascii="Times New Roman" w:hAnsi="Times New Roman" w:cs="Times New Roman"/>
          <w:color w:val="000000"/>
          <w:sz w:val="24"/>
          <w:szCs w:val="24"/>
          <w:lang w:eastAsia="ru-RU"/>
        </w:rPr>
        <w:t>Критерии оценки</w:t>
      </w:r>
      <w:r w:rsidRPr="00B25F99">
        <w:rPr>
          <w:rFonts w:ascii="Times New Roman" w:hAnsi="Times New Roman" w:cs="Times New Roman"/>
          <w:bCs/>
          <w:sz w:val="24"/>
          <w:szCs w:val="24"/>
        </w:rPr>
        <w:t xml:space="preserve">: </w:t>
      </w:r>
    </w:p>
    <w:p w:rsidR="00EE60CE" w:rsidRPr="00B25F99" w:rsidRDefault="00EE60CE" w:rsidP="00EE60CE">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5-работа выполнена  на 90% и более</w:t>
      </w:r>
    </w:p>
    <w:p w:rsidR="00EE60CE" w:rsidRPr="00B25F99" w:rsidRDefault="00EE60CE" w:rsidP="00EE60CE">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4-работа выполнена на70% и более</w:t>
      </w:r>
    </w:p>
    <w:p w:rsidR="00EE60CE" w:rsidRPr="00B25F99" w:rsidRDefault="00EE60CE" w:rsidP="00EE60CE">
      <w:pPr>
        <w:spacing w:after="0" w:line="240" w:lineRule="auto"/>
        <w:rPr>
          <w:rFonts w:ascii="Times New Roman" w:hAnsi="Times New Roman" w:cs="Times New Roman"/>
          <w:bCs/>
          <w:sz w:val="24"/>
          <w:szCs w:val="24"/>
        </w:rPr>
      </w:pPr>
      <w:r w:rsidRPr="00B25F99">
        <w:rPr>
          <w:rFonts w:ascii="Times New Roman" w:hAnsi="Times New Roman" w:cs="Times New Roman"/>
          <w:bCs/>
          <w:sz w:val="24"/>
          <w:szCs w:val="24"/>
        </w:rPr>
        <w:t>3-работа выполнена на 50% и более</w:t>
      </w:r>
    </w:p>
    <w:p w:rsidR="00EE60CE" w:rsidRPr="00B25F99" w:rsidRDefault="00EE60CE" w:rsidP="00B25F99">
      <w:pPr>
        <w:spacing w:after="0" w:line="240" w:lineRule="auto"/>
        <w:rPr>
          <w:rFonts w:ascii="Times New Roman" w:hAnsi="Times New Roman" w:cs="Times New Roman"/>
          <w:color w:val="000000"/>
          <w:sz w:val="24"/>
          <w:szCs w:val="24"/>
          <w:lang w:eastAsia="ru-RU"/>
        </w:rPr>
      </w:pPr>
      <w:r w:rsidRPr="00B25F99">
        <w:rPr>
          <w:rFonts w:ascii="Times New Roman" w:hAnsi="Times New Roman" w:cs="Times New Roman"/>
          <w:bCs/>
          <w:sz w:val="24"/>
          <w:szCs w:val="24"/>
        </w:rPr>
        <w:t>2-работа выполнена  на 49 % и меньше.</w:t>
      </w:r>
      <w:r w:rsidRPr="00B25F99">
        <w:rPr>
          <w:rFonts w:ascii="Times New Roman" w:hAnsi="Times New Roman" w:cs="Times New Roman"/>
          <w:sz w:val="24"/>
          <w:szCs w:val="24"/>
        </w:rPr>
        <w:br/>
      </w:r>
    </w:p>
    <w:p w:rsidR="00EE60CE" w:rsidRPr="00B25F99" w:rsidRDefault="00EE60CE" w:rsidP="00EE60CE">
      <w:pPr>
        <w:spacing w:after="0" w:line="240" w:lineRule="auto"/>
        <w:rPr>
          <w:rFonts w:ascii="Times New Roman" w:eastAsia="Times New Roman" w:hAnsi="Times New Roman" w:cs="Times New Roman"/>
          <w:b/>
          <w:bCs/>
          <w:sz w:val="24"/>
          <w:szCs w:val="24"/>
          <w:lang w:eastAsia="ru-RU"/>
        </w:rPr>
      </w:pPr>
    </w:p>
    <w:p w:rsidR="00350BD2" w:rsidRPr="00B25F99" w:rsidRDefault="00350BD2" w:rsidP="00350BD2">
      <w:pPr>
        <w:keepNext/>
        <w:keepLines/>
        <w:spacing w:after="0" w:line="240" w:lineRule="auto"/>
        <w:jc w:val="center"/>
        <w:outlineLvl w:val="1"/>
        <w:rPr>
          <w:rFonts w:ascii="Times New Roman" w:eastAsia="Times New Roman" w:hAnsi="Times New Roman" w:cs="Times New Roman"/>
          <w:b/>
          <w:bCs/>
          <w:sz w:val="24"/>
          <w:szCs w:val="24"/>
          <w:lang w:eastAsia="ru-RU"/>
        </w:rPr>
      </w:pPr>
      <w:r w:rsidRPr="00B25F99">
        <w:rPr>
          <w:rFonts w:ascii="Times New Roman" w:eastAsia="Times New Roman" w:hAnsi="Times New Roman" w:cs="Times New Roman"/>
          <w:b/>
          <w:bCs/>
          <w:sz w:val="24"/>
          <w:szCs w:val="24"/>
          <w:lang w:eastAsia="ru-RU"/>
        </w:rPr>
        <w:t>Перечень рекомендуемых учебных изданий, интернет-ресурсов, дополнительной литературы</w:t>
      </w:r>
    </w:p>
    <w:p w:rsidR="00B25F99" w:rsidRPr="00B25F99" w:rsidRDefault="00B25F99" w:rsidP="00350BD2">
      <w:pPr>
        <w:keepNext/>
        <w:keepLines/>
        <w:spacing w:after="0" w:line="240" w:lineRule="auto"/>
        <w:jc w:val="center"/>
        <w:outlineLvl w:val="1"/>
        <w:rPr>
          <w:rFonts w:ascii="Times New Roman" w:eastAsia="Times New Roman" w:hAnsi="Times New Roman" w:cs="Times New Roman"/>
          <w:b/>
          <w:bCs/>
          <w:sz w:val="24"/>
          <w:szCs w:val="24"/>
          <w:lang w:eastAsia="ru-RU"/>
        </w:rPr>
      </w:pPr>
    </w:p>
    <w:p w:rsidR="00B25F99" w:rsidRPr="00B25F99" w:rsidRDefault="00B25F99" w:rsidP="00B25F99">
      <w:pPr>
        <w:spacing w:after="0" w:line="240" w:lineRule="auto"/>
        <w:jc w:val="both"/>
        <w:rPr>
          <w:rFonts w:ascii="Times New Roman" w:eastAsia="Times New Roman" w:hAnsi="Times New Roman" w:cs="Times New Roman"/>
          <w:b/>
          <w:sz w:val="24"/>
          <w:szCs w:val="24"/>
          <w:lang w:eastAsia="ru-RU"/>
        </w:rPr>
      </w:pPr>
      <w:r w:rsidRPr="00B25F99">
        <w:rPr>
          <w:rFonts w:ascii="Times New Roman" w:eastAsia="Times New Roman" w:hAnsi="Times New Roman" w:cs="Times New Roman"/>
          <w:b/>
          <w:sz w:val="24"/>
          <w:szCs w:val="24"/>
          <w:lang w:eastAsia="ru-RU"/>
        </w:rPr>
        <w:t>Основная литература</w:t>
      </w:r>
    </w:p>
    <w:p w:rsidR="00B25F99" w:rsidRPr="00B25F99" w:rsidRDefault="00B25F99" w:rsidP="00B25F99">
      <w:pPr>
        <w:widowControl w:val="0"/>
        <w:overflowPunct w:val="0"/>
        <w:autoSpaceDE w:val="0"/>
        <w:autoSpaceDN w:val="0"/>
        <w:adjustRightInd w:val="0"/>
        <w:spacing w:after="0" w:line="240" w:lineRule="auto"/>
        <w:rPr>
          <w:rFonts w:ascii="Times New Roman" w:eastAsia="Calibri" w:hAnsi="Times New Roman" w:cs="Times New Roman"/>
          <w:sz w:val="24"/>
          <w:szCs w:val="24"/>
        </w:rPr>
      </w:pPr>
      <w:r w:rsidRPr="00B25F99">
        <w:rPr>
          <w:rFonts w:ascii="Times New Roman" w:eastAsia="Calibri" w:hAnsi="Times New Roman" w:cs="Times New Roman"/>
          <w:iCs/>
          <w:sz w:val="24"/>
          <w:szCs w:val="24"/>
        </w:rPr>
        <w:t xml:space="preserve">1. Гольцова Н.Г.,Шамшин И.В.  </w:t>
      </w:r>
      <w:r w:rsidRPr="00B25F99">
        <w:rPr>
          <w:rFonts w:ascii="Times New Roman" w:eastAsia="Calibri" w:hAnsi="Times New Roman" w:cs="Times New Roman"/>
          <w:sz w:val="24"/>
          <w:szCs w:val="24"/>
        </w:rPr>
        <w:t>Русский язык в 2 частях 10-11кл.- «Русское слово», 2020.</w:t>
      </w:r>
    </w:p>
    <w:p w:rsidR="00B25F99" w:rsidRPr="00B25F99" w:rsidRDefault="00B25F99" w:rsidP="00B25F99">
      <w:pPr>
        <w:autoSpaceDE w:val="0"/>
        <w:autoSpaceDN w:val="0"/>
        <w:adjustRightInd w:val="0"/>
        <w:spacing w:after="0" w:line="240" w:lineRule="auto"/>
        <w:ind w:hanging="280"/>
        <w:jc w:val="both"/>
        <w:outlineLvl w:val="0"/>
        <w:rPr>
          <w:rFonts w:ascii="Times New Roman" w:eastAsia="Times New Roman" w:hAnsi="Times New Roman" w:cs="Times New Roman"/>
          <w:b/>
          <w:color w:val="000000"/>
          <w:sz w:val="24"/>
          <w:szCs w:val="24"/>
          <w:lang w:eastAsia="ru-RU"/>
        </w:rPr>
      </w:pPr>
      <w:r w:rsidRPr="00B25F99">
        <w:rPr>
          <w:rFonts w:ascii="Times New Roman" w:eastAsia="Times New Roman" w:hAnsi="Times New Roman" w:cs="Times New Roman"/>
          <w:b/>
          <w:color w:val="000000"/>
          <w:sz w:val="24"/>
          <w:szCs w:val="24"/>
          <w:lang w:eastAsia="ru-RU"/>
        </w:rPr>
        <w:t xml:space="preserve">    Дополнительная литература:  </w:t>
      </w:r>
    </w:p>
    <w:p w:rsidR="00B25F99" w:rsidRPr="00B25F99" w:rsidRDefault="00B25F99" w:rsidP="00B25F99">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xml:space="preserve">1.Рыбченкова Л.М., Александрова О.М. Русский язык 10-11. –Просвещение, 2020. </w:t>
      </w:r>
    </w:p>
    <w:p w:rsidR="00B25F99" w:rsidRPr="00B25F99" w:rsidRDefault="00B25F99" w:rsidP="00B25F9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xml:space="preserve">2.Сенина Н.А. Русский язык. Подготовка к ЕГЭ.– Ростов – на Дону.-2018. </w:t>
      </w:r>
    </w:p>
    <w:p w:rsidR="00B25F99" w:rsidRPr="00B25F99" w:rsidRDefault="00B25F99" w:rsidP="00B25F99">
      <w:pPr>
        <w:autoSpaceDE w:val="0"/>
        <w:autoSpaceDN w:val="0"/>
        <w:adjustRightInd w:val="0"/>
        <w:spacing w:after="0" w:line="240" w:lineRule="auto"/>
        <w:outlineLvl w:val="0"/>
        <w:rPr>
          <w:rFonts w:ascii="Times New Roman" w:eastAsia="Times New Roman" w:hAnsi="Times New Roman" w:cs="Times New Roman"/>
          <w:b/>
          <w:color w:val="000000"/>
          <w:sz w:val="24"/>
          <w:szCs w:val="24"/>
          <w:lang w:eastAsia="ru-RU"/>
        </w:rPr>
      </w:pPr>
      <w:r w:rsidRPr="00B25F99">
        <w:rPr>
          <w:rFonts w:ascii="Times New Roman" w:eastAsia="Times New Roman" w:hAnsi="Times New Roman" w:cs="Times New Roman"/>
          <w:b/>
          <w:color w:val="000000"/>
          <w:sz w:val="24"/>
          <w:szCs w:val="24"/>
          <w:lang w:eastAsia="ru-RU"/>
        </w:rPr>
        <w:lastRenderedPageBreak/>
        <w:t>Электронные ресурсы:</w:t>
      </w:r>
    </w:p>
    <w:p w:rsidR="00B25F99" w:rsidRPr="00B25F99" w:rsidRDefault="00B25F99" w:rsidP="00B25F9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xml:space="preserve">1.Электронный ресурс «ГРАМОТА.РУ». Форма доступа: www.gramota.ru </w:t>
      </w:r>
    </w:p>
    <w:p w:rsidR="00B25F99" w:rsidRPr="00B25F99" w:rsidRDefault="00B25F99" w:rsidP="00B25F9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xml:space="preserve">2.Электронный ресурс «Электронная версия газеты «Русский язык». Форма доступа: rus.1september.ru </w:t>
      </w:r>
    </w:p>
    <w:p w:rsidR="00B25F99" w:rsidRPr="00B25F99" w:rsidRDefault="00B25F99" w:rsidP="00B25F9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xml:space="preserve">3.Электронный ресурс «Русский язык». Форма доступа: www.alleng.ru </w:t>
      </w:r>
    </w:p>
    <w:p w:rsidR="00B25F99" w:rsidRPr="00B25F99" w:rsidRDefault="00B25F99" w:rsidP="00B25F9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xml:space="preserve">4.Электронный ресурс «Кабинет русского языка». Форма доступа: ruslit.ioso.ru </w:t>
      </w:r>
    </w:p>
    <w:p w:rsidR="00B25F99" w:rsidRPr="00B25F99" w:rsidRDefault="00B25F99" w:rsidP="00B25F9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B25F99">
        <w:rPr>
          <w:rFonts w:ascii="Times New Roman" w:eastAsia="Times New Roman" w:hAnsi="Times New Roman" w:cs="Times New Roman"/>
          <w:color w:val="000000"/>
          <w:sz w:val="24"/>
          <w:szCs w:val="24"/>
          <w:lang w:eastAsia="ru-RU"/>
        </w:rPr>
        <w:t xml:space="preserve">5.Электронный ресурс «Русский язык». Форма доступа: </w:t>
      </w:r>
      <w:hyperlink r:id="rId9" w:history="1">
        <w:r w:rsidRPr="00B25F99">
          <w:rPr>
            <w:rFonts w:ascii="Times New Roman" w:eastAsia="Times New Roman" w:hAnsi="Times New Roman" w:cs="Times New Roman"/>
            <w:color w:val="0000FF"/>
            <w:sz w:val="24"/>
            <w:szCs w:val="24"/>
            <w:u w:val="single"/>
            <w:lang w:eastAsia="ru-RU"/>
          </w:rPr>
          <w:t>www.gramma.ru</w:t>
        </w:r>
      </w:hyperlink>
    </w:p>
    <w:p w:rsidR="004A6EBA" w:rsidRPr="00B25F99" w:rsidRDefault="00B25F99" w:rsidP="00B25F99">
      <w:pPr>
        <w:keepNext/>
        <w:keepLines/>
        <w:spacing w:after="0" w:line="240" w:lineRule="auto"/>
        <w:outlineLvl w:val="1"/>
        <w:rPr>
          <w:rFonts w:ascii="Times New Roman" w:eastAsia="Times New Roman" w:hAnsi="Times New Roman" w:cs="Times New Roman"/>
          <w:b/>
          <w:bCs/>
          <w:sz w:val="24"/>
          <w:szCs w:val="24"/>
          <w:lang w:eastAsia="ru-RU"/>
        </w:rPr>
      </w:pPr>
      <w:r w:rsidRPr="00B25F99">
        <w:rPr>
          <w:rFonts w:ascii="Times New Roman" w:eastAsia="Times New Roman" w:hAnsi="Times New Roman" w:cs="Times New Roman"/>
          <w:b/>
          <w:bCs/>
          <w:sz w:val="24"/>
          <w:szCs w:val="24"/>
          <w:lang w:eastAsia="ru-RU"/>
        </w:rPr>
        <w:t>Словари</w:t>
      </w:r>
    </w:p>
    <w:p w:rsidR="00350BD2" w:rsidRPr="00B25F99" w:rsidRDefault="00350BD2" w:rsidP="004A6EBA">
      <w:pPr>
        <w:widowControl w:val="0"/>
        <w:numPr>
          <w:ilvl w:val="0"/>
          <w:numId w:val="20"/>
        </w:numPr>
        <w:overflowPunct w:val="0"/>
        <w:autoSpaceDE w:val="0"/>
        <w:autoSpaceDN w:val="0"/>
        <w:adjustRightInd w:val="0"/>
        <w:spacing w:after="0" w:line="240" w:lineRule="auto"/>
        <w:ind w:left="0" w:firstLine="0"/>
        <w:rPr>
          <w:rFonts w:ascii="Times New Roman" w:hAnsi="Times New Roman" w:cs="Times New Roman"/>
          <w:sz w:val="24"/>
          <w:szCs w:val="24"/>
        </w:rPr>
      </w:pPr>
      <w:r w:rsidRPr="00B25F99">
        <w:rPr>
          <w:rFonts w:ascii="Times New Roman" w:hAnsi="Times New Roman" w:cs="Times New Roman"/>
          <w:iCs/>
          <w:sz w:val="24"/>
          <w:szCs w:val="24"/>
        </w:rPr>
        <w:t xml:space="preserve">Горбачевич К.С. </w:t>
      </w:r>
      <w:r w:rsidRPr="00B25F99">
        <w:rPr>
          <w:rFonts w:ascii="Times New Roman" w:hAnsi="Times New Roman" w:cs="Times New Roman"/>
          <w:sz w:val="24"/>
          <w:szCs w:val="24"/>
        </w:rPr>
        <w:t>Словарь трудностей современного русского языка. —</w:t>
      </w:r>
      <w:r w:rsidRPr="00B25F99">
        <w:rPr>
          <w:rFonts w:ascii="Times New Roman" w:hAnsi="Times New Roman" w:cs="Times New Roman"/>
          <w:iCs/>
          <w:sz w:val="24"/>
          <w:szCs w:val="24"/>
        </w:rPr>
        <w:t xml:space="preserve"> [Электронный ресурс ]</w:t>
      </w:r>
    </w:p>
    <w:p w:rsidR="00350BD2" w:rsidRPr="00B25F99" w:rsidRDefault="00350BD2" w:rsidP="004A6EBA">
      <w:pPr>
        <w:widowControl w:val="0"/>
        <w:numPr>
          <w:ilvl w:val="0"/>
          <w:numId w:val="20"/>
        </w:numPr>
        <w:overflowPunct w:val="0"/>
        <w:autoSpaceDE w:val="0"/>
        <w:autoSpaceDN w:val="0"/>
        <w:adjustRightInd w:val="0"/>
        <w:spacing w:after="0" w:line="240" w:lineRule="auto"/>
        <w:ind w:left="0" w:firstLine="0"/>
        <w:rPr>
          <w:rFonts w:ascii="Times New Roman" w:hAnsi="Times New Roman" w:cs="Times New Roman"/>
          <w:sz w:val="24"/>
          <w:szCs w:val="24"/>
        </w:rPr>
      </w:pPr>
      <w:r w:rsidRPr="00B25F99">
        <w:rPr>
          <w:rFonts w:ascii="Times New Roman" w:hAnsi="Times New Roman" w:cs="Times New Roman"/>
          <w:iCs/>
          <w:sz w:val="24"/>
          <w:szCs w:val="24"/>
        </w:rPr>
        <w:t xml:space="preserve">Иванова О.Е., Лопатин В.В., Нечаева И.В., Чельцова Л.К. </w:t>
      </w:r>
      <w:r w:rsidRPr="00B25F99">
        <w:rPr>
          <w:rFonts w:ascii="Times New Roman" w:hAnsi="Times New Roman" w:cs="Times New Roman"/>
          <w:sz w:val="24"/>
          <w:szCs w:val="24"/>
        </w:rPr>
        <w:t>Русский орфографический</w:t>
      </w:r>
      <w:r w:rsidRPr="00B25F99">
        <w:rPr>
          <w:rFonts w:ascii="Times New Roman" w:hAnsi="Times New Roman" w:cs="Times New Roman"/>
          <w:iCs/>
          <w:sz w:val="24"/>
          <w:szCs w:val="24"/>
        </w:rPr>
        <w:t xml:space="preserve"> </w:t>
      </w:r>
      <w:r w:rsidRPr="00B25F99">
        <w:rPr>
          <w:rFonts w:ascii="Times New Roman" w:hAnsi="Times New Roman" w:cs="Times New Roman"/>
          <w:sz w:val="24"/>
          <w:szCs w:val="24"/>
        </w:rPr>
        <w:t>словарь: около 180 000 слов  —</w:t>
      </w:r>
      <w:r w:rsidRPr="00B25F99">
        <w:rPr>
          <w:rFonts w:ascii="Times New Roman" w:hAnsi="Times New Roman" w:cs="Times New Roman"/>
          <w:iCs/>
          <w:sz w:val="24"/>
          <w:szCs w:val="24"/>
        </w:rPr>
        <w:t xml:space="preserve"> [Электронный ресурс ]</w:t>
      </w:r>
    </w:p>
    <w:p w:rsidR="00350BD2" w:rsidRPr="00B25F99" w:rsidRDefault="00350BD2" w:rsidP="004A6EBA">
      <w:pPr>
        <w:widowControl w:val="0"/>
        <w:numPr>
          <w:ilvl w:val="0"/>
          <w:numId w:val="20"/>
        </w:numPr>
        <w:overflowPunct w:val="0"/>
        <w:autoSpaceDE w:val="0"/>
        <w:autoSpaceDN w:val="0"/>
        <w:adjustRightInd w:val="0"/>
        <w:spacing w:after="0" w:line="240" w:lineRule="auto"/>
        <w:ind w:left="0" w:firstLine="0"/>
        <w:rPr>
          <w:rFonts w:ascii="Times New Roman" w:hAnsi="Times New Roman" w:cs="Times New Roman"/>
          <w:sz w:val="24"/>
          <w:szCs w:val="24"/>
        </w:rPr>
      </w:pPr>
      <w:r w:rsidRPr="00B25F99">
        <w:rPr>
          <w:rFonts w:ascii="Times New Roman" w:hAnsi="Times New Roman" w:cs="Times New Roman"/>
          <w:iCs/>
          <w:sz w:val="24"/>
          <w:szCs w:val="24"/>
        </w:rPr>
        <w:t xml:space="preserve">Лекант П.А., Леденева В.В. </w:t>
      </w:r>
      <w:r w:rsidRPr="00B25F99">
        <w:rPr>
          <w:rFonts w:ascii="Times New Roman" w:hAnsi="Times New Roman" w:cs="Times New Roman"/>
          <w:sz w:val="24"/>
          <w:szCs w:val="24"/>
        </w:rPr>
        <w:t>Школьный орфоэпический словарь русского языка. ——</w:t>
      </w:r>
      <w:r w:rsidRPr="00B25F99">
        <w:rPr>
          <w:rFonts w:ascii="Times New Roman" w:hAnsi="Times New Roman" w:cs="Times New Roman"/>
          <w:iCs/>
          <w:sz w:val="24"/>
          <w:szCs w:val="24"/>
        </w:rPr>
        <w:t xml:space="preserve"> [Электронный ресурс ]</w:t>
      </w:r>
    </w:p>
    <w:p w:rsidR="00350BD2" w:rsidRPr="00B25F99" w:rsidRDefault="00350BD2" w:rsidP="004A6EBA">
      <w:pPr>
        <w:widowControl w:val="0"/>
        <w:numPr>
          <w:ilvl w:val="0"/>
          <w:numId w:val="20"/>
        </w:numPr>
        <w:overflowPunct w:val="0"/>
        <w:autoSpaceDE w:val="0"/>
        <w:autoSpaceDN w:val="0"/>
        <w:adjustRightInd w:val="0"/>
        <w:spacing w:after="0" w:line="240" w:lineRule="auto"/>
        <w:ind w:left="0" w:firstLine="0"/>
        <w:rPr>
          <w:rFonts w:ascii="Times New Roman" w:hAnsi="Times New Roman" w:cs="Times New Roman"/>
          <w:sz w:val="24"/>
          <w:szCs w:val="24"/>
        </w:rPr>
      </w:pPr>
      <w:r w:rsidRPr="00B25F99">
        <w:rPr>
          <w:rFonts w:ascii="Times New Roman" w:hAnsi="Times New Roman" w:cs="Times New Roman"/>
          <w:sz w:val="24"/>
          <w:szCs w:val="24"/>
        </w:rPr>
        <w:t xml:space="preserve"> С.И.Ожегов Толковый словарь русского языка. —</w:t>
      </w:r>
      <w:r w:rsidRPr="00B25F99">
        <w:rPr>
          <w:rFonts w:ascii="Times New Roman" w:hAnsi="Times New Roman" w:cs="Times New Roman"/>
          <w:iCs/>
          <w:sz w:val="24"/>
          <w:szCs w:val="24"/>
        </w:rPr>
        <w:t xml:space="preserve"> [Электронный ресурс ]</w:t>
      </w:r>
    </w:p>
    <w:p w:rsidR="00350BD2" w:rsidRPr="00B25F99" w:rsidRDefault="00350BD2" w:rsidP="004A6EBA">
      <w:pPr>
        <w:widowControl w:val="0"/>
        <w:numPr>
          <w:ilvl w:val="0"/>
          <w:numId w:val="20"/>
        </w:numPr>
        <w:overflowPunct w:val="0"/>
        <w:autoSpaceDE w:val="0"/>
        <w:autoSpaceDN w:val="0"/>
        <w:adjustRightInd w:val="0"/>
        <w:spacing w:after="0" w:line="240" w:lineRule="auto"/>
        <w:ind w:left="0" w:firstLine="0"/>
        <w:rPr>
          <w:rFonts w:ascii="Times New Roman" w:hAnsi="Times New Roman" w:cs="Times New Roman"/>
          <w:sz w:val="24"/>
          <w:szCs w:val="24"/>
        </w:rPr>
      </w:pPr>
      <w:r w:rsidRPr="00B25F99">
        <w:rPr>
          <w:rFonts w:ascii="Times New Roman" w:hAnsi="Times New Roman" w:cs="Times New Roman"/>
          <w:iCs/>
          <w:sz w:val="24"/>
          <w:szCs w:val="24"/>
        </w:rPr>
        <w:t xml:space="preserve">Розенталь Д.Э., Краснянский В.В. </w:t>
      </w:r>
      <w:r w:rsidRPr="00B25F99">
        <w:rPr>
          <w:rFonts w:ascii="Times New Roman" w:hAnsi="Times New Roman" w:cs="Times New Roman"/>
          <w:sz w:val="24"/>
          <w:szCs w:val="24"/>
        </w:rPr>
        <w:t>Фразеологический словарь русского языка. —</w:t>
      </w:r>
      <w:r w:rsidRPr="00B25F99">
        <w:rPr>
          <w:rFonts w:ascii="Times New Roman" w:hAnsi="Times New Roman" w:cs="Times New Roman"/>
          <w:iCs/>
          <w:sz w:val="24"/>
          <w:szCs w:val="24"/>
        </w:rPr>
        <w:t xml:space="preserve">  [Электронный ресурс ]</w:t>
      </w:r>
    </w:p>
    <w:p w:rsidR="00350BD2" w:rsidRPr="00B25F99" w:rsidRDefault="00350BD2" w:rsidP="00350BD2">
      <w:pPr>
        <w:widowControl w:val="0"/>
        <w:overflowPunct w:val="0"/>
        <w:autoSpaceDE w:val="0"/>
        <w:autoSpaceDN w:val="0"/>
        <w:adjustRightInd w:val="0"/>
        <w:spacing w:after="0" w:line="240" w:lineRule="auto"/>
        <w:ind w:left="360"/>
        <w:rPr>
          <w:rFonts w:ascii="Times New Roman" w:hAnsi="Times New Roman" w:cs="Times New Roman"/>
          <w:sz w:val="24"/>
          <w:szCs w:val="24"/>
        </w:rPr>
      </w:pPr>
    </w:p>
    <w:p w:rsidR="00350BD2" w:rsidRPr="00B25F99" w:rsidRDefault="00350BD2" w:rsidP="00350BD2">
      <w:pPr>
        <w:rPr>
          <w:rFonts w:ascii="Times New Roman" w:hAnsi="Times New Roman" w:cs="Times New Roman"/>
          <w:sz w:val="24"/>
          <w:szCs w:val="24"/>
        </w:rPr>
      </w:pPr>
    </w:p>
    <w:p w:rsidR="00350BD2" w:rsidRPr="00B25F99" w:rsidRDefault="00350BD2" w:rsidP="00350BD2">
      <w:pPr>
        <w:spacing w:after="200" w:line="276" w:lineRule="auto"/>
        <w:rPr>
          <w:rFonts w:ascii="Times New Roman" w:hAnsi="Times New Roman" w:cs="Times New Roman"/>
          <w:sz w:val="24"/>
          <w:szCs w:val="24"/>
        </w:rPr>
      </w:pPr>
    </w:p>
    <w:p w:rsidR="00350BD2" w:rsidRPr="00B25F99" w:rsidRDefault="00350BD2" w:rsidP="004C6BA6">
      <w:pPr>
        <w:pStyle w:val="p19"/>
        <w:shd w:val="clear" w:color="auto" w:fill="FFFFFF"/>
        <w:spacing w:before="0" w:beforeAutospacing="0" w:after="0" w:afterAutospacing="0"/>
        <w:ind w:right="706"/>
        <w:jc w:val="center"/>
        <w:rPr>
          <w:bCs/>
        </w:rPr>
      </w:pPr>
    </w:p>
    <w:p w:rsidR="00350BD2" w:rsidRPr="00B25F99" w:rsidRDefault="00350BD2" w:rsidP="004C6BA6">
      <w:pPr>
        <w:pStyle w:val="p19"/>
        <w:shd w:val="clear" w:color="auto" w:fill="FFFFFF"/>
        <w:spacing w:before="0" w:beforeAutospacing="0" w:after="0" w:afterAutospacing="0"/>
        <w:ind w:right="706"/>
        <w:jc w:val="center"/>
        <w:rPr>
          <w:bCs/>
        </w:rPr>
      </w:pPr>
    </w:p>
    <w:p w:rsidR="00350BD2" w:rsidRPr="00B25F99" w:rsidRDefault="00350BD2" w:rsidP="004C6BA6">
      <w:pPr>
        <w:pStyle w:val="p19"/>
        <w:shd w:val="clear" w:color="auto" w:fill="FFFFFF"/>
        <w:spacing w:before="0" w:beforeAutospacing="0" w:after="0" w:afterAutospacing="0"/>
        <w:ind w:right="706"/>
        <w:jc w:val="center"/>
        <w:rPr>
          <w:bCs/>
        </w:rPr>
      </w:pPr>
    </w:p>
    <w:p w:rsidR="00350BD2" w:rsidRPr="00B25F99" w:rsidRDefault="00350BD2" w:rsidP="004C6BA6">
      <w:pPr>
        <w:pStyle w:val="p19"/>
        <w:shd w:val="clear" w:color="auto" w:fill="FFFFFF"/>
        <w:spacing w:before="0" w:beforeAutospacing="0" w:after="0" w:afterAutospacing="0"/>
        <w:ind w:right="706"/>
        <w:jc w:val="center"/>
        <w:rPr>
          <w:bCs/>
        </w:rPr>
      </w:pPr>
    </w:p>
    <w:p w:rsidR="00350BD2" w:rsidRPr="00B25F99" w:rsidRDefault="00350BD2" w:rsidP="004C6BA6">
      <w:pPr>
        <w:pStyle w:val="p19"/>
        <w:shd w:val="clear" w:color="auto" w:fill="FFFFFF"/>
        <w:spacing w:before="0" w:beforeAutospacing="0" w:after="0" w:afterAutospacing="0"/>
        <w:ind w:right="706"/>
        <w:jc w:val="center"/>
        <w:rPr>
          <w:bCs/>
        </w:rPr>
      </w:pPr>
    </w:p>
    <w:bookmarkEnd w:id="12"/>
    <w:p w:rsidR="0044433A" w:rsidRPr="00B25F99" w:rsidRDefault="0044433A" w:rsidP="006A6069">
      <w:pPr>
        <w:keepNext/>
        <w:keepLines/>
        <w:spacing w:after="0" w:line="240" w:lineRule="auto"/>
        <w:jc w:val="center"/>
        <w:outlineLvl w:val="1"/>
        <w:rPr>
          <w:rFonts w:ascii="Times New Roman" w:eastAsia="Times New Roman" w:hAnsi="Times New Roman" w:cs="Times New Roman"/>
          <w:bCs/>
          <w:sz w:val="24"/>
          <w:szCs w:val="24"/>
          <w:lang w:eastAsia="ru-RU"/>
        </w:rPr>
      </w:pPr>
    </w:p>
    <w:p w:rsidR="0044433A" w:rsidRPr="00B25F99" w:rsidRDefault="0044433A" w:rsidP="006A6069">
      <w:pPr>
        <w:keepNext/>
        <w:keepLines/>
        <w:spacing w:after="0" w:line="240" w:lineRule="auto"/>
        <w:jc w:val="center"/>
        <w:outlineLvl w:val="1"/>
        <w:rPr>
          <w:rFonts w:ascii="Times New Roman" w:eastAsia="Times New Roman" w:hAnsi="Times New Roman" w:cs="Times New Roman"/>
          <w:bCs/>
          <w:sz w:val="24"/>
          <w:szCs w:val="24"/>
          <w:lang w:eastAsia="ru-RU"/>
        </w:rPr>
      </w:pPr>
    </w:p>
    <w:p w:rsidR="0044433A" w:rsidRPr="00B25F99" w:rsidRDefault="0044433A" w:rsidP="006A6069">
      <w:pPr>
        <w:keepNext/>
        <w:keepLines/>
        <w:spacing w:after="0" w:line="240" w:lineRule="auto"/>
        <w:jc w:val="center"/>
        <w:outlineLvl w:val="1"/>
        <w:rPr>
          <w:rFonts w:ascii="Times New Roman" w:eastAsia="Times New Roman" w:hAnsi="Times New Roman" w:cs="Times New Roman"/>
          <w:bCs/>
          <w:sz w:val="24"/>
          <w:szCs w:val="24"/>
          <w:lang w:eastAsia="ru-RU"/>
        </w:rPr>
      </w:pPr>
    </w:p>
    <w:p w:rsidR="00540E91" w:rsidRPr="00B25F99" w:rsidRDefault="00540E91">
      <w:pPr>
        <w:rPr>
          <w:rFonts w:ascii="Times New Roman" w:hAnsi="Times New Roman" w:cs="Times New Roman"/>
          <w:sz w:val="24"/>
          <w:szCs w:val="24"/>
        </w:rPr>
      </w:pPr>
    </w:p>
    <w:sectPr w:rsidR="00540E91" w:rsidRPr="00B25F99" w:rsidSect="0071197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40D" w:rsidRDefault="0032340D">
      <w:pPr>
        <w:spacing w:after="0" w:line="240" w:lineRule="auto"/>
      </w:pPr>
      <w:r>
        <w:separator/>
      </w:r>
    </w:p>
  </w:endnote>
  <w:endnote w:type="continuationSeparator" w:id="0">
    <w:p w:rsidR="0032340D" w:rsidRDefault="00323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429212"/>
      <w:docPartObj>
        <w:docPartGallery w:val="Page Numbers (Bottom of Page)"/>
        <w:docPartUnique/>
      </w:docPartObj>
    </w:sdtPr>
    <w:sdtEndPr/>
    <w:sdtContent>
      <w:p w:rsidR="002515CC" w:rsidRDefault="002515CC">
        <w:pPr>
          <w:pStyle w:val="a4"/>
          <w:jc w:val="center"/>
        </w:pPr>
        <w:r>
          <w:fldChar w:fldCharType="begin"/>
        </w:r>
        <w:r>
          <w:instrText>PAGE   \* MERGEFORMAT</w:instrText>
        </w:r>
        <w:r>
          <w:fldChar w:fldCharType="separate"/>
        </w:r>
        <w:r w:rsidR="00F06C1D">
          <w:rPr>
            <w:noProof/>
          </w:rPr>
          <w:t>2</w:t>
        </w:r>
        <w:r>
          <w:fldChar w:fldCharType="end"/>
        </w:r>
      </w:p>
    </w:sdtContent>
  </w:sdt>
  <w:p w:rsidR="002515CC" w:rsidRDefault="002515CC">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40D" w:rsidRDefault="0032340D">
      <w:pPr>
        <w:spacing w:after="0" w:line="240" w:lineRule="auto"/>
      </w:pPr>
      <w:r>
        <w:separator/>
      </w:r>
    </w:p>
  </w:footnote>
  <w:footnote w:type="continuationSeparator" w:id="0">
    <w:p w:rsidR="0032340D" w:rsidRDefault="0032340D">
      <w:pPr>
        <w:spacing w:after="0" w:line="240" w:lineRule="auto"/>
      </w:pPr>
      <w:r>
        <w:continuationSeparator/>
      </w:r>
    </w:p>
  </w:footnote>
  <w:footnote w:id="1">
    <w:p w:rsidR="00FE197D" w:rsidRDefault="00FE197D" w:rsidP="00FE197D">
      <w:pPr>
        <w:pStyle w:val="ac"/>
        <w:rPr>
          <w:rFonts w:ascii="Times New Roman" w:eastAsia="Times New Roman" w:hAnsi="Times New Roman"/>
          <w:lang w:eastAsia="x-none"/>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94699"/>
    <w:multiLevelType w:val="hybridMultilevel"/>
    <w:tmpl w:val="20C0B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BA6A8C"/>
    <w:multiLevelType w:val="hybridMultilevel"/>
    <w:tmpl w:val="E6CCC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E45BEE"/>
    <w:multiLevelType w:val="hybridMultilevel"/>
    <w:tmpl w:val="F344F9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3F475E"/>
    <w:multiLevelType w:val="hybridMultilevel"/>
    <w:tmpl w:val="3EA0F4D4"/>
    <w:lvl w:ilvl="0" w:tplc="A234479A">
      <w:start w:val="1"/>
      <w:numFmt w:val="bullet"/>
      <w:lvlText w:val="-"/>
      <w:lvlJc w:val="left"/>
      <w:pPr>
        <w:ind w:left="3192" w:hanging="360"/>
      </w:pPr>
      <w:rPr>
        <w:rFonts w:ascii="Courier New" w:hAnsi="Courier New" w:hint="default"/>
      </w:rPr>
    </w:lvl>
    <w:lvl w:ilvl="1" w:tplc="04190003" w:tentative="1">
      <w:start w:val="1"/>
      <w:numFmt w:val="bullet"/>
      <w:lvlText w:val="o"/>
      <w:lvlJc w:val="left"/>
      <w:pPr>
        <w:ind w:left="3912" w:hanging="360"/>
      </w:pPr>
      <w:rPr>
        <w:rFonts w:ascii="Courier New" w:hAnsi="Courier New" w:cs="Courier New" w:hint="default"/>
      </w:rPr>
    </w:lvl>
    <w:lvl w:ilvl="2" w:tplc="04190005" w:tentative="1">
      <w:start w:val="1"/>
      <w:numFmt w:val="bullet"/>
      <w:lvlText w:val=""/>
      <w:lvlJc w:val="left"/>
      <w:pPr>
        <w:ind w:left="4632" w:hanging="360"/>
      </w:pPr>
      <w:rPr>
        <w:rFonts w:ascii="Wingdings" w:hAnsi="Wingdings" w:hint="default"/>
      </w:rPr>
    </w:lvl>
    <w:lvl w:ilvl="3" w:tplc="04190001" w:tentative="1">
      <w:start w:val="1"/>
      <w:numFmt w:val="bullet"/>
      <w:lvlText w:val=""/>
      <w:lvlJc w:val="left"/>
      <w:pPr>
        <w:ind w:left="5352" w:hanging="360"/>
      </w:pPr>
      <w:rPr>
        <w:rFonts w:ascii="Symbol" w:hAnsi="Symbol" w:hint="default"/>
      </w:rPr>
    </w:lvl>
    <w:lvl w:ilvl="4" w:tplc="04190003" w:tentative="1">
      <w:start w:val="1"/>
      <w:numFmt w:val="bullet"/>
      <w:lvlText w:val="o"/>
      <w:lvlJc w:val="left"/>
      <w:pPr>
        <w:ind w:left="6072" w:hanging="360"/>
      </w:pPr>
      <w:rPr>
        <w:rFonts w:ascii="Courier New" w:hAnsi="Courier New" w:cs="Courier New" w:hint="default"/>
      </w:rPr>
    </w:lvl>
    <w:lvl w:ilvl="5" w:tplc="04190005" w:tentative="1">
      <w:start w:val="1"/>
      <w:numFmt w:val="bullet"/>
      <w:lvlText w:val=""/>
      <w:lvlJc w:val="left"/>
      <w:pPr>
        <w:ind w:left="6792" w:hanging="360"/>
      </w:pPr>
      <w:rPr>
        <w:rFonts w:ascii="Wingdings" w:hAnsi="Wingdings" w:hint="default"/>
      </w:rPr>
    </w:lvl>
    <w:lvl w:ilvl="6" w:tplc="04190001" w:tentative="1">
      <w:start w:val="1"/>
      <w:numFmt w:val="bullet"/>
      <w:lvlText w:val=""/>
      <w:lvlJc w:val="left"/>
      <w:pPr>
        <w:ind w:left="7512" w:hanging="360"/>
      </w:pPr>
      <w:rPr>
        <w:rFonts w:ascii="Symbol" w:hAnsi="Symbol" w:hint="default"/>
      </w:rPr>
    </w:lvl>
    <w:lvl w:ilvl="7" w:tplc="04190003" w:tentative="1">
      <w:start w:val="1"/>
      <w:numFmt w:val="bullet"/>
      <w:lvlText w:val="o"/>
      <w:lvlJc w:val="left"/>
      <w:pPr>
        <w:ind w:left="8232" w:hanging="360"/>
      </w:pPr>
      <w:rPr>
        <w:rFonts w:ascii="Courier New" w:hAnsi="Courier New" w:cs="Courier New" w:hint="default"/>
      </w:rPr>
    </w:lvl>
    <w:lvl w:ilvl="8" w:tplc="04190005" w:tentative="1">
      <w:start w:val="1"/>
      <w:numFmt w:val="bullet"/>
      <w:lvlText w:val=""/>
      <w:lvlJc w:val="left"/>
      <w:pPr>
        <w:ind w:left="8952" w:hanging="360"/>
      </w:pPr>
      <w:rPr>
        <w:rFonts w:ascii="Wingdings" w:hAnsi="Wingdings" w:hint="default"/>
      </w:rPr>
    </w:lvl>
  </w:abstractNum>
  <w:abstractNum w:abstractNumId="4" w15:restartNumberingAfterBreak="0">
    <w:nsid w:val="1CCA1C26"/>
    <w:multiLevelType w:val="hybridMultilevel"/>
    <w:tmpl w:val="1208293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 w15:restartNumberingAfterBreak="0">
    <w:nsid w:val="2EAA5F8A"/>
    <w:multiLevelType w:val="hybridMultilevel"/>
    <w:tmpl w:val="0978AD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4D6274"/>
    <w:multiLevelType w:val="multilevel"/>
    <w:tmpl w:val="75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DC3934"/>
    <w:multiLevelType w:val="hybridMultilevel"/>
    <w:tmpl w:val="65365262"/>
    <w:lvl w:ilvl="0" w:tplc="A234479A">
      <w:start w:val="1"/>
      <w:numFmt w:val="bullet"/>
      <w:lvlText w:val="-"/>
      <w:lvlJc w:val="left"/>
      <w:pPr>
        <w:ind w:left="1713" w:hanging="360"/>
      </w:pPr>
      <w:rPr>
        <w:rFonts w:ascii="Courier New" w:hAnsi="Courier New"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 w15:restartNumberingAfterBreak="0">
    <w:nsid w:val="39DF5750"/>
    <w:multiLevelType w:val="hybridMultilevel"/>
    <w:tmpl w:val="A8240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18839F1"/>
    <w:multiLevelType w:val="hybridMultilevel"/>
    <w:tmpl w:val="1FD0E5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2980385"/>
    <w:multiLevelType w:val="multilevel"/>
    <w:tmpl w:val="8E140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AA279C"/>
    <w:multiLevelType w:val="hybridMultilevel"/>
    <w:tmpl w:val="D340B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A44F40"/>
    <w:multiLevelType w:val="hybridMultilevel"/>
    <w:tmpl w:val="3132A142"/>
    <w:lvl w:ilvl="0" w:tplc="A234479A">
      <w:start w:val="1"/>
      <w:numFmt w:val="bullet"/>
      <w:lvlText w:val="-"/>
      <w:lvlJc w:val="left"/>
      <w:pPr>
        <w:ind w:left="1713" w:hanging="360"/>
      </w:pPr>
      <w:rPr>
        <w:rFonts w:ascii="Courier New" w:hAnsi="Courier New"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15:restartNumberingAfterBreak="0">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485331"/>
    <w:multiLevelType w:val="hybridMultilevel"/>
    <w:tmpl w:val="70306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CC566A"/>
    <w:multiLevelType w:val="multilevel"/>
    <w:tmpl w:val="CFAA4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F325EF8"/>
    <w:multiLevelType w:val="hybridMultilevel"/>
    <w:tmpl w:val="3ADA3B88"/>
    <w:lvl w:ilvl="0" w:tplc="A234479A">
      <w:start w:val="1"/>
      <w:numFmt w:val="bullet"/>
      <w:lvlText w:val="-"/>
      <w:lvlJc w:val="left"/>
      <w:pPr>
        <w:ind w:left="1713" w:hanging="360"/>
      </w:pPr>
      <w:rPr>
        <w:rFonts w:ascii="Courier New" w:hAnsi="Courier New"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624B29B8"/>
    <w:multiLevelType w:val="hybridMultilevel"/>
    <w:tmpl w:val="5ACEED30"/>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7E51471"/>
    <w:multiLevelType w:val="multilevel"/>
    <w:tmpl w:val="B7A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B2417D"/>
    <w:multiLevelType w:val="hybridMultilevel"/>
    <w:tmpl w:val="1D1628C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F8C158B"/>
    <w:multiLevelType w:val="hybridMultilevel"/>
    <w:tmpl w:val="98D8FC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D837E6"/>
    <w:multiLevelType w:val="hybridMultilevel"/>
    <w:tmpl w:val="EC82FAE6"/>
    <w:lvl w:ilvl="0" w:tplc="0419000F">
      <w:start w:val="1"/>
      <w:numFmt w:val="decimal"/>
      <w:lvlText w:val="%1."/>
      <w:lvlJc w:val="left"/>
      <w:pPr>
        <w:ind w:left="720" w:hanging="360"/>
      </w:pPr>
    </w:lvl>
    <w:lvl w:ilvl="1" w:tplc="15E8C934">
      <w:start w:val="41"/>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95B63DB"/>
    <w:multiLevelType w:val="multilevel"/>
    <w:tmpl w:val="4394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E196005"/>
    <w:multiLevelType w:val="hybridMultilevel"/>
    <w:tmpl w:val="833E6A00"/>
    <w:lvl w:ilvl="0" w:tplc="CC50CA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9"/>
  </w:num>
  <w:num w:numId="3">
    <w:abstractNumId w:val="14"/>
  </w:num>
  <w:num w:numId="4">
    <w:abstractNumId w:val="18"/>
  </w:num>
  <w:num w:numId="5">
    <w:abstractNumId w:val="7"/>
  </w:num>
  <w:num w:numId="6">
    <w:abstractNumId w:val="4"/>
  </w:num>
  <w:num w:numId="7">
    <w:abstractNumId w:val="16"/>
  </w:num>
  <w:num w:numId="8">
    <w:abstractNumId w:val="5"/>
  </w:num>
  <w:num w:numId="9">
    <w:abstractNumId w:val="11"/>
  </w:num>
  <w:num w:numId="10">
    <w:abstractNumId w:val="6"/>
  </w:num>
  <w:num w:numId="11">
    <w:abstractNumId w:val="20"/>
  </w:num>
  <w:num w:numId="12">
    <w:abstractNumId w:val="23"/>
  </w:num>
  <w:num w:numId="13">
    <w:abstractNumId w:val="9"/>
  </w:num>
  <w:num w:numId="14">
    <w:abstractNumId w:val="12"/>
  </w:num>
  <w:num w:numId="15">
    <w:abstractNumId w:val="10"/>
  </w:num>
  <w:num w:numId="16">
    <w:abstractNumId w:val="25"/>
  </w:num>
  <w:num w:numId="17">
    <w:abstractNumId w:val="1"/>
  </w:num>
  <w:num w:numId="18">
    <w:abstractNumId w:val="17"/>
  </w:num>
  <w:num w:numId="19">
    <w:abstractNumId w:val="22"/>
  </w:num>
  <w:num w:numId="20">
    <w:abstractNumId w:val="8"/>
  </w:num>
  <w:num w:numId="21">
    <w:abstractNumId w:val="0"/>
  </w:num>
  <w:num w:numId="22">
    <w:abstractNumId w:val="21"/>
  </w:num>
  <w:num w:numId="23">
    <w:abstractNumId w:val="13"/>
  </w:num>
  <w:num w:numId="24">
    <w:abstractNumId w:val="2"/>
  </w:num>
  <w:num w:numId="25">
    <w:abstractNumId w:val="2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056C"/>
    <w:rsid w:val="00003235"/>
    <w:rsid w:val="000163A5"/>
    <w:rsid w:val="00032B9E"/>
    <w:rsid w:val="00041A8C"/>
    <w:rsid w:val="00042B18"/>
    <w:rsid w:val="00055DE3"/>
    <w:rsid w:val="0007117F"/>
    <w:rsid w:val="00090104"/>
    <w:rsid w:val="00094763"/>
    <w:rsid w:val="000A53DD"/>
    <w:rsid w:val="000B5C1D"/>
    <w:rsid w:val="000B7222"/>
    <w:rsid w:val="000E1199"/>
    <w:rsid w:val="000E41A1"/>
    <w:rsid w:val="0013339A"/>
    <w:rsid w:val="00146719"/>
    <w:rsid w:val="00171F15"/>
    <w:rsid w:val="00182616"/>
    <w:rsid w:val="00211FD7"/>
    <w:rsid w:val="00214C91"/>
    <w:rsid w:val="002515CC"/>
    <w:rsid w:val="00253EA5"/>
    <w:rsid w:val="00292F8D"/>
    <w:rsid w:val="002D08A9"/>
    <w:rsid w:val="002E23A7"/>
    <w:rsid w:val="0030230F"/>
    <w:rsid w:val="0032340D"/>
    <w:rsid w:val="0032484D"/>
    <w:rsid w:val="0033111D"/>
    <w:rsid w:val="00332F03"/>
    <w:rsid w:val="00335D25"/>
    <w:rsid w:val="00350BD2"/>
    <w:rsid w:val="00390CBC"/>
    <w:rsid w:val="0039395F"/>
    <w:rsid w:val="003A737D"/>
    <w:rsid w:val="003C0424"/>
    <w:rsid w:val="003C4369"/>
    <w:rsid w:val="003F772F"/>
    <w:rsid w:val="004170F7"/>
    <w:rsid w:val="004251E9"/>
    <w:rsid w:val="00431EC6"/>
    <w:rsid w:val="004345C0"/>
    <w:rsid w:val="0043586F"/>
    <w:rsid w:val="00442630"/>
    <w:rsid w:val="0044433A"/>
    <w:rsid w:val="004A6EBA"/>
    <w:rsid w:val="004B680A"/>
    <w:rsid w:val="004C6BA6"/>
    <w:rsid w:val="004D53E1"/>
    <w:rsid w:val="005006E6"/>
    <w:rsid w:val="005035CC"/>
    <w:rsid w:val="00540D02"/>
    <w:rsid w:val="00540E91"/>
    <w:rsid w:val="00547F55"/>
    <w:rsid w:val="005650EF"/>
    <w:rsid w:val="0057678C"/>
    <w:rsid w:val="005A499A"/>
    <w:rsid w:val="005A673C"/>
    <w:rsid w:val="005B03D6"/>
    <w:rsid w:val="005B6AA8"/>
    <w:rsid w:val="005C15F7"/>
    <w:rsid w:val="0061086C"/>
    <w:rsid w:val="0062317C"/>
    <w:rsid w:val="00697B6F"/>
    <w:rsid w:val="006A6069"/>
    <w:rsid w:val="006E2B1A"/>
    <w:rsid w:val="0071197E"/>
    <w:rsid w:val="0072659C"/>
    <w:rsid w:val="007516B3"/>
    <w:rsid w:val="007D576B"/>
    <w:rsid w:val="007E7E57"/>
    <w:rsid w:val="00806409"/>
    <w:rsid w:val="00835038"/>
    <w:rsid w:val="00847626"/>
    <w:rsid w:val="00867AD2"/>
    <w:rsid w:val="00867B13"/>
    <w:rsid w:val="00877645"/>
    <w:rsid w:val="0089402E"/>
    <w:rsid w:val="008B66D9"/>
    <w:rsid w:val="008C6D71"/>
    <w:rsid w:val="00922984"/>
    <w:rsid w:val="0092390E"/>
    <w:rsid w:val="00937F8E"/>
    <w:rsid w:val="00947878"/>
    <w:rsid w:val="00960D44"/>
    <w:rsid w:val="00990BB6"/>
    <w:rsid w:val="009A5758"/>
    <w:rsid w:val="009E28C5"/>
    <w:rsid w:val="009E6C53"/>
    <w:rsid w:val="00A244B0"/>
    <w:rsid w:val="00A441FE"/>
    <w:rsid w:val="00A56C35"/>
    <w:rsid w:val="00AA67FB"/>
    <w:rsid w:val="00B144D2"/>
    <w:rsid w:val="00B25F99"/>
    <w:rsid w:val="00B55EF9"/>
    <w:rsid w:val="00B60CFA"/>
    <w:rsid w:val="00B736E9"/>
    <w:rsid w:val="00B84C29"/>
    <w:rsid w:val="00B92842"/>
    <w:rsid w:val="00B97D49"/>
    <w:rsid w:val="00BA056C"/>
    <w:rsid w:val="00BB4D73"/>
    <w:rsid w:val="00BD3F5E"/>
    <w:rsid w:val="00C070C3"/>
    <w:rsid w:val="00C1489B"/>
    <w:rsid w:val="00C65C22"/>
    <w:rsid w:val="00C81F6C"/>
    <w:rsid w:val="00CA5345"/>
    <w:rsid w:val="00CB2300"/>
    <w:rsid w:val="00CC67BD"/>
    <w:rsid w:val="00CC79C4"/>
    <w:rsid w:val="00CD2E79"/>
    <w:rsid w:val="00D06355"/>
    <w:rsid w:val="00D25564"/>
    <w:rsid w:val="00D458B1"/>
    <w:rsid w:val="00DA617D"/>
    <w:rsid w:val="00DC5B50"/>
    <w:rsid w:val="00DC786A"/>
    <w:rsid w:val="00DD4D12"/>
    <w:rsid w:val="00DE6515"/>
    <w:rsid w:val="00DF13A6"/>
    <w:rsid w:val="00E13257"/>
    <w:rsid w:val="00E15732"/>
    <w:rsid w:val="00E74A32"/>
    <w:rsid w:val="00E9329A"/>
    <w:rsid w:val="00EC0FAC"/>
    <w:rsid w:val="00ED02B8"/>
    <w:rsid w:val="00EE2A15"/>
    <w:rsid w:val="00EE60CE"/>
    <w:rsid w:val="00EE6D88"/>
    <w:rsid w:val="00EF2EBF"/>
    <w:rsid w:val="00F0419C"/>
    <w:rsid w:val="00F06C1D"/>
    <w:rsid w:val="00F07B0F"/>
    <w:rsid w:val="00F21F15"/>
    <w:rsid w:val="00F400F6"/>
    <w:rsid w:val="00F6793B"/>
    <w:rsid w:val="00FD6849"/>
    <w:rsid w:val="00FE197D"/>
    <w:rsid w:val="00FE4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F744F"/>
  <w15:docId w15:val="{6C61E4A5-AB9D-464C-972E-C13844EA1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06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basedOn w:val="a1"/>
    <w:next w:val="a1"/>
    <w:uiPriority w:val="40"/>
    <w:rsid w:val="006A6069"/>
    <w:pPr>
      <w:spacing w:after="0" w:line="240" w:lineRule="auto"/>
    </w:pPr>
    <w:rPr>
      <w:rFonts w:eastAsia="Times New Roman"/>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a3">
    <w:name w:val="Table Grid"/>
    <w:basedOn w:val="a1"/>
    <w:uiPriority w:val="59"/>
    <w:rsid w:val="006A6069"/>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606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footer"/>
    <w:basedOn w:val="a"/>
    <w:link w:val="a5"/>
    <w:uiPriority w:val="99"/>
    <w:unhideWhenUsed/>
    <w:rsid w:val="006A6069"/>
    <w:pPr>
      <w:tabs>
        <w:tab w:val="center" w:pos="4677"/>
        <w:tab w:val="right" w:pos="9355"/>
      </w:tabs>
      <w:spacing w:after="0" w:line="240" w:lineRule="auto"/>
    </w:pPr>
  </w:style>
  <w:style w:type="character" w:customStyle="1" w:styleId="a5">
    <w:name w:val="Нижний колонтитул Знак"/>
    <w:basedOn w:val="a0"/>
    <w:link w:val="a4"/>
    <w:uiPriority w:val="99"/>
    <w:rsid w:val="006A6069"/>
  </w:style>
  <w:style w:type="paragraph" w:styleId="a6">
    <w:name w:val="Normal (Web)"/>
    <w:basedOn w:val="a"/>
    <w:uiPriority w:val="99"/>
    <w:unhideWhenUsed/>
    <w:rsid w:val="006A60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basedOn w:val="a0"/>
    <w:uiPriority w:val="99"/>
    <w:rsid w:val="006A6069"/>
    <w:rPr>
      <w:rFonts w:cs="Times New Roman"/>
    </w:rPr>
  </w:style>
  <w:style w:type="character" w:customStyle="1" w:styleId="s2">
    <w:name w:val="s2"/>
    <w:basedOn w:val="a0"/>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basedOn w:val="a0"/>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2">
    <w:name w:val="s12"/>
    <w:basedOn w:val="a0"/>
    <w:uiPriority w:val="99"/>
    <w:rsid w:val="006A6069"/>
    <w:rPr>
      <w:rFonts w:cs="Times New Roman"/>
    </w:rPr>
  </w:style>
  <w:style w:type="character" w:customStyle="1" w:styleId="s5">
    <w:name w:val="s5"/>
    <w:basedOn w:val="a0"/>
    <w:uiPriority w:val="99"/>
    <w:rsid w:val="006A6069"/>
    <w:rPr>
      <w:rFonts w:cs="Times New Roman"/>
    </w:rPr>
  </w:style>
  <w:style w:type="character" w:customStyle="1" w:styleId="s3">
    <w:name w:val="s3"/>
    <w:basedOn w:val="a0"/>
    <w:uiPriority w:val="99"/>
    <w:rsid w:val="006A6069"/>
    <w:rPr>
      <w:rFonts w:cs="Times New Roman"/>
    </w:rPr>
  </w:style>
  <w:style w:type="paragraph" w:styleId="a7">
    <w:name w:val="header"/>
    <w:basedOn w:val="a"/>
    <w:link w:val="a8"/>
    <w:uiPriority w:val="99"/>
    <w:unhideWhenUsed/>
    <w:rsid w:val="00032B9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32B9E"/>
  </w:style>
  <w:style w:type="paragraph" w:styleId="a9">
    <w:name w:val="Balloon Text"/>
    <w:basedOn w:val="a"/>
    <w:link w:val="aa"/>
    <w:uiPriority w:val="99"/>
    <w:semiHidden/>
    <w:unhideWhenUsed/>
    <w:rsid w:val="00EE6D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0">
    <w:name w:val="Нет списка1"/>
    <w:next w:val="a2"/>
    <w:uiPriority w:val="99"/>
    <w:semiHidden/>
    <w:unhideWhenUsed/>
    <w:rsid w:val="00350BD2"/>
  </w:style>
  <w:style w:type="numbering" w:customStyle="1" w:styleId="11">
    <w:name w:val="Нет списка11"/>
    <w:next w:val="a2"/>
    <w:uiPriority w:val="99"/>
    <w:semiHidden/>
    <w:unhideWhenUsed/>
    <w:rsid w:val="00350BD2"/>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unhideWhenUsed/>
    <w:rsid w:val="00E74A32"/>
    <w:pPr>
      <w:spacing w:after="0" w:line="240" w:lineRule="auto"/>
    </w:pPr>
    <w:rPr>
      <w:sz w:val="20"/>
      <w:szCs w:val="20"/>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semiHidden/>
    <w:rsid w:val="00E74A3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48140">
      <w:bodyDiv w:val="1"/>
      <w:marLeft w:val="0"/>
      <w:marRight w:val="0"/>
      <w:marTop w:val="0"/>
      <w:marBottom w:val="0"/>
      <w:divBdr>
        <w:top w:val="none" w:sz="0" w:space="0" w:color="auto"/>
        <w:left w:val="none" w:sz="0" w:space="0" w:color="auto"/>
        <w:bottom w:val="none" w:sz="0" w:space="0" w:color="auto"/>
        <w:right w:val="none" w:sz="0" w:space="0" w:color="auto"/>
      </w:divBdr>
    </w:div>
    <w:div w:id="336200621">
      <w:bodyDiv w:val="1"/>
      <w:marLeft w:val="0"/>
      <w:marRight w:val="0"/>
      <w:marTop w:val="0"/>
      <w:marBottom w:val="0"/>
      <w:divBdr>
        <w:top w:val="none" w:sz="0" w:space="0" w:color="auto"/>
        <w:left w:val="none" w:sz="0" w:space="0" w:color="auto"/>
        <w:bottom w:val="none" w:sz="0" w:space="0" w:color="auto"/>
        <w:right w:val="none" w:sz="0" w:space="0" w:color="auto"/>
      </w:divBdr>
    </w:div>
    <w:div w:id="530921136">
      <w:bodyDiv w:val="1"/>
      <w:marLeft w:val="0"/>
      <w:marRight w:val="0"/>
      <w:marTop w:val="0"/>
      <w:marBottom w:val="0"/>
      <w:divBdr>
        <w:top w:val="none" w:sz="0" w:space="0" w:color="auto"/>
        <w:left w:val="none" w:sz="0" w:space="0" w:color="auto"/>
        <w:bottom w:val="none" w:sz="0" w:space="0" w:color="auto"/>
        <w:right w:val="none" w:sz="0" w:space="0" w:color="auto"/>
      </w:divBdr>
    </w:div>
    <w:div w:id="699939654">
      <w:bodyDiv w:val="1"/>
      <w:marLeft w:val="0"/>
      <w:marRight w:val="0"/>
      <w:marTop w:val="0"/>
      <w:marBottom w:val="0"/>
      <w:divBdr>
        <w:top w:val="none" w:sz="0" w:space="0" w:color="auto"/>
        <w:left w:val="none" w:sz="0" w:space="0" w:color="auto"/>
        <w:bottom w:val="none" w:sz="0" w:space="0" w:color="auto"/>
        <w:right w:val="none" w:sz="0" w:space="0" w:color="auto"/>
      </w:divBdr>
    </w:div>
    <w:div w:id="794635726">
      <w:bodyDiv w:val="1"/>
      <w:marLeft w:val="0"/>
      <w:marRight w:val="0"/>
      <w:marTop w:val="0"/>
      <w:marBottom w:val="0"/>
      <w:divBdr>
        <w:top w:val="none" w:sz="0" w:space="0" w:color="auto"/>
        <w:left w:val="none" w:sz="0" w:space="0" w:color="auto"/>
        <w:bottom w:val="none" w:sz="0" w:space="0" w:color="auto"/>
        <w:right w:val="none" w:sz="0" w:space="0" w:color="auto"/>
      </w:divBdr>
    </w:div>
    <w:div w:id="1632056780">
      <w:bodyDiv w:val="1"/>
      <w:marLeft w:val="0"/>
      <w:marRight w:val="0"/>
      <w:marTop w:val="0"/>
      <w:marBottom w:val="0"/>
      <w:divBdr>
        <w:top w:val="none" w:sz="0" w:space="0" w:color="auto"/>
        <w:left w:val="none" w:sz="0" w:space="0" w:color="auto"/>
        <w:bottom w:val="none" w:sz="0" w:space="0" w:color="auto"/>
        <w:right w:val="none" w:sz="0" w:space="0" w:color="auto"/>
      </w:divBdr>
    </w:div>
    <w:div w:id="1638409163">
      <w:bodyDiv w:val="1"/>
      <w:marLeft w:val="0"/>
      <w:marRight w:val="0"/>
      <w:marTop w:val="0"/>
      <w:marBottom w:val="0"/>
      <w:divBdr>
        <w:top w:val="none" w:sz="0" w:space="0" w:color="auto"/>
        <w:left w:val="none" w:sz="0" w:space="0" w:color="auto"/>
        <w:bottom w:val="none" w:sz="0" w:space="0" w:color="auto"/>
        <w:right w:val="none" w:sz="0" w:space="0" w:color="auto"/>
      </w:divBdr>
    </w:div>
    <w:div w:id="1667709181">
      <w:bodyDiv w:val="1"/>
      <w:marLeft w:val="0"/>
      <w:marRight w:val="0"/>
      <w:marTop w:val="0"/>
      <w:marBottom w:val="0"/>
      <w:divBdr>
        <w:top w:val="none" w:sz="0" w:space="0" w:color="auto"/>
        <w:left w:val="none" w:sz="0" w:space="0" w:color="auto"/>
        <w:bottom w:val="none" w:sz="0" w:space="0" w:color="auto"/>
        <w:right w:val="none" w:sz="0" w:space="0" w:color="auto"/>
      </w:divBdr>
    </w:div>
    <w:div w:id="1738480026">
      <w:bodyDiv w:val="1"/>
      <w:marLeft w:val="0"/>
      <w:marRight w:val="0"/>
      <w:marTop w:val="0"/>
      <w:marBottom w:val="0"/>
      <w:divBdr>
        <w:top w:val="none" w:sz="0" w:space="0" w:color="auto"/>
        <w:left w:val="none" w:sz="0" w:space="0" w:color="auto"/>
        <w:bottom w:val="none" w:sz="0" w:space="0" w:color="auto"/>
        <w:right w:val="none" w:sz="0" w:space="0" w:color="auto"/>
      </w:divBdr>
    </w:div>
    <w:div w:id="1768961797">
      <w:bodyDiv w:val="1"/>
      <w:marLeft w:val="0"/>
      <w:marRight w:val="0"/>
      <w:marTop w:val="0"/>
      <w:marBottom w:val="0"/>
      <w:divBdr>
        <w:top w:val="none" w:sz="0" w:space="0" w:color="auto"/>
        <w:left w:val="none" w:sz="0" w:space="0" w:color="auto"/>
        <w:bottom w:val="none" w:sz="0" w:space="0" w:color="auto"/>
        <w:right w:val="none" w:sz="0" w:space="0" w:color="auto"/>
      </w:divBdr>
    </w:div>
    <w:div w:id="1868831829">
      <w:bodyDiv w:val="1"/>
      <w:marLeft w:val="0"/>
      <w:marRight w:val="0"/>
      <w:marTop w:val="0"/>
      <w:marBottom w:val="0"/>
      <w:divBdr>
        <w:top w:val="none" w:sz="0" w:space="0" w:color="auto"/>
        <w:left w:val="none" w:sz="0" w:space="0" w:color="auto"/>
        <w:bottom w:val="none" w:sz="0" w:space="0" w:color="auto"/>
        <w:right w:val="none" w:sz="0" w:space="0" w:color="auto"/>
      </w:divBdr>
      <w:divsChild>
        <w:div w:id="137847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ramm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3275F-F10F-44A5-ABFB-657563819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48</Pages>
  <Words>13514</Words>
  <Characters>77031</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85</cp:revision>
  <cp:lastPrinted>2018-09-17T14:25:00Z</cp:lastPrinted>
  <dcterms:created xsi:type="dcterms:W3CDTF">2018-09-02T20:39:00Z</dcterms:created>
  <dcterms:modified xsi:type="dcterms:W3CDTF">2022-09-12T09:55:00Z</dcterms:modified>
</cp:coreProperties>
</file>